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664FBF" w:rsidRDefault="00096865" w:rsidP="00B46D58">
      <w:pPr>
        <w:pStyle w:val="BodyText"/>
        <w:widowControl w:val="0"/>
        <w:spacing w:after="160"/>
        <w:ind w:right="-7" w:firstLine="567"/>
        <w:jc w:val="right"/>
        <w:rPr>
          <w:rFonts w:ascii="GHEA Grapalat" w:hAnsi="GHEA Grapalat" w:cs="Sylfaen"/>
          <w:i/>
          <w:u w:val="single"/>
        </w:rPr>
      </w:pPr>
      <w:r w:rsidRPr="00664FBF">
        <w:rPr>
          <w:rFonts w:ascii="GHEA Grapalat" w:hAnsi="GHEA Grapalat"/>
          <w:i/>
          <w:u w:val="single"/>
        </w:rPr>
        <w:t>Типовая форма</w:t>
      </w:r>
    </w:p>
    <w:p w:rsidR="00642EFE" w:rsidRPr="00664FBF" w:rsidRDefault="00642EFE" w:rsidP="00B46D58">
      <w:pPr>
        <w:pStyle w:val="BodyTextIndent"/>
        <w:widowControl w:val="0"/>
        <w:spacing w:after="160" w:line="240" w:lineRule="auto"/>
        <w:ind w:firstLine="0"/>
        <w:jc w:val="center"/>
        <w:rPr>
          <w:rFonts w:ascii="GHEA Grapalat" w:hAnsi="GHEA Grapalat"/>
          <w:i w:val="0"/>
          <w:sz w:val="24"/>
          <w:szCs w:val="24"/>
        </w:rPr>
      </w:pPr>
      <w:r w:rsidRPr="00664FBF">
        <w:rPr>
          <w:rFonts w:ascii="GHEA Grapalat" w:hAnsi="GHEA Grapalat"/>
          <w:i w:val="0"/>
          <w:sz w:val="24"/>
          <w:szCs w:val="24"/>
        </w:rPr>
        <w:t>ОБЪЯВЛЕНИЕ</w:t>
      </w:r>
    </w:p>
    <w:p w:rsidR="00642EFE" w:rsidRPr="00664FBF" w:rsidRDefault="00F13ACE" w:rsidP="00B46D58">
      <w:pPr>
        <w:pStyle w:val="BodyTextIndent"/>
        <w:widowControl w:val="0"/>
        <w:spacing w:after="160" w:line="240" w:lineRule="auto"/>
        <w:ind w:firstLine="0"/>
        <w:jc w:val="center"/>
        <w:rPr>
          <w:rFonts w:ascii="GHEA Grapalat" w:hAnsi="GHEA Grapalat"/>
          <w:i w:val="0"/>
          <w:sz w:val="24"/>
          <w:szCs w:val="24"/>
        </w:rPr>
      </w:pPr>
      <w:r w:rsidRPr="00664FBF">
        <w:rPr>
          <w:rFonts w:ascii="GHEA Grapalat" w:hAnsi="GHEA Grapalat"/>
          <w:i w:val="0"/>
          <w:sz w:val="24"/>
          <w:szCs w:val="24"/>
        </w:rPr>
        <w:t>О ЗАКУПКE У ОДНОГО ЛИЦА, ОБУСЛОВЛЕН</w:t>
      </w:r>
      <w:bookmarkStart w:id="0" w:name="_GoBack"/>
      <w:bookmarkEnd w:id="0"/>
      <w:r w:rsidRPr="00664FBF">
        <w:rPr>
          <w:rFonts w:ascii="GHEA Grapalat" w:hAnsi="GHEA Grapalat"/>
          <w:i w:val="0"/>
          <w:sz w:val="24"/>
          <w:szCs w:val="24"/>
        </w:rPr>
        <w:t>НАЯ БЕЗОТЛАГАТЕЛЬНОСТЬЮ</w:t>
      </w:r>
    </w:p>
    <w:p w:rsidR="00642EFE" w:rsidRPr="00664FBF"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664FBF" w:rsidRDefault="00642EFE" w:rsidP="00B46D58">
      <w:pPr>
        <w:pStyle w:val="BodyTextIndent"/>
        <w:widowControl w:val="0"/>
        <w:spacing w:after="160" w:line="240" w:lineRule="auto"/>
        <w:ind w:firstLine="0"/>
        <w:jc w:val="center"/>
        <w:rPr>
          <w:rFonts w:ascii="GHEA Grapalat" w:hAnsi="GHEA Grapalat"/>
          <w:i w:val="0"/>
          <w:sz w:val="24"/>
          <w:szCs w:val="24"/>
        </w:rPr>
      </w:pPr>
      <w:r w:rsidRPr="00664FBF">
        <w:rPr>
          <w:rFonts w:ascii="GHEA Grapalat" w:hAnsi="GHEA Grapalat"/>
          <w:i w:val="0"/>
          <w:sz w:val="24"/>
          <w:szCs w:val="24"/>
        </w:rPr>
        <w:t xml:space="preserve">Настоящий текст объявления утвержден Решением </w:t>
      </w:r>
      <w:r w:rsidR="00417E48" w:rsidRPr="00664FBF">
        <w:rPr>
          <w:rFonts w:ascii="GHEA Grapalat" w:hAnsi="GHEA Grapalat"/>
          <w:i w:val="0"/>
          <w:sz w:val="24"/>
          <w:szCs w:val="24"/>
        </w:rPr>
        <w:t xml:space="preserve">Оценочной </w:t>
      </w:r>
      <w:r w:rsidRPr="00664FBF">
        <w:rPr>
          <w:rFonts w:ascii="GHEA Grapalat" w:hAnsi="GHEA Grapalat"/>
          <w:i w:val="0"/>
          <w:sz w:val="24"/>
          <w:szCs w:val="24"/>
        </w:rPr>
        <w:t xml:space="preserve">Комиссии от </w:t>
      </w:r>
      <w:r w:rsidR="00760B37" w:rsidRPr="00664FBF">
        <w:rPr>
          <w:rFonts w:ascii="GHEA Grapalat" w:hAnsi="GHEA Grapalat"/>
          <w:i w:val="0"/>
          <w:sz w:val="24"/>
          <w:szCs w:val="24"/>
        </w:rPr>
        <w:t>1</w:t>
      </w:r>
      <w:r w:rsidR="00F13ACE" w:rsidRPr="00664FBF">
        <w:rPr>
          <w:rFonts w:ascii="GHEA Grapalat" w:hAnsi="GHEA Grapalat"/>
          <w:i w:val="0"/>
          <w:sz w:val="24"/>
          <w:szCs w:val="24"/>
        </w:rPr>
        <w:t>5</w:t>
      </w:r>
      <w:r w:rsidR="00760B37" w:rsidRPr="00664FBF">
        <w:rPr>
          <w:rFonts w:ascii="GHEA Grapalat" w:hAnsi="GHEA Grapalat"/>
          <w:i w:val="0"/>
          <w:sz w:val="24"/>
          <w:szCs w:val="24"/>
        </w:rPr>
        <w:t xml:space="preserve"> февраля 2022</w:t>
      </w:r>
      <w:r w:rsidR="00AA7117" w:rsidRPr="00664FBF">
        <w:rPr>
          <w:rFonts w:ascii="GHEA Grapalat" w:hAnsi="GHEA Grapalat"/>
          <w:i w:val="0"/>
          <w:sz w:val="24"/>
          <w:szCs w:val="24"/>
        </w:rPr>
        <w:t xml:space="preserve"> </w:t>
      </w:r>
      <w:r w:rsidRPr="00664FBF">
        <w:rPr>
          <w:rFonts w:ascii="GHEA Grapalat" w:hAnsi="GHEA Grapalat"/>
          <w:i w:val="0"/>
          <w:sz w:val="24"/>
          <w:szCs w:val="24"/>
        </w:rPr>
        <w:t xml:space="preserve">года номер </w:t>
      </w:r>
      <w:r w:rsidR="00760B37" w:rsidRPr="00664FBF">
        <w:rPr>
          <w:rFonts w:ascii="GHEA Grapalat" w:hAnsi="GHEA Grapalat"/>
          <w:i w:val="0"/>
          <w:sz w:val="24"/>
          <w:szCs w:val="24"/>
        </w:rPr>
        <w:t>1</w:t>
      </w:r>
    </w:p>
    <w:p w:rsidR="0091042F" w:rsidRPr="00664FBF" w:rsidRDefault="0006703E" w:rsidP="00B46D58">
      <w:pPr>
        <w:pStyle w:val="BodyTextIndent"/>
        <w:widowControl w:val="0"/>
        <w:spacing w:after="160" w:line="240" w:lineRule="auto"/>
        <w:ind w:firstLine="0"/>
        <w:jc w:val="center"/>
        <w:rPr>
          <w:rFonts w:ascii="GHEA Grapalat" w:hAnsi="GHEA Grapalat"/>
          <w:i w:val="0"/>
          <w:sz w:val="24"/>
          <w:szCs w:val="24"/>
        </w:rPr>
      </w:pPr>
      <w:r w:rsidRPr="00664FBF">
        <w:rPr>
          <w:rFonts w:ascii="GHEA Grapalat" w:hAnsi="GHEA Grapalat"/>
          <w:i w:val="0"/>
          <w:sz w:val="24"/>
          <w:szCs w:val="24"/>
        </w:rPr>
        <w:t xml:space="preserve">Код </w:t>
      </w:r>
      <w:r w:rsidR="00417E48" w:rsidRPr="00664FBF">
        <w:rPr>
          <w:rFonts w:ascii="GHEA Grapalat" w:hAnsi="GHEA Grapalat"/>
          <w:i w:val="0"/>
          <w:sz w:val="24"/>
          <w:szCs w:val="24"/>
        </w:rPr>
        <w:t>процедуры</w:t>
      </w:r>
      <w:r w:rsidRPr="00664FBF">
        <w:rPr>
          <w:rFonts w:ascii="GHEA Grapalat" w:hAnsi="GHEA Grapalat"/>
          <w:i w:val="0"/>
          <w:sz w:val="24"/>
          <w:szCs w:val="24"/>
        </w:rPr>
        <w:t xml:space="preserve"> </w:t>
      </w:r>
      <w:r w:rsidR="00836983" w:rsidRPr="00664FBF">
        <w:rPr>
          <w:rFonts w:ascii="GHEA Grapalat" w:hAnsi="GHEA Grapalat"/>
          <w:i w:val="0"/>
          <w:sz w:val="24"/>
          <w:szCs w:val="24"/>
        </w:rPr>
        <w:t>119М-ХМААПДБ-22/06</w:t>
      </w:r>
    </w:p>
    <w:p w:rsidR="0091042F" w:rsidRPr="00664FBF" w:rsidRDefault="0091042F" w:rsidP="00B46D58">
      <w:pPr>
        <w:pStyle w:val="BodyTextIndent"/>
        <w:widowControl w:val="0"/>
        <w:spacing w:after="160" w:line="240" w:lineRule="auto"/>
        <w:rPr>
          <w:rFonts w:ascii="GHEA Grapalat" w:hAnsi="GHEA Grapalat"/>
          <w:i w:val="0"/>
          <w:sz w:val="24"/>
          <w:szCs w:val="24"/>
        </w:rPr>
      </w:pPr>
    </w:p>
    <w:p w:rsidR="00642EFE" w:rsidRPr="00664FBF" w:rsidRDefault="00642EFE" w:rsidP="00760B37">
      <w:pPr>
        <w:pStyle w:val="BodyTextIndent"/>
        <w:widowControl w:val="0"/>
        <w:spacing w:line="240" w:lineRule="auto"/>
        <w:ind w:firstLine="709"/>
        <w:jc w:val="left"/>
        <w:rPr>
          <w:rFonts w:ascii="GHEA Grapalat" w:hAnsi="GHEA Grapalat"/>
          <w:i w:val="0"/>
          <w:sz w:val="24"/>
          <w:szCs w:val="24"/>
        </w:rPr>
      </w:pPr>
      <w:r w:rsidRPr="00664FBF">
        <w:rPr>
          <w:rFonts w:ascii="GHEA Grapalat" w:hAnsi="GHEA Grapalat"/>
          <w:i w:val="0"/>
          <w:sz w:val="24"/>
          <w:szCs w:val="24"/>
        </w:rPr>
        <w:t xml:space="preserve">Заказчик </w:t>
      </w:r>
      <w:r w:rsidR="00760B37" w:rsidRPr="00664FBF">
        <w:rPr>
          <w:rFonts w:ascii="GHEA Grapalat" w:hAnsi="GHEA Grapalat"/>
          <w:i w:val="0"/>
          <w:sz w:val="24"/>
          <w:szCs w:val="24"/>
        </w:rPr>
        <w:t>ОНО "Детский сад-ясли</w:t>
      </w:r>
      <w:r w:rsidR="00760B37" w:rsidRPr="00664FBF">
        <w:rPr>
          <w:rFonts w:ascii="Calibri" w:hAnsi="Calibri" w:cs="Calibri"/>
          <w:i w:val="0"/>
          <w:sz w:val="24"/>
          <w:szCs w:val="24"/>
        </w:rPr>
        <w:t> </w:t>
      </w:r>
      <w:r w:rsidR="00760B37" w:rsidRPr="00664FBF">
        <w:rPr>
          <w:rFonts w:ascii="GHEA Grapalat" w:hAnsi="GHEA Grapalat"/>
          <w:i w:val="0"/>
          <w:sz w:val="24"/>
          <w:szCs w:val="24"/>
        </w:rPr>
        <w:t>N</w:t>
      </w:r>
      <w:r w:rsidR="00760B37" w:rsidRPr="00664FBF">
        <w:rPr>
          <w:rFonts w:ascii="Calibri" w:hAnsi="Calibri" w:cs="Calibri"/>
          <w:i w:val="0"/>
          <w:sz w:val="24"/>
          <w:szCs w:val="24"/>
        </w:rPr>
        <w:t> </w:t>
      </w:r>
      <w:r w:rsidR="00836983" w:rsidRPr="00664FBF">
        <w:rPr>
          <w:rFonts w:ascii="GHEA Grapalat" w:hAnsi="GHEA Grapalat"/>
          <w:i w:val="0"/>
          <w:sz w:val="24"/>
          <w:szCs w:val="24"/>
        </w:rPr>
        <w:t>11</w:t>
      </w:r>
      <w:r w:rsidR="00836983" w:rsidRPr="00664FBF">
        <w:rPr>
          <w:rFonts w:ascii="GHEA Grapalat" w:hAnsi="GHEA Grapalat"/>
          <w:i w:val="0"/>
          <w:sz w:val="24"/>
          <w:szCs w:val="24"/>
          <w:lang w:val="en-US"/>
        </w:rPr>
        <w:t>9</w:t>
      </w:r>
      <w:r w:rsidR="00760B37" w:rsidRPr="00664FBF">
        <w:rPr>
          <w:rFonts w:ascii="GHEA Grapalat" w:hAnsi="GHEA Grapalat"/>
          <w:i w:val="0"/>
          <w:sz w:val="24"/>
          <w:szCs w:val="24"/>
        </w:rPr>
        <w:t xml:space="preserve"> </w:t>
      </w:r>
      <w:r w:rsidR="00760B37" w:rsidRPr="00664FBF">
        <w:rPr>
          <w:rFonts w:ascii="GHEA Grapalat" w:hAnsi="GHEA Grapalat" w:cs="GHEA Grapalat"/>
          <w:i w:val="0"/>
          <w:sz w:val="24"/>
          <w:szCs w:val="24"/>
        </w:rPr>
        <w:t>города</w:t>
      </w:r>
      <w:r w:rsidR="00760B37" w:rsidRPr="00664FBF">
        <w:rPr>
          <w:rFonts w:ascii="Calibri" w:hAnsi="Calibri" w:cs="Calibri"/>
          <w:i w:val="0"/>
          <w:sz w:val="24"/>
          <w:szCs w:val="24"/>
        </w:rPr>
        <w:t> </w:t>
      </w:r>
      <w:r w:rsidR="00760B37" w:rsidRPr="00664FBF">
        <w:rPr>
          <w:rFonts w:ascii="GHEA Grapalat" w:hAnsi="GHEA Grapalat" w:cs="GHEA Grapalat"/>
          <w:i w:val="0"/>
          <w:sz w:val="24"/>
          <w:szCs w:val="24"/>
        </w:rPr>
        <w:t>Еревана</w:t>
      </w:r>
      <w:r w:rsidR="00760B37" w:rsidRPr="00664FBF">
        <w:rPr>
          <w:rFonts w:ascii="GHEA Grapalat" w:hAnsi="GHEA Grapalat"/>
          <w:i w:val="0"/>
          <w:sz w:val="24"/>
          <w:szCs w:val="24"/>
        </w:rPr>
        <w:t>"</w:t>
      </w:r>
      <w:r w:rsidRPr="00664FBF">
        <w:rPr>
          <w:rFonts w:ascii="GHEA Grapalat" w:hAnsi="GHEA Grapalat"/>
          <w:i w:val="0"/>
          <w:sz w:val="24"/>
          <w:szCs w:val="24"/>
        </w:rPr>
        <w:t>, находящийся по адресу:</w:t>
      </w:r>
      <w:r w:rsidR="00760B37" w:rsidRPr="00664FBF">
        <w:rPr>
          <w:rFonts w:ascii="GHEA Grapalat" w:hAnsi="GHEA Grapalat"/>
          <w:i w:val="0"/>
          <w:sz w:val="24"/>
          <w:szCs w:val="24"/>
        </w:rPr>
        <w:t xml:space="preserve"> </w:t>
      </w:r>
      <w:r w:rsidR="00836983" w:rsidRPr="00664FBF">
        <w:rPr>
          <w:rFonts w:ascii="GHEA Grapalat" w:hAnsi="GHEA Grapalat"/>
          <w:i w:val="0"/>
          <w:sz w:val="22"/>
          <w:lang w:val="hy-AM"/>
        </w:rPr>
        <w:t>г. Ереван, улица Вильнюса 43/2</w:t>
      </w:r>
      <w:r w:rsidR="00836983" w:rsidRPr="00664FBF">
        <w:rPr>
          <w:rFonts w:ascii="GHEA Grapalat" w:hAnsi="GHEA Grapalat"/>
          <w:sz w:val="22"/>
          <w:lang w:val="en-US"/>
        </w:rPr>
        <w:t xml:space="preserve"> </w:t>
      </w:r>
      <w:r w:rsidRPr="00664FBF">
        <w:rPr>
          <w:rFonts w:ascii="GHEA Grapalat" w:hAnsi="GHEA Grapalat"/>
          <w:i w:val="0"/>
          <w:sz w:val="24"/>
          <w:szCs w:val="24"/>
        </w:rPr>
        <w:t>объявляет открытый конкурс, который проводится одним этапом</w:t>
      </w:r>
      <w:r w:rsidR="0050550F" w:rsidRPr="00664FBF">
        <w:rPr>
          <w:rFonts w:ascii="GHEA Grapalat" w:hAnsi="GHEA Grapalat"/>
          <w:i w:val="0"/>
          <w:sz w:val="24"/>
          <w:szCs w:val="24"/>
        </w:rPr>
        <w:t>.</w:t>
      </w:r>
    </w:p>
    <w:p w:rsidR="00782D60" w:rsidRPr="00664FBF" w:rsidRDefault="00A20B69" w:rsidP="00B46D58">
      <w:pPr>
        <w:pStyle w:val="BodyTextIndent"/>
        <w:widowControl w:val="0"/>
        <w:spacing w:after="160" w:line="240" w:lineRule="auto"/>
        <w:ind w:firstLine="567"/>
        <w:rPr>
          <w:rFonts w:ascii="GHEA Grapalat" w:hAnsi="GHEA Grapalat"/>
          <w:i w:val="0"/>
          <w:spacing w:val="6"/>
          <w:sz w:val="24"/>
          <w:szCs w:val="24"/>
        </w:rPr>
      </w:pPr>
      <w:r w:rsidRPr="00664FBF">
        <w:rPr>
          <w:rFonts w:ascii="GHEA Grapalat" w:hAnsi="GHEA Grapalat"/>
          <w:i w:val="0"/>
          <w:sz w:val="24"/>
          <w:szCs w:val="24"/>
        </w:rPr>
        <w:t xml:space="preserve">Участнику, отобранному по итогам </w:t>
      </w:r>
      <w:r w:rsidR="0041023E" w:rsidRPr="00664FBF">
        <w:rPr>
          <w:rFonts w:ascii="GHEA Grapalat" w:hAnsi="GHEA Grapalat"/>
          <w:i w:val="0"/>
          <w:sz w:val="24"/>
          <w:szCs w:val="24"/>
        </w:rPr>
        <w:t>настоящей процедуры</w:t>
      </w:r>
      <w:r w:rsidRPr="00664FBF">
        <w:rPr>
          <w:rFonts w:ascii="GHEA Grapalat" w:hAnsi="GHEA Grapalat"/>
          <w:i w:val="0"/>
          <w:sz w:val="24"/>
          <w:szCs w:val="24"/>
        </w:rPr>
        <w:t>, в</w:t>
      </w:r>
      <w:r w:rsidR="00782D60" w:rsidRPr="00664FBF">
        <w:rPr>
          <w:rFonts w:ascii="Courier New" w:hAnsi="Courier New" w:cs="Courier New"/>
          <w:i w:val="0"/>
          <w:sz w:val="24"/>
          <w:szCs w:val="24"/>
          <w:lang w:val="en-US"/>
        </w:rPr>
        <w:t> </w:t>
      </w:r>
      <w:r w:rsidRPr="00664FBF">
        <w:rPr>
          <w:rFonts w:ascii="GHEA Grapalat" w:hAnsi="GHEA Grapalat"/>
          <w:i w:val="0"/>
          <w:spacing w:val="6"/>
          <w:sz w:val="24"/>
          <w:szCs w:val="24"/>
        </w:rPr>
        <w:t>установленном</w:t>
      </w:r>
      <w:r w:rsidR="00782D60" w:rsidRPr="00664FBF">
        <w:rPr>
          <w:rFonts w:ascii="Courier New" w:hAnsi="Courier New" w:cs="Courier New"/>
          <w:i w:val="0"/>
          <w:spacing w:val="6"/>
          <w:sz w:val="24"/>
          <w:szCs w:val="24"/>
          <w:lang w:val="en-US"/>
        </w:rPr>
        <w:t> </w:t>
      </w:r>
      <w:r w:rsidRPr="00664FBF">
        <w:rPr>
          <w:rFonts w:ascii="GHEA Grapalat" w:hAnsi="GHEA Grapalat"/>
          <w:i w:val="0"/>
          <w:spacing w:val="6"/>
          <w:sz w:val="24"/>
          <w:szCs w:val="24"/>
        </w:rPr>
        <w:t xml:space="preserve">порядке будет предложено заключить договор на поставку </w:t>
      </w:r>
    </w:p>
    <w:p w:rsidR="00341A74" w:rsidRPr="00664FBF" w:rsidRDefault="00760B37" w:rsidP="00B46D58">
      <w:pPr>
        <w:pStyle w:val="BodyTextIndent"/>
        <w:widowControl w:val="0"/>
        <w:spacing w:line="240" w:lineRule="auto"/>
        <w:ind w:firstLine="0"/>
        <w:rPr>
          <w:rFonts w:ascii="GHEA Grapalat" w:hAnsi="GHEA Grapalat"/>
          <w:i w:val="0"/>
          <w:sz w:val="24"/>
          <w:szCs w:val="24"/>
        </w:rPr>
      </w:pPr>
      <w:r w:rsidRPr="00664FBF">
        <w:rPr>
          <w:rFonts w:ascii="GHEA Grapalat" w:hAnsi="GHEA Grapalat"/>
          <w:i w:val="0"/>
          <w:sz w:val="24"/>
          <w:szCs w:val="24"/>
        </w:rPr>
        <w:t xml:space="preserve">Продуктов питания </w:t>
      </w:r>
      <w:r w:rsidR="00782D60" w:rsidRPr="00664FBF">
        <w:rPr>
          <w:rFonts w:ascii="GHEA Grapalat" w:hAnsi="GHEA Grapalat"/>
          <w:i w:val="0"/>
          <w:sz w:val="24"/>
          <w:szCs w:val="24"/>
        </w:rPr>
        <w:t xml:space="preserve"> (далее — договор).</w:t>
      </w:r>
    </w:p>
    <w:p w:rsidR="00357D48" w:rsidRPr="00664FBF" w:rsidRDefault="00A20B69" w:rsidP="00B46D58">
      <w:pPr>
        <w:pStyle w:val="BodyTextIndent"/>
        <w:widowControl w:val="0"/>
        <w:spacing w:after="160" w:line="240" w:lineRule="auto"/>
        <w:ind w:firstLine="567"/>
        <w:rPr>
          <w:rFonts w:ascii="GHEA Grapalat" w:hAnsi="GHEA Grapalat"/>
          <w:i w:val="0"/>
          <w:sz w:val="24"/>
          <w:szCs w:val="24"/>
        </w:rPr>
      </w:pPr>
      <w:r w:rsidRPr="00664FBF">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664FBF">
        <w:rPr>
          <w:rFonts w:ascii="Courier New" w:hAnsi="Courier New" w:cs="Courier New"/>
          <w:i w:val="0"/>
          <w:sz w:val="24"/>
          <w:szCs w:val="24"/>
          <w:lang w:val="en-US"/>
        </w:rPr>
        <w:t> </w:t>
      </w:r>
      <w:r w:rsidR="00F95E94" w:rsidRPr="00664FBF">
        <w:rPr>
          <w:rFonts w:ascii="GHEA Grapalat" w:hAnsi="GHEA Grapalat"/>
          <w:i w:val="0"/>
          <w:sz w:val="24"/>
          <w:szCs w:val="24"/>
        </w:rPr>
        <w:t>настоящей процедуре</w:t>
      </w:r>
      <w:r w:rsidRPr="00664FBF">
        <w:rPr>
          <w:rFonts w:ascii="GHEA Grapalat" w:hAnsi="GHEA Grapalat"/>
          <w:i w:val="0"/>
          <w:sz w:val="24"/>
          <w:szCs w:val="24"/>
        </w:rPr>
        <w:t>.</w:t>
      </w:r>
    </w:p>
    <w:p w:rsidR="001E6506" w:rsidRPr="00664FBF" w:rsidRDefault="00052084" w:rsidP="00B46D58">
      <w:pPr>
        <w:pStyle w:val="BodyTextIndent"/>
        <w:widowControl w:val="0"/>
        <w:spacing w:after="160" w:line="240" w:lineRule="auto"/>
        <w:ind w:firstLine="567"/>
        <w:rPr>
          <w:rFonts w:ascii="GHEA Grapalat" w:hAnsi="GHEA Grapalat"/>
          <w:i w:val="0"/>
          <w:sz w:val="24"/>
          <w:szCs w:val="24"/>
        </w:rPr>
      </w:pPr>
      <w:r w:rsidRPr="00664FBF">
        <w:rPr>
          <w:rFonts w:ascii="GHEA Grapalat" w:hAnsi="GHEA Grapalat"/>
          <w:i w:val="0"/>
          <w:sz w:val="24"/>
          <w:szCs w:val="24"/>
        </w:rPr>
        <w:t xml:space="preserve">Условия </w:t>
      </w:r>
      <w:r w:rsidR="00677658" w:rsidRPr="00664FBF">
        <w:rPr>
          <w:rFonts w:ascii="GHEA Grapalat" w:hAnsi="GHEA Grapalat"/>
          <w:i w:val="0"/>
          <w:sz w:val="24"/>
          <w:szCs w:val="24"/>
        </w:rPr>
        <w:t xml:space="preserve">предъявляемые </w:t>
      </w:r>
      <w:r w:rsidR="00FD0B1A" w:rsidRPr="00664FBF">
        <w:rPr>
          <w:rFonts w:ascii="GHEA Grapalat" w:hAnsi="GHEA Grapalat"/>
          <w:i w:val="0"/>
          <w:sz w:val="24"/>
          <w:szCs w:val="24"/>
        </w:rPr>
        <w:t xml:space="preserve">к </w:t>
      </w:r>
      <w:r w:rsidR="00677658" w:rsidRPr="00664FBF">
        <w:rPr>
          <w:rFonts w:ascii="GHEA Grapalat" w:hAnsi="GHEA Grapalat"/>
          <w:i w:val="0"/>
          <w:sz w:val="24"/>
          <w:szCs w:val="24"/>
        </w:rPr>
        <w:t xml:space="preserve">лицам, не имеющим права на участие в </w:t>
      </w:r>
      <w:r w:rsidRPr="00664FBF">
        <w:rPr>
          <w:rFonts w:ascii="GHEA Grapalat" w:hAnsi="GHEA Grapalat"/>
          <w:i w:val="0"/>
          <w:sz w:val="24"/>
          <w:szCs w:val="24"/>
        </w:rPr>
        <w:t xml:space="preserve"> данной </w:t>
      </w:r>
      <w:r w:rsidR="006F297B" w:rsidRPr="00664FBF">
        <w:rPr>
          <w:rFonts w:ascii="GHEA Grapalat" w:hAnsi="GHEA Grapalat"/>
          <w:i w:val="0"/>
          <w:sz w:val="24"/>
          <w:szCs w:val="24"/>
        </w:rPr>
        <w:t>процедуре</w:t>
      </w:r>
      <w:r w:rsidR="00677658" w:rsidRPr="00664FBF">
        <w:rPr>
          <w:rFonts w:ascii="GHEA Grapalat" w:hAnsi="GHEA Grapalat"/>
          <w:i w:val="0"/>
          <w:sz w:val="24"/>
          <w:szCs w:val="24"/>
        </w:rPr>
        <w:t>, а также участникам, установлены приглашением на настоящую процедуру.</w:t>
      </w:r>
      <w:r w:rsidRPr="00664FBF" w:rsidDel="00052084">
        <w:rPr>
          <w:rFonts w:ascii="GHEA Grapalat" w:hAnsi="GHEA Grapalat"/>
          <w:i w:val="0"/>
          <w:sz w:val="24"/>
          <w:szCs w:val="24"/>
        </w:rPr>
        <w:t xml:space="preserve"> </w:t>
      </w:r>
    </w:p>
    <w:p w:rsidR="00357D48" w:rsidRPr="00664FBF" w:rsidRDefault="00EE73A8" w:rsidP="00B46D58">
      <w:pPr>
        <w:pStyle w:val="BodyTextIndent"/>
        <w:widowControl w:val="0"/>
        <w:spacing w:after="160" w:line="240" w:lineRule="auto"/>
        <w:ind w:firstLine="567"/>
        <w:rPr>
          <w:rFonts w:ascii="GHEA Grapalat" w:hAnsi="GHEA Grapalat"/>
          <w:i w:val="0"/>
          <w:sz w:val="24"/>
          <w:szCs w:val="24"/>
        </w:rPr>
      </w:pPr>
      <w:r w:rsidRPr="00664FBF">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664FBF">
        <w:rPr>
          <w:rFonts w:ascii="GHEA Grapalat" w:hAnsi="GHEA Grapalat"/>
          <w:i w:val="0"/>
          <w:sz w:val="24"/>
          <w:szCs w:val="24"/>
        </w:rPr>
        <w:t>удовлетворительно</w:t>
      </w:r>
      <w:r w:rsidR="007442CF" w:rsidRPr="00664FBF">
        <w:rPr>
          <w:rFonts w:ascii="GHEA Grapalat" w:hAnsi="GHEA Grapalat"/>
          <w:i w:val="0"/>
          <w:sz w:val="24"/>
          <w:szCs w:val="24"/>
          <w:lang w:val="hy-AM"/>
        </w:rPr>
        <w:t xml:space="preserve"> </w:t>
      </w:r>
      <w:r w:rsidR="007442CF" w:rsidRPr="00664FBF">
        <w:rPr>
          <w:rFonts w:ascii="GHEA Grapalat" w:hAnsi="GHEA Grapalat"/>
          <w:i w:val="0"/>
          <w:sz w:val="24"/>
          <w:szCs w:val="24"/>
        </w:rPr>
        <w:t xml:space="preserve">по </w:t>
      </w:r>
      <w:r w:rsidR="00830445" w:rsidRPr="00664FBF">
        <w:rPr>
          <w:rFonts w:ascii="GHEA Grapalat" w:hAnsi="GHEA Grapalat"/>
          <w:i w:val="0"/>
          <w:sz w:val="24"/>
          <w:szCs w:val="24"/>
        </w:rPr>
        <w:t xml:space="preserve">неценовым </w:t>
      </w:r>
      <w:r w:rsidR="007442CF" w:rsidRPr="00664FBF">
        <w:rPr>
          <w:rFonts w:ascii="GHEA Grapalat" w:hAnsi="GHEA Grapalat"/>
          <w:i w:val="0"/>
          <w:sz w:val="24"/>
          <w:szCs w:val="24"/>
        </w:rPr>
        <w:t>условиям</w:t>
      </w:r>
      <w:r w:rsidRPr="00664FBF">
        <w:rPr>
          <w:rFonts w:ascii="GHEA Grapalat" w:hAnsi="GHEA Grapalat"/>
          <w:i w:val="0"/>
          <w:sz w:val="24"/>
          <w:szCs w:val="24"/>
        </w:rPr>
        <w:t>, по принципу предпочтения, отдаваемого участнику, представившему м</w:t>
      </w:r>
      <w:r w:rsidR="003F762C" w:rsidRPr="00664FBF">
        <w:rPr>
          <w:rFonts w:ascii="GHEA Grapalat" w:hAnsi="GHEA Grapalat"/>
          <w:i w:val="0"/>
          <w:sz w:val="24"/>
          <w:szCs w:val="24"/>
        </w:rPr>
        <w:t>инимальное ценовое предложение.</w:t>
      </w:r>
    </w:p>
    <w:p w:rsidR="007E15A7" w:rsidRPr="00664FBF" w:rsidRDefault="00677658" w:rsidP="00B46D58">
      <w:pPr>
        <w:pStyle w:val="BodyTextIndent"/>
        <w:widowControl w:val="0"/>
        <w:spacing w:after="160" w:line="240" w:lineRule="auto"/>
        <w:ind w:firstLine="567"/>
        <w:rPr>
          <w:rFonts w:ascii="GHEA Grapalat" w:hAnsi="GHEA Grapalat"/>
          <w:i w:val="0"/>
          <w:sz w:val="24"/>
          <w:szCs w:val="24"/>
        </w:rPr>
      </w:pPr>
      <w:r w:rsidRPr="00664FBF">
        <w:rPr>
          <w:rFonts w:ascii="GHEA Grapalat" w:hAnsi="GHEA Grapalat"/>
          <w:i w:val="0"/>
          <w:sz w:val="24"/>
          <w:szCs w:val="24"/>
        </w:rPr>
        <w:t xml:space="preserve">Для получения приглашения на </w:t>
      </w:r>
      <w:r w:rsidR="00830445" w:rsidRPr="00664FBF">
        <w:rPr>
          <w:rFonts w:ascii="GHEA Grapalat" w:hAnsi="GHEA Grapalat"/>
          <w:i w:val="0"/>
          <w:sz w:val="24"/>
          <w:szCs w:val="24"/>
        </w:rPr>
        <w:t xml:space="preserve">процедуру </w:t>
      </w:r>
      <w:r w:rsidRPr="00664FBF">
        <w:rPr>
          <w:rFonts w:ascii="GHEA Grapalat" w:hAnsi="GHEA Grapalat"/>
          <w:i w:val="0"/>
          <w:sz w:val="24"/>
          <w:szCs w:val="24"/>
        </w:rPr>
        <w:t xml:space="preserve">в бумажной форме необходимо обратиться к заказчику до </w:t>
      </w:r>
      <w:r w:rsidR="00836983" w:rsidRPr="00664FBF">
        <w:rPr>
          <w:rFonts w:ascii="GHEA Grapalat" w:hAnsi="GHEA Grapalat"/>
          <w:i w:val="0"/>
          <w:sz w:val="24"/>
          <w:szCs w:val="24"/>
        </w:rPr>
        <w:t>12։00</w:t>
      </w:r>
      <w:r w:rsidRPr="00664FBF">
        <w:rPr>
          <w:rFonts w:ascii="GHEA Grapalat" w:hAnsi="GHEA Grapalat"/>
          <w:i w:val="0"/>
          <w:sz w:val="24"/>
          <w:szCs w:val="24"/>
        </w:rPr>
        <w:t xml:space="preserve"> часов</w:t>
      </w:r>
      <w:r w:rsidR="00971F4A" w:rsidRPr="00664FBF">
        <w:rPr>
          <w:rFonts w:ascii="GHEA Grapalat" w:hAnsi="GHEA Grapalat"/>
          <w:i w:val="0"/>
          <w:sz w:val="24"/>
          <w:szCs w:val="24"/>
        </w:rPr>
        <w:t xml:space="preserve"> </w:t>
      </w:r>
      <w:r w:rsidR="00760B37" w:rsidRPr="00664FBF">
        <w:rPr>
          <w:rFonts w:ascii="GHEA Grapalat" w:hAnsi="GHEA Grapalat"/>
          <w:i w:val="0"/>
          <w:sz w:val="24"/>
          <w:szCs w:val="24"/>
        </w:rPr>
        <w:t>2</w:t>
      </w:r>
      <w:r w:rsidRPr="00664FBF">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664FBF">
        <w:rPr>
          <w:lang w:val="en-US"/>
        </w:rPr>
        <w:t> </w:t>
      </w:r>
      <w:r w:rsidRPr="00664FBF">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664FBF" w:rsidRDefault="00357D48" w:rsidP="00B46D58">
      <w:pPr>
        <w:pStyle w:val="BodyTextIndent"/>
        <w:widowControl w:val="0"/>
        <w:spacing w:after="160" w:line="240" w:lineRule="auto"/>
        <w:ind w:firstLine="567"/>
        <w:rPr>
          <w:rFonts w:ascii="GHEA Grapalat" w:hAnsi="GHEA Grapalat"/>
          <w:i w:val="0"/>
          <w:spacing w:val="-6"/>
          <w:sz w:val="24"/>
          <w:szCs w:val="24"/>
        </w:rPr>
      </w:pPr>
      <w:r w:rsidRPr="00664FBF">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664FBF">
        <w:rPr>
          <w:rFonts w:ascii="Courier New" w:hAnsi="Courier New" w:cs="Courier New"/>
          <w:i w:val="0"/>
          <w:spacing w:val="-6"/>
          <w:sz w:val="24"/>
          <w:szCs w:val="24"/>
          <w:lang w:val="en-US"/>
        </w:rPr>
        <w:t> </w:t>
      </w:r>
      <w:r w:rsidRPr="00664FBF">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664FBF" w:rsidRDefault="00363E98" w:rsidP="00B46D58">
      <w:pPr>
        <w:pStyle w:val="BodyTextIndent"/>
        <w:widowControl w:val="0"/>
        <w:spacing w:after="160" w:line="240" w:lineRule="auto"/>
        <w:ind w:firstLine="567"/>
        <w:rPr>
          <w:rFonts w:ascii="GHEA Grapalat" w:hAnsi="GHEA Grapalat"/>
          <w:i w:val="0"/>
          <w:sz w:val="24"/>
          <w:szCs w:val="24"/>
        </w:rPr>
      </w:pPr>
      <w:r w:rsidRPr="00664FBF">
        <w:rPr>
          <w:rFonts w:ascii="GHEA Grapalat" w:hAnsi="GHEA Grapalat"/>
          <w:i w:val="0"/>
          <w:sz w:val="24"/>
          <w:szCs w:val="24"/>
        </w:rPr>
        <w:t>Неполучение приглашения не ограничивает права участника на участие в</w:t>
      </w:r>
      <w:r w:rsidR="001E06D6" w:rsidRPr="00664FBF">
        <w:rPr>
          <w:rFonts w:ascii="Courier New" w:hAnsi="Courier New" w:cs="Courier New"/>
          <w:i w:val="0"/>
          <w:sz w:val="24"/>
          <w:szCs w:val="24"/>
          <w:lang w:val="en-US"/>
        </w:rPr>
        <w:t> </w:t>
      </w:r>
      <w:r w:rsidR="001B32D9" w:rsidRPr="00664FBF">
        <w:rPr>
          <w:rFonts w:ascii="GHEA Grapalat" w:hAnsi="GHEA Grapalat"/>
          <w:i w:val="0"/>
          <w:sz w:val="24"/>
          <w:szCs w:val="24"/>
        </w:rPr>
        <w:t>настоящей процедуре.</w:t>
      </w:r>
    </w:p>
    <w:p w:rsidR="003F6ED1" w:rsidRPr="00664FBF" w:rsidRDefault="003F6ED1" w:rsidP="00760B37">
      <w:pPr>
        <w:pStyle w:val="BodyTextIndent"/>
        <w:widowControl w:val="0"/>
        <w:spacing w:after="160"/>
        <w:ind w:firstLine="567"/>
        <w:rPr>
          <w:rFonts w:ascii="GHEA Grapalat" w:hAnsi="GHEA Grapalat"/>
          <w:i w:val="0"/>
          <w:sz w:val="24"/>
          <w:szCs w:val="24"/>
        </w:rPr>
      </w:pPr>
      <w:r w:rsidRPr="00664FBF">
        <w:rPr>
          <w:rFonts w:ascii="GHEA Grapalat" w:hAnsi="GHEA Grapalat"/>
          <w:i w:val="0"/>
          <w:sz w:val="24"/>
          <w:szCs w:val="24"/>
        </w:rPr>
        <w:lastRenderedPageBreak/>
        <w:t>Заявки на на открытый конкурс необходимо подавать по адресу</w:t>
      </w:r>
      <w:r w:rsidRPr="00664FBF">
        <w:rPr>
          <w:rFonts w:ascii="GHEA Grapalat" w:hAnsi="GHEA Grapalat"/>
          <w:i w:val="0"/>
          <w:spacing w:val="6"/>
          <w:sz w:val="24"/>
          <w:szCs w:val="24"/>
        </w:rPr>
        <w:t xml:space="preserve"> </w:t>
      </w:r>
      <w:r w:rsidR="00760B37" w:rsidRPr="00664FBF">
        <w:rPr>
          <w:rFonts w:ascii="GHEA Grapalat" w:hAnsi="GHEA Grapalat"/>
          <w:i w:val="0"/>
          <w:spacing w:val="6"/>
          <w:sz w:val="24"/>
          <w:szCs w:val="24"/>
        </w:rPr>
        <w:t>Ереван, Нор Норк</w:t>
      </w:r>
      <w:r w:rsidR="00760B37" w:rsidRPr="00664FBF">
        <w:rPr>
          <w:rFonts w:ascii="Calibri" w:hAnsi="Calibri" w:cs="Calibri"/>
          <w:i w:val="0"/>
          <w:spacing w:val="6"/>
          <w:sz w:val="24"/>
          <w:szCs w:val="24"/>
        </w:rPr>
        <w:t> </w:t>
      </w:r>
      <w:r w:rsidR="00760B37" w:rsidRPr="00664FBF">
        <w:rPr>
          <w:rFonts w:ascii="GHEA Grapalat" w:hAnsi="GHEA Grapalat"/>
          <w:i w:val="0"/>
          <w:spacing w:val="6"/>
          <w:sz w:val="24"/>
          <w:szCs w:val="24"/>
        </w:rPr>
        <w:t xml:space="preserve"> </w:t>
      </w:r>
      <w:r w:rsidR="00760B37" w:rsidRPr="00664FBF">
        <w:rPr>
          <w:rFonts w:ascii="GHEA Grapalat" w:hAnsi="GHEA Grapalat" w:cs="GHEA Grapalat"/>
          <w:i w:val="0"/>
          <w:spacing w:val="6"/>
          <w:sz w:val="24"/>
          <w:szCs w:val="24"/>
        </w:rPr>
        <w:t>улица</w:t>
      </w:r>
      <w:r w:rsidR="00760B37" w:rsidRPr="00664FBF">
        <w:rPr>
          <w:rFonts w:ascii="GHEA Grapalat" w:hAnsi="GHEA Grapalat"/>
          <w:i w:val="0"/>
          <w:spacing w:val="6"/>
          <w:sz w:val="24"/>
          <w:szCs w:val="24"/>
        </w:rPr>
        <w:t xml:space="preserve"> </w:t>
      </w:r>
      <w:r w:rsidR="00760B37" w:rsidRPr="00664FBF">
        <w:rPr>
          <w:rFonts w:ascii="GHEA Grapalat" w:hAnsi="GHEA Grapalat" w:cs="GHEA Grapalat"/>
          <w:i w:val="0"/>
          <w:spacing w:val="6"/>
          <w:sz w:val="24"/>
          <w:szCs w:val="24"/>
        </w:rPr>
        <w:t>Шопрона</w:t>
      </w:r>
      <w:r w:rsidR="00760B37" w:rsidRPr="00664FBF">
        <w:rPr>
          <w:rFonts w:ascii="GHEA Grapalat" w:hAnsi="GHEA Grapalat"/>
          <w:i w:val="0"/>
          <w:spacing w:val="6"/>
          <w:sz w:val="24"/>
          <w:szCs w:val="24"/>
        </w:rPr>
        <w:t xml:space="preserve"> 6 </w:t>
      </w:r>
      <w:r w:rsidRPr="00664FBF">
        <w:rPr>
          <w:rFonts w:ascii="GHEA Grapalat" w:hAnsi="GHEA Grapalat"/>
          <w:i w:val="0"/>
          <w:sz w:val="24"/>
          <w:szCs w:val="24"/>
        </w:rPr>
        <w:t xml:space="preserve">в документарной форме, до </w:t>
      </w:r>
      <w:r w:rsidR="00836983" w:rsidRPr="00664FBF">
        <w:rPr>
          <w:rFonts w:ascii="GHEA Grapalat" w:hAnsi="GHEA Grapalat"/>
          <w:i w:val="0"/>
          <w:sz w:val="24"/>
          <w:szCs w:val="24"/>
        </w:rPr>
        <w:t>12։00</w:t>
      </w:r>
      <w:r w:rsidR="00760B37" w:rsidRPr="00664FBF">
        <w:rPr>
          <w:rFonts w:ascii="GHEA Grapalat" w:hAnsi="GHEA Grapalat"/>
          <w:i w:val="0"/>
          <w:sz w:val="24"/>
          <w:szCs w:val="24"/>
        </w:rPr>
        <w:t xml:space="preserve"> </w:t>
      </w:r>
      <w:r w:rsidRPr="00664FBF">
        <w:rPr>
          <w:rFonts w:ascii="GHEA Grapalat" w:hAnsi="GHEA Grapalat"/>
          <w:i w:val="0"/>
          <w:sz w:val="24"/>
          <w:szCs w:val="24"/>
        </w:rPr>
        <w:t xml:space="preserve">часов </w:t>
      </w:r>
      <w:r w:rsidR="00760B37" w:rsidRPr="00664FBF">
        <w:rPr>
          <w:rFonts w:ascii="GHEA Grapalat" w:hAnsi="GHEA Grapalat"/>
          <w:i w:val="0"/>
          <w:sz w:val="24"/>
          <w:szCs w:val="24"/>
        </w:rPr>
        <w:t>2</w:t>
      </w:r>
      <w:r w:rsidRPr="00664FBF">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rsidR="003F6ED1" w:rsidRPr="00664FBF" w:rsidRDefault="003F6ED1" w:rsidP="001516B2">
      <w:pPr>
        <w:pStyle w:val="BodyTextIndent"/>
        <w:widowControl w:val="0"/>
        <w:spacing w:after="160" w:line="240" w:lineRule="auto"/>
        <w:ind w:firstLine="567"/>
        <w:rPr>
          <w:rFonts w:ascii="GHEA Grapalat" w:hAnsi="GHEA Grapalat"/>
          <w:i w:val="0"/>
          <w:sz w:val="24"/>
          <w:szCs w:val="24"/>
        </w:rPr>
      </w:pPr>
      <w:r w:rsidRPr="00664FBF">
        <w:rPr>
          <w:rFonts w:ascii="GHEA Grapalat" w:hAnsi="GHEA Grapalat"/>
          <w:i w:val="0"/>
          <w:sz w:val="24"/>
          <w:szCs w:val="24"/>
        </w:rPr>
        <w:t xml:space="preserve">Вскрытие заявок будет проводиться по адресу </w:t>
      </w:r>
      <w:r w:rsidR="00760B37" w:rsidRPr="00664FBF">
        <w:rPr>
          <w:rFonts w:ascii="GHEA Grapalat" w:hAnsi="GHEA Grapalat"/>
          <w:i w:val="0"/>
          <w:sz w:val="24"/>
          <w:szCs w:val="24"/>
        </w:rPr>
        <w:t>Ереван, Нор Норк</w:t>
      </w:r>
      <w:r w:rsidR="00760B37" w:rsidRPr="00664FBF">
        <w:rPr>
          <w:rFonts w:ascii="Calibri" w:hAnsi="Calibri" w:cs="Calibri"/>
          <w:i w:val="0"/>
          <w:sz w:val="24"/>
          <w:szCs w:val="24"/>
        </w:rPr>
        <w:t> </w:t>
      </w:r>
      <w:r w:rsidR="00760B37" w:rsidRPr="00664FBF">
        <w:rPr>
          <w:rFonts w:ascii="GHEA Grapalat" w:hAnsi="GHEA Grapalat"/>
          <w:i w:val="0"/>
          <w:sz w:val="24"/>
          <w:szCs w:val="24"/>
        </w:rPr>
        <w:t xml:space="preserve"> </w:t>
      </w:r>
      <w:r w:rsidR="00760B37" w:rsidRPr="00664FBF">
        <w:rPr>
          <w:rFonts w:ascii="GHEA Grapalat" w:hAnsi="GHEA Grapalat" w:cs="GHEA Grapalat"/>
          <w:i w:val="0"/>
          <w:sz w:val="24"/>
          <w:szCs w:val="24"/>
        </w:rPr>
        <w:t>улица</w:t>
      </w:r>
      <w:r w:rsidR="00760B37" w:rsidRPr="00664FBF">
        <w:rPr>
          <w:rFonts w:ascii="GHEA Grapalat" w:hAnsi="GHEA Grapalat"/>
          <w:i w:val="0"/>
          <w:sz w:val="24"/>
          <w:szCs w:val="24"/>
        </w:rPr>
        <w:t xml:space="preserve"> </w:t>
      </w:r>
      <w:r w:rsidR="00760B37" w:rsidRPr="00664FBF">
        <w:rPr>
          <w:rFonts w:ascii="GHEA Grapalat" w:hAnsi="GHEA Grapalat" w:cs="GHEA Grapalat"/>
          <w:i w:val="0"/>
          <w:sz w:val="24"/>
          <w:szCs w:val="24"/>
        </w:rPr>
        <w:t>Шопрона</w:t>
      </w:r>
      <w:r w:rsidR="00760B37" w:rsidRPr="00664FBF">
        <w:rPr>
          <w:rFonts w:ascii="GHEA Grapalat" w:hAnsi="GHEA Grapalat"/>
          <w:i w:val="0"/>
          <w:sz w:val="24"/>
          <w:szCs w:val="24"/>
        </w:rPr>
        <w:t xml:space="preserve"> 6</w:t>
      </w:r>
      <w:r w:rsidRPr="00664FBF">
        <w:rPr>
          <w:rFonts w:ascii="GHEA Grapalat" w:hAnsi="GHEA Grapalat"/>
          <w:i w:val="0"/>
          <w:sz w:val="24"/>
          <w:szCs w:val="24"/>
        </w:rPr>
        <w:t xml:space="preserve">, в </w:t>
      </w:r>
      <w:r w:rsidR="00836983" w:rsidRPr="00664FBF">
        <w:rPr>
          <w:rFonts w:ascii="GHEA Grapalat" w:hAnsi="GHEA Grapalat"/>
          <w:i w:val="0"/>
          <w:sz w:val="24"/>
          <w:szCs w:val="24"/>
        </w:rPr>
        <w:t>12։00</w:t>
      </w:r>
      <w:r w:rsidRPr="00664FBF">
        <w:rPr>
          <w:rFonts w:ascii="GHEA Grapalat" w:hAnsi="GHEA Grapalat"/>
          <w:i w:val="0"/>
          <w:sz w:val="24"/>
          <w:szCs w:val="24"/>
        </w:rPr>
        <w:t xml:space="preserve"> часов </w:t>
      </w:r>
      <w:r w:rsidR="00760B37" w:rsidRPr="00664FBF">
        <w:rPr>
          <w:rFonts w:ascii="GHEA Grapalat" w:hAnsi="GHEA Grapalat"/>
          <w:i w:val="0"/>
          <w:sz w:val="24"/>
          <w:szCs w:val="24"/>
        </w:rPr>
        <w:t>1</w:t>
      </w:r>
      <w:r w:rsidR="00F13ACE" w:rsidRPr="00664FBF">
        <w:rPr>
          <w:rFonts w:ascii="GHEA Grapalat" w:hAnsi="GHEA Grapalat"/>
          <w:i w:val="0"/>
          <w:sz w:val="24"/>
          <w:szCs w:val="24"/>
          <w:lang w:val="en-US"/>
        </w:rPr>
        <w:t>7</w:t>
      </w:r>
      <w:r w:rsidR="00760B37" w:rsidRPr="00664FBF">
        <w:rPr>
          <w:rFonts w:ascii="GHEA Grapalat" w:hAnsi="GHEA Grapalat"/>
          <w:i w:val="0"/>
          <w:sz w:val="24"/>
          <w:szCs w:val="24"/>
        </w:rPr>
        <w:t xml:space="preserve"> февраля 2022 г</w:t>
      </w:r>
      <w:r w:rsidRPr="00664FBF">
        <w:rPr>
          <w:rFonts w:ascii="GHEA Grapalat" w:hAnsi="GHEA Grapalat"/>
          <w:i w:val="0"/>
          <w:sz w:val="24"/>
          <w:szCs w:val="24"/>
        </w:rPr>
        <w:t>.</w:t>
      </w:r>
    </w:p>
    <w:p w:rsidR="00BE1C5E" w:rsidRPr="00664FBF" w:rsidRDefault="001305C6" w:rsidP="00B46D58">
      <w:pPr>
        <w:pStyle w:val="BodyTextIndent"/>
        <w:widowControl w:val="0"/>
        <w:spacing w:after="160" w:line="240" w:lineRule="auto"/>
        <w:ind w:firstLine="567"/>
        <w:rPr>
          <w:rFonts w:ascii="GHEA Grapalat" w:hAnsi="GHEA Grapalat"/>
          <w:i w:val="0"/>
          <w:sz w:val="24"/>
          <w:szCs w:val="24"/>
        </w:rPr>
      </w:pPr>
      <w:r w:rsidRPr="00664FBF">
        <w:rPr>
          <w:rFonts w:ascii="GHEA Grapalat" w:hAnsi="GHEA Grapalat"/>
          <w:i w:val="0"/>
          <w:sz w:val="24"/>
          <w:szCs w:val="24"/>
        </w:rPr>
        <w:t xml:space="preserve">Жалобы относительно настоящей процедуры должны быть поданы </w:t>
      </w:r>
      <w:r w:rsidR="004B4B72" w:rsidRPr="00664FBF">
        <w:rPr>
          <w:rFonts w:ascii="GHEA Grapalat" w:hAnsi="GHEA Grapalat"/>
          <w:i w:val="0"/>
          <w:sz w:val="24"/>
          <w:szCs w:val="24"/>
        </w:rPr>
        <w:t>л</w:t>
      </w:r>
      <w:r w:rsidR="00D746A9" w:rsidRPr="00664FBF">
        <w:rPr>
          <w:rFonts w:ascii="GHEA Grapalat" w:hAnsi="GHEA Grapalat"/>
          <w:i w:val="0"/>
          <w:sz w:val="24"/>
          <w:szCs w:val="24"/>
        </w:rPr>
        <w:t>ицу</w:t>
      </w:r>
      <w:r w:rsidRPr="00664FBF">
        <w:rPr>
          <w:rFonts w:ascii="GHEA Grapalat" w:hAnsi="GHEA Grapalat"/>
          <w:i w:val="0"/>
          <w:sz w:val="24"/>
          <w:szCs w:val="24"/>
        </w:rPr>
        <w:t xml:space="preserve">, </w:t>
      </w:r>
      <w:r w:rsidR="00D746A9" w:rsidRPr="00664FBF">
        <w:rPr>
          <w:rFonts w:ascii="GHEA Grapalat" w:hAnsi="GHEA Grapalat"/>
          <w:i w:val="0"/>
          <w:sz w:val="24"/>
          <w:szCs w:val="24"/>
        </w:rPr>
        <w:t>рассматривающее связанные с закупками жалобы</w:t>
      </w:r>
      <w:r w:rsidR="00032D7E" w:rsidRPr="00664FBF">
        <w:rPr>
          <w:rFonts w:ascii="GHEA Grapalat" w:hAnsi="GHEA Grapalat"/>
          <w:i w:val="0"/>
          <w:sz w:val="24"/>
          <w:szCs w:val="24"/>
        </w:rPr>
        <w:t>,</w:t>
      </w:r>
      <w:r w:rsidR="00D746A9" w:rsidRPr="00664FBF" w:rsidDel="00D746A9">
        <w:rPr>
          <w:rFonts w:ascii="GHEA Grapalat" w:hAnsi="GHEA Grapalat"/>
          <w:i w:val="0"/>
          <w:sz w:val="24"/>
          <w:szCs w:val="24"/>
        </w:rPr>
        <w:t xml:space="preserve"> </w:t>
      </w:r>
      <w:r w:rsidRPr="00664FBF">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sidRPr="00664FBF">
        <w:rPr>
          <w:rFonts w:ascii="Courier New" w:hAnsi="Courier New" w:cs="Courier New"/>
          <w:i w:val="0"/>
          <w:sz w:val="24"/>
          <w:szCs w:val="24"/>
          <w:lang w:val="en-US"/>
        </w:rPr>
        <w:t> </w:t>
      </w:r>
      <w:r w:rsidRPr="00664FBF">
        <w:rPr>
          <w:rFonts w:ascii="GHEA Grapalat" w:hAnsi="GHEA Grapalat"/>
          <w:i w:val="0"/>
          <w:sz w:val="24"/>
          <w:szCs w:val="24"/>
        </w:rPr>
        <w:t>настоящий конкурс. Для подачи жалобы требуется плата в размере 30</w:t>
      </w:r>
      <w:r w:rsidR="00790715" w:rsidRPr="00664FBF">
        <w:rPr>
          <w:rFonts w:ascii="Courier New" w:hAnsi="Courier New" w:cs="Courier New"/>
          <w:i w:val="0"/>
          <w:sz w:val="24"/>
          <w:szCs w:val="24"/>
          <w:lang w:val="en-US"/>
        </w:rPr>
        <w:t> </w:t>
      </w:r>
      <w:r w:rsidRPr="00664FBF">
        <w:rPr>
          <w:rFonts w:ascii="GHEA Grapalat" w:hAnsi="GHEA Grapalat"/>
          <w:i w:val="0"/>
          <w:sz w:val="24"/>
          <w:szCs w:val="24"/>
        </w:rPr>
        <w:t>000</w:t>
      </w:r>
      <w:r w:rsidR="00790715" w:rsidRPr="00664FBF">
        <w:rPr>
          <w:rFonts w:ascii="Courier New" w:hAnsi="Courier New" w:cs="Courier New"/>
          <w:i w:val="0"/>
          <w:sz w:val="24"/>
          <w:szCs w:val="24"/>
          <w:lang w:val="en-US"/>
        </w:rPr>
        <w:t> </w:t>
      </w:r>
      <w:r w:rsidRPr="00664FBF">
        <w:rPr>
          <w:rFonts w:ascii="GHEA Grapalat" w:hAnsi="GHEA Grapalat"/>
          <w:i w:val="0"/>
          <w:sz w:val="24"/>
          <w:szCs w:val="24"/>
        </w:rPr>
        <w:t>(тридцать тысяч) драмов РА, которая должна быть перечислена на</w:t>
      </w:r>
      <w:r w:rsidR="007A6841" w:rsidRPr="00664FBF">
        <w:rPr>
          <w:rFonts w:ascii="Courier New" w:hAnsi="Courier New" w:cs="Courier New"/>
          <w:i w:val="0"/>
          <w:sz w:val="24"/>
          <w:szCs w:val="24"/>
          <w:lang w:val="en-US"/>
        </w:rPr>
        <w:t> </w:t>
      </w:r>
      <w:r w:rsidRPr="00664FBF">
        <w:rPr>
          <w:rFonts w:ascii="GHEA Grapalat" w:hAnsi="GHEA Grapalat"/>
          <w:i w:val="0"/>
          <w:sz w:val="24"/>
          <w:szCs w:val="24"/>
        </w:rPr>
        <w:t>казначейский счет № 900008000482, открытый на имя Министерст</w:t>
      </w:r>
      <w:r w:rsidR="001B32D9" w:rsidRPr="00664FBF">
        <w:rPr>
          <w:rFonts w:ascii="GHEA Grapalat" w:hAnsi="GHEA Grapalat"/>
          <w:i w:val="0"/>
          <w:sz w:val="24"/>
          <w:szCs w:val="24"/>
        </w:rPr>
        <w:t>ва финансов Республики Армения.</w:t>
      </w:r>
    </w:p>
    <w:p w:rsidR="00754697" w:rsidRPr="00664FBF" w:rsidRDefault="00754697" w:rsidP="00760B37">
      <w:pPr>
        <w:pStyle w:val="BodyTextIndent"/>
        <w:widowControl w:val="0"/>
        <w:spacing w:after="160" w:line="240" w:lineRule="auto"/>
        <w:ind w:firstLine="567"/>
        <w:rPr>
          <w:rFonts w:ascii="GHEA Grapalat" w:hAnsi="GHEA Grapalat"/>
          <w:i w:val="0"/>
          <w:sz w:val="24"/>
          <w:szCs w:val="24"/>
        </w:rPr>
      </w:pPr>
      <w:r w:rsidRPr="00664FBF">
        <w:rPr>
          <w:rFonts w:ascii="GHEA Grapalat" w:hAnsi="GHEA Grapalat"/>
          <w:i w:val="0"/>
          <w:sz w:val="24"/>
          <w:szCs w:val="24"/>
        </w:rPr>
        <w:t>Для получения дополнительной информации, связанной с настоящим</w:t>
      </w:r>
      <w:r w:rsidR="00D5443D" w:rsidRPr="00664FBF">
        <w:rPr>
          <w:rFonts w:ascii="Courier New" w:hAnsi="Courier New" w:cs="Courier New"/>
          <w:i w:val="0"/>
          <w:sz w:val="24"/>
          <w:szCs w:val="24"/>
          <w:lang w:val="en-US"/>
        </w:rPr>
        <w:t> </w:t>
      </w:r>
      <w:r w:rsidRPr="00664FBF">
        <w:rPr>
          <w:rFonts w:ascii="GHEA Grapalat" w:hAnsi="GHEA Grapalat"/>
          <w:i w:val="0"/>
          <w:sz w:val="24"/>
          <w:szCs w:val="24"/>
        </w:rPr>
        <w:t>объявлением, можете обратиться к секретарю Оценочной комиссии</w:t>
      </w:r>
      <w:r w:rsidR="00BE1C5E" w:rsidRPr="00664FBF">
        <w:rPr>
          <w:rFonts w:ascii="GHEA Grapalat" w:hAnsi="GHEA Grapalat"/>
          <w:i w:val="0"/>
          <w:sz w:val="24"/>
          <w:szCs w:val="24"/>
        </w:rPr>
        <w:t xml:space="preserve"> </w:t>
      </w:r>
      <w:r w:rsidR="00760B37" w:rsidRPr="00664FBF">
        <w:rPr>
          <w:rFonts w:ascii="GHEA Grapalat" w:hAnsi="GHEA Grapalat"/>
          <w:i w:val="0"/>
          <w:sz w:val="24"/>
          <w:szCs w:val="24"/>
        </w:rPr>
        <w:t>Цолак Акопян</w:t>
      </w:r>
    </w:p>
    <w:p w:rsidR="00754697" w:rsidRPr="00664FBF" w:rsidRDefault="00754697" w:rsidP="00B46D58">
      <w:pPr>
        <w:pStyle w:val="BodyTextIndent"/>
        <w:widowControl w:val="0"/>
        <w:spacing w:after="160" w:line="240" w:lineRule="auto"/>
        <w:ind w:left="1701" w:firstLine="0"/>
        <w:rPr>
          <w:rFonts w:ascii="GHEA Grapalat" w:hAnsi="GHEA Grapalat"/>
          <w:i w:val="0"/>
          <w:sz w:val="24"/>
          <w:szCs w:val="24"/>
          <w:u w:val="single"/>
        </w:rPr>
      </w:pPr>
      <w:r w:rsidRPr="00664FBF">
        <w:rPr>
          <w:rFonts w:ascii="GHEA Grapalat" w:hAnsi="GHEA Grapalat"/>
          <w:i w:val="0"/>
          <w:sz w:val="24"/>
          <w:szCs w:val="24"/>
        </w:rPr>
        <w:t xml:space="preserve">Телефон </w:t>
      </w:r>
      <w:r w:rsidR="00760B37" w:rsidRPr="00664FBF">
        <w:rPr>
          <w:rFonts w:ascii="GHEA Grapalat" w:hAnsi="GHEA Grapalat"/>
          <w:i w:val="0"/>
          <w:sz w:val="24"/>
          <w:szCs w:val="24"/>
        </w:rPr>
        <w:t>093 36 06 30</w:t>
      </w:r>
    </w:p>
    <w:p w:rsidR="00754697" w:rsidRPr="00664FBF" w:rsidRDefault="00754697" w:rsidP="00B46D58">
      <w:pPr>
        <w:pStyle w:val="BodyTextIndent"/>
        <w:widowControl w:val="0"/>
        <w:spacing w:after="160" w:line="240" w:lineRule="auto"/>
        <w:ind w:left="1701" w:firstLine="0"/>
        <w:rPr>
          <w:rFonts w:ascii="GHEA Grapalat" w:hAnsi="GHEA Grapalat"/>
          <w:i w:val="0"/>
          <w:sz w:val="24"/>
          <w:szCs w:val="24"/>
          <w:u w:val="single"/>
        </w:rPr>
      </w:pPr>
      <w:r w:rsidRPr="00664FBF">
        <w:rPr>
          <w:rFonts w:ascii="GHEA Grapalat" w:hAnsi="GHEA Grapalat"/>
          <w:i w:val="0"/>
          <w:sz w:val="24"/>
          <w:szCs w:val="24"/>
        </w:rPr>
        <w:t xml:space="preserve">Электронная почта </w:t>
      </w:r>
      <w:r w:rsidR="00760B37" w:rsidRPr="00664FBF">
        <w:rPr>
          <w:rFonts w:ascii="GHEA Grapalat" w:hAnsi="GHEA Grapalat"/>
          <w:i w:val="0"/>
          <w:sz w:val="24"/>
          <w:szCs w:val="24"/>
        </w:rPr>
        <w:t>tsolak.hakobyan@yahoo.com</w:t>
      </w:r>
    </w:p>
    <w:p w:rsidR="00754697" w:rsidRPr="00664FBF" w:rsidRDefault="00754697" w:rsidP="00B46D58">
      <w:pPr>
        <w:pStyle w:val="BodyTextIndent"/>
        <w:widowControl w:val="0"/>
        <w:spacing w:line="240" w:lineRule="auto"/>
        <w:ind w:left="1701" w:firstLine="0"/>
        <w:jc w:val="left"/>
        <w:rPr>
          <w:rFonts w:ascii="GHEA Grapalat" w:hAnsi="GHEA Grapalat"/>
          <w:i w:val="0"/>
          <w:sz w:val="24"/>
          <w:szCs w:val="24"/>
          <w:u w:val="single"/>
        </w:rPr>
      </w:pPr>
      <w:r w:rsidRPr="00664FBF">
        <w:rPr>
          <w:rFonts w:ascii="GHEA Grapalat" w:hAnsi="GHEA Grapalat"/>
          <w:i w:val="0"/>
          <w:sz w:val="24"/>
          <w:szCs w:val="24"/>
        </w:rPr>
        <w:t xml:space="preserve">Заказчик </w:t>
      </w:r>
      <w:r w:rsidR="00760B37" w:rsidRPr="00664FBF">
        <w:rPr>
          <w:rFonts w:ascii="GHEA Grapalat" w:hAnsi="GHEA Grapalat"/>
          <w:i w:val="0"/>
          <w:sz w:val="24"/>
          <w:szCs w:val="24"/>
        </w:rPr>
        <w:t>ОНО "Детский сад-ясли</w:t>
      </w:r>
      <w:r w:rsidR="00760B37" w:rsidRPr="00664FBF">
        <w:rPr>
          <w:rFonts w:ascii="Calibri" w:hAnsi="Calibri" w:cs="Calibri"/>
          <w:i w:val="0"/>
          <w:sz w:val="24"/>
          <w:szCs w:val="24"/>
        </w:rPr>
        <w:t> </w:t>
      </w:r>
      <w:r w:rsidR="00760B37" w:rsidRPr="00664FBF">
        <w:rPr>
          <w:rFonts w:ascii="GHEA Grapalat" w:hAnsi="GHEA Grapalat"/>
          <w:i w:val="0"/>
          <w:sz w:val="24"/>
          <w:szCs w:val="24"/>
        </w:rPr>
        <w:t>N</w:t>
      </w:r>
      <w:r w:rsidR="00760B37" w:rsidRPr="00664FBF">
        <w:rPr>
          <w:rFonts w:ascii="Calibri" w:hAnsi="Calibri" w:cs="Calibri"/>
          <w:i w:val="0"/>
          <w:sz w:val="24"/>
          <w:szCs w:val="24"/>
        </w:rPr>
        <w:t> </w:t>
      </w:r>
      <w:r w:rsidR="00760B37" w:rsidRPr="00664FBF">
        <w:rPr>
          <w:rFonts w:ascii="GHEA Grapalat" w:hAnsi="GHEA Grapalat"/>
          <w:i w:val="0"/>
          <w:sz w:val="24"/>
          <w:szCs w:val="24"/>
        </w:rPr>
        <w:t>11</w:t>
      </w:r>
      <w:r w:rsidR="00836983" w:rsidRPr="00664FBF">
        <w:rPr>
          <w:rFonts w:ascii="GHEA Grapalat" w:hAnsi="GHEA Grapalat"/>
          <w:i w:val="0"/>
          <w:sz w:val="24"/>
          <w:szCs w:val="24"/>
          <w:lang w:val="en-US"/>
        </w:rPr>
        <w:t>9</w:t>
      </w:r>
      <w:r w:rsidR="00760B37" w:rsidRPr="00664FBF">
        <w:rPr>
          <w:rFonts w:ascii="GHEA Grapalat" w:hAnsi="GHEA Grapalat"/>
          <w:i w:val="0"/>
          <w:sz w:val="24"/>
          <w:szCs w:val="24"/>
        </w:rPr>
        <w:t xml:space="preserve"> </w:t>
      </w:r>
      <w:r w:rsidR="00760B37" w:rsidRPr="00664FBF">
        <w:rPr>
          <w:rFonts w:ascii="GHEA Grapalat" w:hAnsi="GHEA Grapalat" w:cs="GHEA Grapalat"/>
          <w:i w:val="0"/>
          <w:sz w:val="24"/>
          <w:szCs w:val="24"/>
        </w:rPr>
        <w:t>города</w:t>
      </w:r>
      <w:r w:rsidR="00760B37" w:rsidRPr="00664FBF">
        <w:rPr>
          <w:rFonts w:ascii="Calibri" w:hAnsi="Calibri" w:cs="Calibri"/>
          <w:i w:val="0"/>
          <w:sz w:val="24"/>
          <w:szCs w:val="24"/>
        </w:rPr>
        <w:t> </w:t>
      </w:r>
      <w:r w:rsidR="00760B37" w:rsidRPr="00664FBF">
        <w:rPr>
          <w:rFonts w:ascii="GHEA Grapalat" w:hAnsi="GHEA Grapalat" w:cs="GHEA Grapalat"/>
          <w:i w:val="0"/>
          <w:sz w:val="24"/>
          <w:szCs w:val="24"/>
        </w:rPr>
        <w:t>Еревана</w:t>
      </w:r>
      <w:r w:rsidR="00760B37" w:rsidRPr="00664FBF">
        <w:rPr>
          <w:rFonts w:ascii="GHEA Grapalat" w:hAnsi="GHEA Grapalat"/>
          <w:i w:val="0"/>
          <w:sz w:val="24"/>
          <w:szCs w:val="24"/>
        </w:rPr>
        <w:t>"</w:t>
      </w:r>
    </w:p>
    <w:p w:rsidR="00915A97" w:rsidRPr="00664FBF" w:rsidRDefault="001F1DF7" w:rsidP="00B46D58">
      <w:pPr>
        <w:pStyle w:val="BodyTextIndent"/>
        <w:widowControl w:val="0"/>
        <w:spacing w:after="160" w:line="240" w:lineRule="auto"/>
        <w:ind w:left="3969" w:firstLine="0"/>
        <w:rPr>
          <w:rFonts w:ascii="GHEA Grapalat" w:hAnsi="GHEA Grapalat"/>
          <w:i w:val="0"/>
          <w:sz w:val="16"/>
          <w:szCs w:val="16"/>
        </w:rPr>
      </w:pPr>
      <w:r w:rsidRPr="00664FBF">
        <w:rPr>
          <w:rFonts w:ascii="GHEA Grapalat" w:hAnsi="GHEA Grapalat"/>
          <w:i w:val="0"/>
          <w:sz w:val="16"/>
          <w:szCs w:val="16"/>
        </w:rPr>
        <w:t>Н</w:t>
      </w:r>
      <w:r w:rsidR="009F18D0" w:rsidRPr="00664FBF">
        <w:rPr>
          <w:rFonts w:ascii="GHEA Grapalat" w:hAnsi="GHEA Grapalat"/>
          <w:i w:val="0"/>
          <w:sz w:val="16"/>
          <w:szCs w:val="16"/>
        </w:rPr>
        <w:t>аименование</w:t>
      </w:r>
      <w:r w:rsidRPr="00664FBF">
        <w:rPr>
          <w:rFonts w:ascii="GHEA Grapalat" w:hAnsi="GHEA Grapalat"/>
          <w:i w:val="0"/>
          <w:sz w:val="16"/>
          <w:szCs w:val="16"/>
          <w:lang w:val="hy-AM"/>
        </w:rPr>
        <w:t xml:space="preserve"> </w:t>
      </w:r>
      <w:r w:rsidR="00915A97" w:rsidRPr="00664FBF">
        <w:rPr>
          <w:rFonts w:ascii="GHEA Grapalat" w:hAnsi="GHEA Grapalat" w:cs="Sylfaen"/>
          <w:b/>
        </w:rPr>
        <w:br w:type="page"/>
      </w:r>
    </w:p>
    <w:p w:rsidR="00096865" w:rsidRPr="00664FBF" w:rsidRDefault="00096865" w:rsidP="00B46D58">
      <w:pPr>
        <w:pStyle w:val="BodyText"/>
        <w:widowControl w:val="0"/>
        <w:spacing w:after="160"/>
        <w:ind w:firstLine="567"/>
        <w:jc w:val="right"/>
        <w:rPr>
          <w:rFonts w:ascii="GHEA Grapalat" w:hAnsi="GHEA Grapalat" w:cs="Sylfaen"/>
          <w:i/>
        </w:rPr>
      </w:pPr>
      <w:r w:rsidRPr="00664FBF">
        <w:rPr>
          <w:rFonts w:ascii="GHEA Grapalat" w:hAnsi="GHEA Grapalat"/>
          <w:i/>
        </w:rPr>
        <w:lastRenderedPageBreak/>
        <w:t>Утверждено</w:t>
      </w:r>
    </w:p>
    <w:p w:rsidR="00096865" w:rsidRPr="00664FBF" w:rsidRDefault="005D7731" w:rsidP="00B46D58">
      <w:pPr>
        <w:pStyle w:val="BodyText"/>
        <w:widowControl w:val="0"/>
        <w:spacing w:after="160"/>
        <w:ind w:firstLine="567"/>
        <w:jc w:val="right"/>
        <w:rPr>
          <w:rFonts w:ascii="GHEA Grapalat" w:hAnsi="GHEA Grapalat"/>
          <w:i/>
        </w:rPr>
      </w:pPr>
      <w:r w:rsidRPr="00664FBF">
        <w:rPr>
          <w:rFonts w:ascii="GHEA Grapalat" w:hAnsi="GHEA Grapalat"/>
        </w:rPr>
        <w:t xml:space="preserve">Решением Оценочной комиссии </w:t>
      </w:r>
      <w:r w:rsidR="00F13ACE" w:rsidRPr="00664FBF">
        <w:rPr>
          <w:rFonts w:ascii="GHEA Grapalat" w:hAnsi="GHEA Grapalat"/>
        </w:rPr>
        <w:t>закупки у одного лица, обусловленная безотлагательностью</w:t>
      </w:r>
      <w:r w:rsidR="001B32D9" w:rsidRPr="00664FBF">
        <w:rPr>
          <w:rFonts w:ascii="GHEA Grapalat" w:hAnsi="GHEA Grapalat" w:cs="Sylfaen"/>
          <w:i/>
        </w:rPr>
        <w:br/>
      </w:r>
      <w:r w:rsidR="00096865" w:rsidRPr="00664FBF">
        <w:rPr>
          <w:rFonts w:ascii="GHEA Grapalat" w:hAnsi="GHEA Grapalat"/>
          <w:i/>
        </w:rPr>
        <w:t xml:space="preserve">под кодом </w:t>
      </w:r>
      <w:r w:rsidR="00836983" w:rsidRPr="00664FBF">
        <w:rPr>
          <w:rFonts w:ascii="GHEA Grapalat" w:hAnsi="GHEA Grapalat"/>
          <w:i/>
        </w:rPr>
        <w:t>119М-ХМААПДБ-22/06</w:t>
      </w:r>
      <w:r w:rsidR="001B32D9" w:rsidRPr="00664FBF">
        <w:rPr>
          <w:rFonts w:ascii="GHEA Grapalat" w:hAnsi="GHEA Grapalat" w:cs="Times Armenian"/>
          <w:i/>
        </w:rPr>
        <w:br/>
      </w:r>
      <w:r w:rsidR="00A46F92" w:rsidRPr="00664FBF">
        <w:rPr>
          <w:rFonts w:ascii="GHEA Grapalat" w:hAnsi="GHEA Grapalat"/>
          <w:i/>
        </w:rPr>
        <w:t xml:space="preserve">№ </w:t>
      </w:r>
      <w:r w:rsidR="00096865" w:rsidRPr="00664FBF">
        <w:rPr>
          <w:rFonts w:ascii="GHEA Grapalat" w:hAnsi="GHEA Grapalat"/>
          <w:i/>
        </w:rPr>
        <w:t>___</w:t>
      </w:r>
      <w:r w:rsidR="00760B37" w:rsidRPr="00664FBF">
        <w:rPr>
          <w:rFonts w:ascii="GHEA Grapalat" w:hAnsi="GHEA Grapalat"/>
          <w:i/>
        </w:rPr>
        <w:t>1</w:t>
      </w:r>
      <w:r w:rsidR="00096865" w:rsidRPr="00664FBF">
        <w:rPr>
          <w:rFonts w:ascii="GHEA Grapalat" w:hAnsi="GHEA Grapalat"/>
          <w:i/>
        </w:rPr>
        <w:t xml:space="preserve">____ от </w:t>
      </w:r>
      <w:r w:rsidR="00760B37" w:rsidRPr="00664FBF">
        <w:rPr>
          <w:rFonts w:ascii="GHEA Grapalat" w:hAnsi="GHEA Grapalat"/>
          <w:i/>
        </w:rPr>
        <w:t>1</w:t>
      </w:r>
      <w:r w:rsidR="00F13ACE" w:rsidRPr="00664FBF">
        <w:rPr>
          <w:rFonts w:ascii="GHEA Grapalat" w:hAnsi="GHEA Grapalat"/>
          <w:i/>
        </w:rPr>
        <w:t>5</w:t>
      </w:r>
      <w:r w:rsidR="00760B37" w:rsidRPr="00664FBF">
        <w:rPr>
          <w:rFonts w:ascii="GHEA Grapalat" w:hAnsi="GHEA Grapalat"/>
          <w:i/>
        </w:rPr>
        <w:t xml:space="preserve"> февраля 2022 </w:t>
      </w:r>
      <w:r w:rsidR="00096865" w:rsidRPr="00664FBF">
        <w:rPr>
          <w:rFonts w:ascii="GHEA Grapalat" w:hAnsi="GHEA Grapalat"/>
          <w:i/>
        </w:rPr>
        <w:t>г.</w:t>
      </w:r>
    </w:p>
    <w:p w:rsidR="00096865" w:rsidRPr="00664FBF" w:rsidRDefault="00096865" w:rsidP="00B46D58">
      <w:pPr>
        <w:pStyle w:val="BodyText"/>
        <w:widowControl w:val="0"/>
        <w:spacing w:after="160"/>
        <w:ind w:right="-7" w:firstLine="567"/>
        <w:jc w:val="center"/>
        <w:rPr>
          <w:rFonts w:ascii="GHEA Grapalat" w:hAnsi="GHEA Grapalat"/>
        </w:rPr>
      </w:pPr>
    </w:p>
    <w:p w:rsidR="00096865" w:rsidRPr="00664FBF" w:rsidRDefault="00096865" w:rsidP="00B46D58">
      <w:pPr>
        <w:pStyle w:val="BodyText"/>
        <w:widowControl w:val="0"/>
        <w:spacing w:after="160"/>
        <w:ind w:right="-7" w:firstLine="567"/>
        <w:jc w:val="center"/>
        <w:rPr>
          <w:rFonts w:ascii="GHEA Grapalat" w:hAnsi="GHEA Grapalat"/>
        </w:rPr>
      </w:pPr>
    </w:p>
    <w:p w:rsidR="000763E5" w:rsidRPr="00664FBF" w:rsidRDefault="000763E5" w:rsidP="00B46D58">
      <w:pPr>
        <w:pStyle w:val="BodyText"/>
        <w:widowControl w:val="0"/>
        <w:spacing w:after="160"/>
        <w:ind w:right="-7" w:firstLine="567"/>
        <w:jc w:val="center"/>
        <w:rPr>
          <w:rFonts w:ascii="GHEA Grapalat" w:hAnsi="GHEA Grapalat"/>
        </w:rPr>
      </w:pPr>
    </w:p>
    <w:p w:rsidR="00096865" w:rsidRPr="00664FBF" w:rsidRDefault="00760B37" w:rsidP="00B46D58">
      <w:pPr>
        <w:pStyle w:val="BodyText"/>
        <w:widowControl w:val="0"/>
        <w:spacing w:after="160"/>
        <w:ind w:right="-7" w:firstLine="567"/>
        <w:jc w:val="center"/>
        <w:rPr>
          <w:rFonts w:ascii="GHEA Grapalat" w:hAnsi="GHEA Grapalat"/>
        </w:rPr>
      </w:pPr>
      <w:r w:rsidRPr="00664FBF">
        <w:rPr>
          <w:rFonts w:ascii="GHEA Grapalat" w:hAnsi="GHEA Grapalat"/>
          <w:i/>
        </w:rPr>
        <w:t>ОНО "Детский сад-ясли</w:t>
      </w:r>
      <w:r w:rsidRPr="00664FBF">
        <w:rPr>
          <w:rFonts w:ascii="Calibri" w:hAnsi="Calibri" w:cs="Calibri"/>
          <w:i/>
        </w:rPr>
        <w:t> </w:t>
      </w:r>
      <w:r w:rsidRPr="00664FBF">
        <w:rPr>
          <w:rFonts w:ascii="GHEA Grapalat" w:hAnsi="GHEA Grapalat"/>
          <w:i/>
        </w:rPr>
        <w:t>N</w:t>
      </w:r>
      <w:r w:rsidRPr="00664FBF">
        <w:rPr>
          <w:rFonts w:ascii="Calibri" w:hAnsi="Calibri" w:cs="Calibri"/>
          <w:i/>
        </w:rPr>
        <w:t> </w:t>
      </w:r>
      <w:r w:rsidR="00836983" w:rsidRPr="00664FBF">
        <w:rPr>
          <w:rFonts w:ascii="GHEA Grapalat" w:hAnsi="GHEA Grapalat"/>
          <w:i/>
        </w:rPr>
        <w:t>11</w:t>
      </w:r>
      <w:r w:rsidR="00836983" w:rsidRPr="00664FBF">
        <w:rPr>
          <w:rFonts w:ascii="GHEA Grapalat" w:hAnsi="GHEA Grapalat"/>
          <w:i/>
          <w:lang w:val="en-US"/>
        </w:rPr>
        <w:t>9</w:t>
      </w:r>
      <w:r w:rsidRPr="00664FBF">
        <w:rPr>
          <w:rFonts w:ascii="GHEA Grapalat" w:hAnsi="GHEA Grapalat"/>
          <w:i/>
        </w:rPr>
        <w:t xml:space="preserve"> </w:t>
      </w:r>
      <w:r w:rsidRPr="00664FBF">
        <w:rPr>
          <w:rFonts w:ascii="GHEA Grapalat" w:hAnsi="GHEA Grapalat" w:cs="GHEA Grapalat"/>
          <w:i/>
        </w:rPr>
        <w:t>города</w:t>
      </w:r>
      <w:r w:rsidRPr="00664FBF">
        <w:rPr>
          <w:rFonts w:ascii="Calibri" w:hAnsi="Calibri" w:cs="Calibri"/>
          <w:i/>
        </w:rPr>
        <w:t> </w:t>
      </w:r>
      <w:r w:rsidRPr="00664FBF">
        <w:rPr>
          <w:rFonts w:ascii="GHEA Grapalat" w:hAnsi="GHEA Grapalat" w:cs="GHEA Grapalat"/>
          <w:i/>
        </w:rPr>
        <w:t>Еревана</w:t>
      </w:r>
      <w:r w:rsidRPr="00664FBF">
        <w:rPr>
          <w:rFonts w:ascii="GHEA Grapalat" w:hAnsi="GHEA Grapalat"/>
          <w:i/>
        </w:rPr>
        <w:t>"</w:t>
      </w:r>
    </w:p>
    <w:p w:rsidR="00096865" w:rsidRPr="00664FBF" w:rsidRDefault="00096865" w:rsidP="00B46D58">
      <w:pPr>
        <w:pStyle w:val="BodyText"/>
        <w:widowControl w:val="0"/>
        <w:spacing w:after="160"/>
        <w:ind w:right="-7" w:firstLine="567"/>
        <w:jc w:val="center"/>
        <w:rPr>
          <w:rFonts w:ascii="GHEA Grapalat" w:hAnsi="GHEA Grapalat"/>
        </w:rPr>
      </w:pPr>
    </w:p>
    <w:p w:rsidR="000763E5" w:rsidRPr="00664FBF" w:rsidRDefault="000763E5" w:rsidP="00B46D58">
      <w:pPr>
        <w:pStyle w:val="BodyText"/>
        <w:widowControl w:val="0"/>
        <w:spacing w:after="160"/>
        <w:ind w:right="-7" w:firstLine="567"/>
        <w:jc w:val="center"/>
        <w:rPr>
          <w:rFonts w:ascii="GHEA Grapalat" w:hAnsi="GHEA Grapalat"/>
        </w:rPr>
      </w:pPr>
    </w:p>
    <w:p w:rsidR="000763E5" w:rsidRPr="00664FBF" w:rsidRDefault="000763E5" w:rsidP="00B46D58">
      <w:pPr>
        <w:pStyle w:val="BodyText"/>
        <w:widowControl w:val="0"/>
        <w:spacing w:after="160"/>
        <w:ind w:right="-7" w:firstLine="567"/>
        <w:jc w:val="center"/>
        <w:rPr>
          <w:rFonts w:ascii="GHEA Grapalat" w:hAnsi="GHEA Grapalat"/>
        </w:rPr>
      </w:pPr>
    </w:p>
    <w:p w:rsidR="00096865" w:rsidRPr="00664FBF" w:rsidRDefault="000763E5" w:rsidP="00B46D58">
      <w:pPr>
        <w:pStyle w:val="BodyText"/>
        <w:widowControl w:val="0"/>
        <w:spacing w:after="160"/>
        <w:ind w:right="-7" w:firstLine="567"/>
        <w:jc w:val="center"/>
        <w:rPr>
          <w:rFonts w:ascii="GHEA Grapalat" w:hAnsi="GHEA Grapalat" w:cs="Sylfaen"/>
        </w:rPr>
      </w:pPr>
      <w:r w:rsidRPr="00664FBF">
        <w:rPr>
          <w:rFonts w:ascii="GHEA Grapalat" w:hAnsi="GHEA Grapalat"/>
        </w:rPr>
        <w:t>ПРИГЛАШЕНИ</w:t>
      </w:r>
      <w:r w:rsidR="00096865" w:rsidRPr="00664FBF">
        <w:rPr>
          <w:rFonts w:ascii="GHEA Grapalat" w:hAnsi="GHEA Grapalat"/>
        </w:rPr>
        <w:t>Е</w:t>
      </w:r>
    </w:p>
    <w:p w:rsidR="00096865" w:rsidRPr="00664FBF" w:rsidRDefault="00096865" w:rsidP="00B46D58">
      <w:pPr>
        <w:pStyle w:val="BodyText"/>
        <w:widowControl w:val="0"/>
        <w:spacing w:after="160"/>
        <w:ind w:right="-7" w:firstLine="567"/>
        <w:jc w:val="center"/>
        <w:rPr>
          <w:rFonts w:ascii="GHEA Grapalat" w:hAnsi="GHEA Grapalat" w:cs="Sylfaen"/>
        </w:rPr>
      </w:pPr>
    </w:p>
    <w:p w:rsidR="00096865" w:rsidRPr="00664FBF" w:rsidRDefault="00096865" w:rsidP="00B46D58">
      <w:pPr>
        <w:pStyle w:val="BodyText"/>
        <w:widowControl w:val="0"/>
        <w:spacing w:after="160"/>
        <w:ind w:right="-7" w:firstLine="567"/>
        <w:jc w:val="center"/>
        <w:rPr>
          <w:rFonts w:ascii="GHEA Grapalat" w:hAnsi="GHEA Grapalat" w:cs="Sylfaen"/>
        </w:rPr>
      </w:pPr>
    </w:p>
    <w:p w:rsidR="00096865" w:rsidRPr="00664FBF" w:rsidRDefault="00F13ACE" w:rsidP="00B46D58">
      <w:pPr>
        <w:pStyle w:val="BodyText"/>
        <w:widowControl w:val="0"/>
        <w:spacing w:after="160"/>
        <w:ind w:right="-7"/>
        <w:jc w:val="center"/>
        <w:rPr>
          <w:rFonts w:ascii="GHEA Grapalat" w:hAnsi="GHEA Grapalat"/>
        </w:rPr>
      </w:pPr>
      <w:r w:rsidRPr="00664FBF">
        <w:rPr>
          <w:rFonts w:ascii="GHEA Grapalat" w:hAnsi="GHEA Grapalat"/>
        </w:rPr>
        <w:t>НА ЗАКУПКУ У ОДНОГО ЛИЦА, ОБУСЛОВЛЕННАЯ БЕЗОТЛАГАТЕЛЬНОСТЬЮ</w:t>
      </w:r>
      <w:r w:rsidR="002B32D6" w:rsidRPr="00664FBF">
        <w:rPr>
          <w:rFonts w:ascii="GHEA Grapalat" w:hAnsi="GHEA Grapalat"/>
        </w:rPr>
        <w:t xml:space="preserve">, ОБЪЯВЛЕННЫЙ С ЦЕЛЬЮ ПРИОБРЕТЕНИЯ </w:t>
      </w:r>
      <w:r w:rsidR="00760B37" w:rsidRPr="00664FBF">
        <w:rPr>
          <w:rFonts w:ascii="GHEA Grapalat" w:hAnsi="GHEA Grapalat"/>
        </w:rPr>
        <w:t>ПРОДУКТОВ ПИТАНИЯ ДЛЯ НУЖД ОНО "ДЕТСКИЙ САД-ЯСЛИ</w:t>
      </w:r>
      <w:r w:rsidR="00760B37" w:rsidRPr="00664FBF">
        <w:rPr>
          <w:rFonts w:ascii="Calibri" w:hAnsi="Calibri" w:cs="Calibri"/>
        </w:rPr>
        <w:t> </w:t>
      </w:r>
      <w:r w:rsidR="00760B37" w:rsidRPr="00664FBF">
        <w:rPr>
          <w:rFonts w:ascii="GHEA Grapalat" w:hAnsi="GHEA Grapalat"/>
        </w:rPr>
        <w:t>N</w:t>
      </w:r>
      <w:r w:rsidR="00760B37" w:rsidRPr="00664FBF">
        <w:rPr>
          <w:rFonts w:ascii="Calibri" w:hAnsi="Calibri" w:cs="Calibri"/>
        </w:rPr>
        <w:t> </w:t>
      </w:r>
      <w:r w:rsidR="00836983" w:rsidRPr="00664FBF">
        <w:rPr>
          <w:rFonts w:ascii="GHEA Grapalat" w:hAnsi="GHEA Grapalat"/>
        </w:rPr>
        <w:t>11</w:t>
      </w:r>
      <w:r w:rsidR="00836983" w:rsidRPr="00664FBF">
        <w:rPr>
          <w:rFonts w:ascii="GHEA Grapalat" w:hAnsi="GHEA Grapalat"/>
          <w:lang w:val="en-US"/>
        </w:rPr>
        <w:t>9</w:t>
      </w:r>
      <w:r w:rsidR="00760B37" w:rsidRPr="00664FBF">
        <w:rPr>
          <w:rFonts w:ascii="GHEA Grapalat" w:hAnsi="GHEA Grapalat"/>
        </w:rPr>
        <w:t xml:space="preserve"> </w:t>
      </w:r>
      <w:r w:rsidR="00760B37" w:rsidRPr="00664FBF">
        <w:rPr>
          <w:rFonts w:ascii="GHEA Grapalat" w:hAnsi="GHEA Grapalat" w:cs="GHEA Grapalat"/>
        </w:rPr>
        <w:t>ГОРОДА</w:t>
      </w:r>
      <w:r w:rsidR="00760B37" w:rsidRPr="00664FBF">
        <w:rPr>
          <w:rFonts w:ascii="Calibri" w:hAnsi="Calibri" w:cs="Calibri"/>
        </w:rPr>
        <w:t> </w:t>
      </w:r>
      <w:r w:rsidR="00760B37" w:rsidRPr="00664FBF">
        <w:rPr>
          <w:rFonts w:ascii="GHEA Grapalat" w:hAnsi="GHEA Grapalat" w:cs="GHEA Grapalat"/>
        </w:rPr>
        <w:t>ЕРЕВАНА</w:t>
      </w:r>
      <w:r w:rsidR="00760B37" w:rsidRPr="00664FBF">
        <w:rPr>
          <w:rFonts w:ascii="GHEA Grapalat" w:hAnsi="GHEA Grapalat"/>
        </w:rPr>
        <w:t>"</w:t>
      </w:r>
    </w:p>
    <w:p w:rsidR="00CE0D95" w:rsidRPr="00664FBF" w:rsidRDefault="00CE0D95" w:rsidP="00B46D58">
      <w:pPr>
        <w:pStyle w:val="BodyText"/>
        <w:widowControl w:val="0"/>
        <w:spacing w:after="160"/>
        <w:ind w:right="-7" w:firstLine="567"/>
        <w:jc w:val="center"/>
        <w:rPr>
          <w:rFonts w:ascii="GHEA Grapalat" w:hAnsi="GHEA Grapalat"/>
        </w:rPr>
      </w:pPr>
    </w:p>
    <w:p w:rsidR="00CE0D95" w:rsidRPr="00664FBF" w:rsidRDefault="00CE0D95" w:rsidP="00B46D58">
      <w:pPr>
        <w:pStyle w:val="BodyText"/>
        <w:widowControl w:val="0"/>
        <w:spacing w:after="160"/>
        <w:ind w:right="-7" w:firstLine="567"/>
        <w:jc w:val="center"/>
        <w:rPr>
          <w:rFonts w:ascii="GHEA Grapalat" w:hAnsi="GHEA Grapalat"/>
        </w:rPr>
      </w:pPr>
    </w:p>
    <w:p w:rsidR="000763E5" w:rsidRPr="00664FBF" w:rsidRDefault="000763E5" w:rsidP="00B46D58">
      <w:pPr>
        <w:rPr>
          <w:rFonts w:ascii="GHEA Grapalat" w:hAnsi="GHEA Grapalat"/>
        </w:rPr>
      </w:pPr>
      <w:r w:rsidRPr="00664FBF">
        <w:rPr>
          <w:rFonts w:ascii="GHEA Grapalat" w:hAnsi="GHEA Grapalat"/>
        </w:rPr>
        <w:br w:type="page"/>
      </w:r>
    </w:p>
    <w:p w:rsidR="001A43A4" w:rsidRPr="00664FBF" w:rsidRDefault="00096865" w:rsidP="00B46D58">
      <w:pPr>
        <w:widowControl w:val="0"/>
        <w:spacing w:after="160"/>
        <w:ind w:firstLine="567"/>
        <w:jc w:val="both"/>
        <w:rPr>
          <w:rFonts w:ascii="GHEA Grapalat" w:hAnsi="GHEA Grapalat" w:cs="Sylfaen"/>
          <w:i/>
        </w:rPr>
      </w:pPr>
      <w:r w:rsidRPr="00664FBF">
        <w:rPr>
          <w:rFonts w:ascii="GHEA Grapalat" w:hAnsi="GHEA Grapalat"/>
          <w:i/>
        </w:rPr>
        <w:lastRenderedPageBreak/>
        <w:t>Уважаемый участник, прежде чем составить и подать заявку просим Вас</w:t>
      </w:r>
      <w:r w:rsidR="001D209D" w:rsidRPr="00664FBF">
        <w:rPr>
          <w:rFonts w:ascii="Courier New" w:hAnsi="Courier New" w:cs="Courier New"/>
          <w:i/>
          <w:lang w:val="en-US"/>
        </w:rPr>
        <w:t> </w:t>
      </w:r>
      <w:r w:rsidRPr="00664FBF">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664FBF" w:rsidRDefault="00984BDB" w:rsidP="00B46D58">
      <w:pPr>
        <w:widowControl w:val="0"/>
        <w:spacing w:after="160"/>
        <w:ind w:firstLine="567"/>
        <w:jc w:val="both"/>
        <w:rPr>
          <w:rFonts w:ascii="GHEA Grapalat" w:hAnsi="GHEA Grapalat"/>
          <w:i/>
        </w:rPr>
      </w:pPr>
    </w:p>
    <w:p w:rsidR="00160AE4" w:rsidRPr="00664FBF" w:rsidRDefault="00994A77" w:rsidP="00B46D58">
      <w:pPr>
        <w:widowControl w:val="0"/>
        <w:spacing w:after="160"/>
        <w:ind w:firstLine="567"/>
        <w:jc w:val="center"/>
        <w:rPr>
          <w:rFonts w:ascii="GHEA Grapalat" w:hAnsi="GHEA Grapalat" w:cs="Sylfaen"/>
          <w:b/>
        </w:rPr>
      </w:pPr>
      <w:r w:rsidRPr="00664FBF">
        <w:rPr>
          <w:rFonts w:ascii="GHEA Grapalat" w:hAnsi="GHEA Grapalat"/>
        </w:rPr>
        <w:br w:type="page"/>
      </w:r>
    </w:p>
    <w:p w:rsidR="00160AE4" w:rsidRPr="00664FBF" w:rsidRDefault="00160AE4" w:rsidP="00B46D58">
      <w:pPr>
        <w:widowControl w:val="0"/>
        <w:spacing w:after="160"/>
        <w:jc w:val="center"/>
        <w:rPr>
          <w:rFonts w:ascii="GHEA Grapalat" w:hAnsi="GHEA Grapalat"/>
          <w:b/>
        </w:rPr>
      </w:pPr>
      <w:r w:rsidRPr="00664FBF">
        <w:rPr>
          <w:rFonts w:ascii="GHEA Grapalat" w:hAnsi="GHEA Grapalat"/>
          <w:b/>
        </w:rPr>
        <w:lastRenderedPageBreak/>
        <w:t>СОДЕРЖАНИЕ</w:t>
      </w:r>
    </w:p>
    <w:p w:rsidR="00160AE4" w:rsidRPr="00664FBF" w:rsidRDefault="00160AE4" w:rsidP="00B46D58">
      <w:pPr>
        <w:widowControl w:val="0"/>
        <w:spacing w:after="160"/>
        <w:ind w:firstLine="567"/>
        <w:jc w:val="center"/>
        <w:rPr>
          <w:rFonts w:ascii="GHEA Grapalat" w:hAnsi="GHEA Grapalat"/>
          <w:i/>
        </w:rPr>
      </w:pPr>
    </w:p>
    <w:p w:rsidR="00160AE4" w:rsidRPr="00664FBF" w:rsidRDefault="00160AE4" w:rsidP="00B46D58">
      <w:pPr>
        <w:widowControl w:val="0"/>
        <w:spacing w:after="160"/>
        <w:ind w:firstLine="567"/>
        <w:jc w:val="center"/>
        <w:rPr>
          <w:rFonts w:ascii="GHEA Grapalat" w:hAnsi="GHEA Grapalat"/>
        </w:rPr>
      </w:pPr>
    </w:p>
    <w:p w:rsidR="00096865" w:rsidRPr="00664FBF" w:rsidRDefault="00160AE4" w:rsidP="00B46D58">
      <w:pPr>
        <w:widowControl w:val="0"/>
        <w:spacing w:after="160"/>
        <w:jc w:val="center"/>
        <w:rPr>
          <w:rFonts w:ascii="GHEA Grapalat" w:hAnsi="GHEA Grapalat"/>
          <w:i/>
        </w:rPr>
      </w:pPr>
      <w:r w:rsidRPr="00664FBF">
        <w:rPr>
          <w:rFonts w:ascii="GHEA Grapalat" w:hAnsi="GHEA Grapalat"/>
          <w:b/>
        </w:rPr>
        <w:t xml:space="preserve">ПРИГЛАШЕНИЯ </w:t>
      </w:r>
      <w:r w:rsidR="00F13ACE" w:rsidRPr="00664FBF">
        <w:rPr>
          <w:rFonts w:ascii="GHEA Grapalat" w:hAnsi="GHEA Grapalat"/>
          <w:b/>
        </w:rPr>
        <w:t>НА ЗАКУПКУ У ОДНОГО ЛИЦА, ОБУСЛОВЛЕННАЯ БЕЗОТЛАГАТЕЛЬНОСТЬЮ</w:t>
      </w:r>
      <w:r w:rsidRPr="00664FBF">
        <w:rPr>
          <w:rFonts w:ascii="GHEA Grapalat" w:hAnsi="GHEA Grapalat"/>
          <w:b/>
        </w:rPr>
        <w:t xml:space="preserve">, </w:t>
      </w:r>
      <w:r w:rsidR="005C1BF7" w:rsidRPr="00664FBF">
        <w:rPr>
          <w:rFonts w:ascii="GHEA Grapalat" w:hAnsi="GHEA Grapalat"/>
          <w:b/>
        </w:rPr>
        <w:br/>
      </w:r>
      <w:r w:rsidRPr="00664FBF">
        <w:rPr>
          <w:rFonts w:ascii="GHEA Grapalat" w:hAnsi="GHEA Grapalat"/>
          <w:b/>
        </w:rPr>
        <w:t>ОБЪЯВЛЕННЫЙ С ЦЕЛЬЮ ПРИОБРЕТЕНИЯ</w:t>
      </w:r>
    </w:p>
    <w:p w:rsidR="00760B37" w:rsidRPr="00664FBF" w:rsidRDefault="00760B37" w:rsidP="00760B37">
      <w:pPr>
        <w:pStyle w:val="BodyText"/>
        <w:widowControl w:val="0"/>
        <w:spacing w:after="160"/>
        <w:ind w:right="-7"/>
        <w:jc w:val="center"/>
        <w:rPr>
          <w:rFonts w:ascii="GHEA Grapalat" w:hAnsi="GHEA Grapalat"/>
          <w:b/>
        </w:rPr>
      </w:pPr>
      <w:r w:rsidRPr="00664FBF">
        <w:rPr>
          <w:rFonts w:ascii="GHEA Grapalat" w:hAnsi="GHEA Grapalat"/>
          <w:b/>
        </w:rPr>
        <w:t>ПРОДУКТОВ ПИТАНИЯ ДЛЯ НУЖД ОНО "ДЕТСКИЙ САД-ЯСЛИ</w:t>
      </w:r>
      <w:r w:rsidRPr="00664FBF">
        <w:rPr>
          <w:rFonts w:ascii="Calibri" w:hAnsi="Calibri" w:cs="Calibri"/>
          <w:b/>
        </w:rPr>
        <w:t> </w:t>
      </w:r>
      <w:r w:rsidRPr="00664FBF">
        <w:rPr>
          <w:rFonts w:ascii="GHEA Grapalat" w:hAnsi="GHEA Grapalat"/>
          <w:b/>
        </w:rPr>
        <w:t>N</w:t>
      </w:r>
      <w:r w:rsidRPr="00664FBF">
        <w:rPr>
          <w:rFonts w:ascii="Calibri" w:hAnsi="Calibri" w:cs="Calibri"/>
          <w:b/>
        </w:rPr>
        <w:t> </w:t>
      </w:r>
      <w:r w:rsidRPr="00664FBF">
        <w:rPr>
          <w:rFonts w:ascii="GHEA Grapalat" w:hAnsi="GHEA Grapalat"/>
          <w:b/>
        </w:rPr>
        <w:t>11</w:t>
      </w:r>
      <w:r w:rsidR="00836983" w:rsidRPr="00664FBF">
        <w:rPr>
          <w:rFonts w:ascii="GHEA Grapalat" w:hAnsi="GHEA Grapalat"/>
          <w:b/>
          <w:lang w:val="en-US"/>
        </w:rPr>
        <w:t>9</w:t>
      </w:r>
      <w:r w:rsidRPr="00664FBF">
        <w:rPr>
          <w:rFonts w:ascii="GHEA Grapalat" w:hAnsi="GHEA Grapalat"/>
          <w:b/>
        </w:rPr>
        <w:t xml:space="preserve"> </w:t>
      </w:r>
      <w:r w:rsidRPr="00664FBF">
        <w:rPr>
          <w:rFonts w:ascii="GHEA Grapalat" w:hAnsi="GHEA Grapalat" w:cs="GHEA Grapalat"/>
          <w:b/>
        </w:rPr>
        <w:t>ГОРОДА</w:t>
      </w:r>
      <w:r w:rsidRPr="00664FBF">
        <w:rPr>
          <w:rFonts w:ascii="Calibri" w:hAnsi="Calibri" w:cs="Calibri"/>
          <w:b/>
        </w:rPr>
        <w:t> </w:t>
      </w:r>
      <w:r w:rsidRPr="00664FBF">
        <w:rPr>
          <w:rFonts w:ascii="GHEA Grapalat" w:hAnsi="GHEA Grapalat" w:cs="GHEA Grapalat"/>
          <w:b/>
        </w:rPr>
        <w:t>ЕРЕВАНА</w:t>
      </w:r>
      <w:r w:rsidRPr="00664FBF">
        <w:rPr>
          <w:rFonts w:ascii="GHEA Grapalat" w:hAnsi="GHEA Grapalat"/>
          <w:b/>
        </w:rPr>
        <w:t>"</w:t>
      </w:r>
    </w:p>
    <w:p w:rsidR="00C67E80" w:rsidRPr="00664FBF" w:rsidRDefault="00C67E80" w:rsidP="00B46D58">
      <w:pPr>
        <w:widowControl w:val="0"/>
        <w:spacing w:after="160"/>
        <w:jc w:val="center"/>
        <w:rPr>
          <w:rFonts w:ascii="GHEA Grapalat" w:hAnsi="GHEA Grapalat" w:cs="Sylfaen"/>
          <w:b/>
        </w:rPr>
      </w:pPr>
    </w:p>
    <w:p w:rsidR="00096865" w:rsidRPr="00664FBF" w:rsidRDefault="00096865" w:rsidP="00B46D58">
      <w:pPr>
        <w:widowControl w:val="0"/>
        <w:spacing w:after="160"/>
        <w:jc w:val="center"/>
        <w:rPr>
          <w:rFonts w:ascii="GHEA Grapalat" w:hAnsi="GHEA Grapalat"/>
          <w:b/>
        </w:rPr>
      </w:pPr>
      <w:r w:rsidRPr="00664FBF">
        <w:rPr>
          <w:rFonts w:ascii="GHEA Grapalat" w:hAnsi="GHEA Grapalat"/>
          <w:b/>
        </w:rPr>
        <w:t>ЧАСТЬ I.</w:t>
      </w:r>
    </w:p>
    <w:p w:rsidR="002E069D" w:rsidRPr="00664FBF" w:rsidRDefault="002E069D" w:rsidP="00B46D58">
      <w:pPr>
        <w:widowControl w:val="0"/>
        <w:spacing w:after="160"/>
        <w:jc w:val="center"/>
        <w:rPr>
          <w:rFonts w:ascii="GHEA Grapalat" w:hAnsi="GHEA Grapalat"/>
        </w:rPr>
      </w:pPr>
    </w:p>
    <w:p w:rsidR="00096865" w:rsidRPr="00664FBF" w:rsidRDefault="00096865" w:rsidP="00B46D58">
      <w:pPr>
        <w:widowControl w:val="0"/>
        <w:tabs>
          <w:tab w:val="left" w:pos="1134"/>
        </w:tabs>
        <w:spacing w:after="160"/>
        <w:ind w:left="1134" w:hanging="567"/>
        <w:jc w:val="both"/>
        <w:rPr>
          <w:rFonts w:ascii="GHEA Grapalat" w:hAnsi="GHEA Grapalat"/>
        </w:rPr>
      </w:pPr>
      <w:r w:rsidRPr="00664FBF">
        <w:rPr>
          <w:rFonts w:ascii="GHEA Grapalat" w:hAnsi="GHEA Grapalat"/>
        </w:rPr>
        <w:t>1.</w:t>
      </w:r>
      <w:r w:rsidR="005C1BF7" w:rsidRPr="00664FBF">
        <w:rPr>
          <w:rFonts w:ascii="GHEA Grapalat" w:hAnsi="GHEA Grapalat"/>
        </w:rPr>
        <w:tab/>
      </w:r>
      <w:r w:rsidR="00543BAE" w:rsidRPr="00664FBF">
        <w:rPr>
          <w:rFonts w:ascii="GHEA Grapalat" w:hAnsi="GHEA Grapalat"/>
        </w:rPr>
        <w:t>Характеристика предмета закупки</w:t>
      </w:r>
      <w:r w:rsidRPr="00664FBF">
        <w:rPr>
          <w:rFonts w:ascii="GHEA Grapalat" w:hAnsi="GHEA Grapalat"/>
        </w:rPr>
        <w:t xml:space="preserve"> </w:t>
      </w:r>
    </w:p>
    <w:p w:rsidR="00096865" w:rsidRPr="00664FBF" w:rsidRDefault="00096865" w:rsidP="00B46D58">
      <w:pPr>
        <w:widowControl w:val="0"/>
        <w:tabs>
          <w:tab w:val="left" w:pos="1134"/>
        </w:tabs>
        <w:spacing w:after="160"/>
        <w:ind w:left="1134" w:hanging="567"/>
        <w:jc w:val="both"/>
        <w:rPr>
          <w:rFonts w:ascii="GHEA Grapalat" w:hAnsi="GHEA Grapalat"/>
        </w:rPr>
      </w:pPr>
      <w:r w:rsidRPr="00664FBF">
        <w:rPr>
          <w:rFonts w:ascii="GHEA Grapalat" w:hAnsi="GHEA Grapalat"/>
        </w:rPr>
        <w:t>2.</w:t>
      </w:r>
      <w:r w:rsidR="005D191A" w:rsidRPr="00664FBF">
        <w:rPr>
          <w:rFonts w:ascii="GHEA Grapalat" w:hAnsi="GHEA Grapalat"/>
        </w:rPr>
        <w:tab/>
      </w:r>
      <w:r w:rsidRPr="00664FBF">
        <w:rPr>
          <w:rFonts w:ascii="GHEA Grapalat" w:hAnsi="GHEA Grapalat"/>
        </w:rPr>
        <w:t>Требования к праву участника на участие</w:t>
      </w:r>
      <w:r w:rsidR="00543BAE" w:rsidRPr="00664FBF">
        <w:rPr>
          <w:rFonts w:ascii="GHEA Grapalat" w:hAnsi="GHEA Grapalat"/>
        </w:rPr>
        <w:t xml:space="preserve"> и порядок их оценки</w:t>
      </w:r>
      <w:r w:rsidR="003D0E3C" w:rsidRPr="00664FBF">
        <w:rPr>
          <w:rFonts w:ascii="GHEA Grapalat" w:hAnsi="GHEA Grapalat"/>
        </w:rPr>
        <w:t>, в случае признания отобранным участником-условия представления обеспечения квалификации.</w:t>
      </w:r>
    </w:p>
    <w:p w:rsidR="00096865" w:rsidRPr="00664FBF" w:rsidRDefault="00096865" w:rsidP="00B46D58">
      <w:pPr>
        <w:widowControl w:val="0"/>
        <w:tabs>
          <w:tab w:val="left" w:pos="1134"/>
        </w:tabs>
        <w:spacing w:after="160"/>
        <w:ind w:left="1134" w:hanging="567"/>
        <w:jc w:val="both"/>
        <w:rPr>
          <w:rFonts w:ascii="GHEA Grapalat" w:hAnsi="GHEA Grapalat"/>
        </w:rPr>
      </w:pPr>
      <w:r w:rsidRPr="00664FBF">
        <w:rPr>
          <w:rFonts w:ascii="GHEA Grapalat" w:hAnsi="GHEA Grapalat"/>
        </w:rPr>
        <w:t>3.</w:t>
      </w:r>
      <w:r w:rsidR="005D191A" w:rsidRPr="00664FBF">
        <w:rPr>
          <w:rFonts w:ascii="GHEA Grapalat" w:hAnsi="GHEA Grapalat"/>
        </w:rPr>
        <w:tab/>
      </w:r>
      <w:r w:rsidRPr="00664FBF">
        <w:rPr>
          <w:rFonts w:ascii="GHEA Grapalat" w:hAnsi="GHEA Grapalat"/>
        </w:rPr>
        <w:t>Разъяснение приглашения и порядок вне</w:t>
      </w:r>
      <w:r w:rsidR="00543BAE" w:rsidRPr="00664FBF">
        <w:rPr>
          <w:rFonts w:ascii="GHEA Grapalat" w:hAnsi="GHEA Grapalat"/>
        </w:rPr>
        <w:t>сения изменения в приглашение</w:t>
      </w:r>
    </w:p>
    <w:p w:rsidR="00087A30" w:rsidRPr="00664FBF" w:rsidRDefault="00096865" w:rsidP="00B46D58">
      <w:pPr>
        <w:widowControl w:val="0"/>
        <w:tabs>
          <w:tab w:val="left" w:pos="1134"/>
        </w:tabs>
        <w:spacing w:after="160"/>
        <w:ind w:left="1134" w:hanging="567"/>
        <w:jc w:val="both"/>
        <w:rPr>
          <w:rFonts w:ascii="GHEA Grapalat" w:hAnsi="GHEA Grapalat" w:cs="Sylfaen"/>
        </w:rPr>
      </w:pPr>
      <w:r w:rsidRPr="00664FBF">
        <w:rPr>
          <w:rFonts w:ascii="GHEA Grapalat" w:hAnsi="GHEA Grapalat"/>
        </w:rPr>
        <w:t>4.</w:t>
      </w:r>
      <w:r w:rsidR="005D191A" w:rsidRPr="00664FBF">
        <w:rPr>
          <w:rFonts w:ascii="GHEA Grapalat" w:hAnsi="GHEA Grapalat"/>
        </w:rPr>
        <w:tab/>
      </w:r>
      <w:r w:rsidRPr="00664FBF">
        <w:rPr>
          <w:rFonts w:ascii="GHEA Grapalat" w:hAnsi="GHEA Grapalat"/>
        </w:rPr>
        <w:t>Порядок подачи заявки</w:t>
      </w:r>
    </w:p>
    <w:p w:rsidR="00096865" w:rsidRPr="00664FBF" w:rsidRDefault="00543BAE" w:rsidP="00B46D58">
      <w:pPr>
        <w:widowControl w:val="0"/>
        <w:tabs>
          <w:tab w:val="left" w:pos="1134"/>
        </w:tabs>
        <w:spacing w:after="160"/>
        <w:ind w:left="1134" w:hanging="567"/>
        <w:jc w:val="both"/>
        <w:rPr>
          <w:rFonts w:ascii="GHEA Grapalat" w:hAnsi="GHEA Grapalat"/>
        </w:rPr>
      </w:pPr>
      <w:r w:rsidRPr="00664FBF">
        <w:rPr>
          <w:rFonts w:ascii="GHEA Grapalat" w:hAnsi="GHEA Grapalat"/>
        </w:rPr>
        <w:t>5.</w:t>
      </w:r>
      <w:r w:rsidRPr="00664FBF">
        <w:rPr>
          <w:rFonts w:ascii="GHEA Grapalat" w:hAnsi="GHEA Grapalat"/>
        </w:rPr>
        <w:tab/>
        <w:t>Ценовое предложение заявки</w:t>
      </w:r>
      <w:r w:rsidR="00087A30" w:rsidRPr="00664FBF">
        <w:rPr>
          <w:rFonts w:ascii="GHEA Grapalat" w:hAnsi="GHEA Grapalat"/>
        </w:rPr>
        <w:t xml:space="preserve"> </w:t>
      </w:r>
    </w:p>
    <w:p w:rsidR="00096865" w:rsidRPr="00664FBF" w:rsidRDefault="00087A30" w:rsidP="00B46D58">
      <w:pPr>
        <w:widowControl w:val="0"/>
        <w:tabs>
          <w:tab w:val="left" w:pos="1134"/>
        </w:tabs>
        <w:spacing w:after="160"/>
        <w:ind w:left="1134" w:hanging="567"/>
        <w:jc w:val="both"/>
        <w:rPr>
          <w:rFonts w:ascii="GHEA Grapalat" w:hAnsi="GHEA Grapalat"/>
        </w:rPr>
      </w:pPr>
      <w:r w:rsidRPr="00664FBF">
        <w:rPr>
          <w:rFonts w:ascii="GHEA Grapalat" w:hAnsi="GHEA Grapalat"/>
        </w:rPr>
        <w:t>6.</w:t>
      </w:r>
      <w:r w:rsidR="005D191A" w:rsidRPr="00664FBF">
        <w:rPr>
          <w:rFonts w:ascii="GHEA Grapalat" w:hAnsi="GHEA Grapalat"/>
        </w:rPr>
        <w:tab/>
      </w:r>
      <w:r w:rsidRPr="00664FBF">
        <w:rPr>
          <w:rFonts w:ascii="GHEA Grapalat" w:hAnsi="GHEA Grapalat"/>
        </w:rPr>
        <w:t>Срок действия заявки, порядок внесения</w:t>
      </w:r>
      <w:r w:rsidR="005D191A" w:rsidRPr="00664FBF">
        <w:rPr>
          <w:rFonts w:ascii="GHEA Grapalat" w:hAnsi="GHEA Grapalat"/>
        </w:rPr>
        <w:t xml:space="preserve"> изменений в заявки и их отзыва</w:t>
      </w:r>
      <w:r w:rsidRPr="00664FBF">
        <w:rPr>
          <w:rFonts w:ascii="GHEA Grapalat" w:hAnsi="GHEA Grapalat"/>
        </w:rPr>
        <w:t xml:space="preserve"> </w:t>
      </w:r>
    </w:p>
    <w:p w:rsidR="00096865" w:rsidRPr="00664FBF" w:rsidRDefault="00087A30" w:rsidP="00B46D58">
      <w:pPr>
        <w:widowControl w:val="0"/>
        <w:tabs>
          <w:tab w:val="left" w:pos="1134"/>
        </w:tabs>
        <w:spacing w:after="160"/>
        <w:ind w:left="1134" w:hanging="567"/>
        <w:jc w:val="both"/>
        <w:rPr>
          <w:rFonts w:ascii="GHEA Grapalat" w:hAnsi="GHEA Grapalat" w:cs="Sylfaen"/>
        </w:rPr>
      </w:pPr>
      <w:r w:rsidRPr="00664FBF">
        <w:rPr>
          <w:rFonts w:ascii="GHEA Grapalat" w:hAnsi="GHEA Grapalat"/>
        </w:rPr>
        <w:t>8.</w:t>
      </w:r>
      <w:r w:rsidR="005D191A" w:rsidRPr="00664FBF">
        <w:rPr>
          <w:rFonts w:ascii="GHEA Grapalat" w:hAnsi="GHEA Grapalat"/>
        </w:rPr>
        <w:tab/>
      </w:r>
      <w:r w:rsidRPr="00664FBF">
        <w:rPr>
          <w:rFonts w:ascii="GHEA Grapalat" w:hAnsi="GHEA Grapalat"/>
        </w:rPr>
        <w:t>Вскрытие, оц</w:t>
      </w:r>
      <w:r w:rsidR="000B2CFA" w:rsidRPr="00664FBF">
        <w:rPr>
          <w:rFonts w:ascii="GHEA Grapalat" w:hAnsi="GHEA Grapalat"/>
        </w:rPr>
        <w:t>енка заявок и подведение итогов</w:t>
      </w:r>
    </w:p>
    <w:p w:rsidR="00096865" w:rsidRPr="00664FBF" w:rsidRDefault="00087A30" w:rsidP="00B46D58">
      <w:pPr>
        <w:widowControl w:val="0"/>
        <w:tabs>
          <w:tab w:val="left" w:pos="1134"/>
        </w:tabs>
        <w:spacing w:after="160"/>
        <w:ind w:left="1134" w:hanging="567"/>
        <w:jc w:val="both"/>
        <w:rPr>
          <w:rFonts w:ascii="GHEA Grapalat" w:hAnsi="GHEA Grapalat"/>
        </w:rPr>
      </w:pPr>
      <w:r w:rsidRPr="00664FBF">
        <w:rPr>
          <w:rFonts w:ascii="GHEA Grapalat" w:hAnsi="GHEA Grapalat"/>
        </w:rPr>
        <w:t>9.</w:t>
      </w:r>
      <w:r w:rsidR="005D191A" w:rsidRPr="00664FBF">
        <w:rPr>
          <w:rFonts w:ascii="GHEA Grapalat" w:hAnsi="GHEA Grapalat"/>
        </w:rPr>
        <w:tab/>
      </w:r>
      <w:r w:rsidRPr="00664FBF">
        <w:rPr>
          <w:rFonts w:ascii="GHEA Grapalat" w:hAnsi="GHEA Grapalat"/>
        </w:rPr>
        <w:t>Заключение догово</w:t>
      </w:r>
      <w:r w:rsidR="00543BAE" w:rsidRPr="00664FBF">
        <w:rPr>
          <w:rFonts w:ascii="GHEA Grapalat" w:hAnsi="GHEA Grapalat"/>
        </w:rPr>
        <w:t>ра</w:t>
      </w:r>
    </w:p>
    <w:p w:rsidR="00096865" w:rsidRPr="00664FBF" w:rsidRDefault="00087A30" w:rsidP="00B46D58">
      <w:pPr>
        <w:widowControl w:val="0"/>
        <w:tabs>
          <w:tab w:val="left" w:pos="1134"/>
        </w:tabs>
        <w:spacing w:after="160"/>
        <w:ind w:left="1134" w:hanging="567"/>
        <w:jc w:val="both"/>
        <w:rPr>
          <w:rFonts w:ascii="GHEA Grapalat" w:hAnsi="GHEA Grapalat"/>
        </w:rPr>
      </w:pPr>
      <w:r w:rsidRPr="00664FBF">
        <w:rPr>
          <w:rFonts w:ascii="GHEA Grapalat" w:hAnsi="GHEA Grapalat"/>
        </w:rPr>
        <w:t>10.</w:t>
      </w:r>
      <w:r w:rsidR="005D191A" w:rsidRPr="00664FBF">
        <w:rPr>
          <w:rFonts w:ascii="GHEA Grapalat" w:hAnsi="GHEA Grapalat"/>
        </w:rPr>
        <w:tab/>
      </w:r>
      <w:r w:rsidR="003E1D9D" w:rsidRPr="00664FBF">
        <w:rPr>
          <w:rFonts w:ascii="GHEA Grapalat" w:hAnsi="GHEA Grapalat"/>
        </w:rPr>
        <w:t xml:space="preserve">Обеспечения </w:t>
      </w:r>
      <w:r w:rsidR="00174DAB" w:rsidRPr="00664FBF">
        <w:rPr>
          <w:rFonts w:ascii="GHEA Grapalat" w:hAnsi="GHEA Grapalat"/>
        </w:rPr>
        <w:t xml:space="preserve">квалификации  и </w:t>
      </w:r>
      <w:r w:rsidR="00543BAE" w:rsidRPr="00664FBF">
        <w:rPr>
          <w:rFonts w:ascii="GHEA Grapalat" w:hAnsi="GHEA Grapalat"/>
        </w:rPr>
        <w:t>договора</w:t>
      </w:r>
      <w:r w:rsidRPr="00664FBF">
        <w:rPr>
          <w:rFonts w:ascii="GHEA Grapalat" w:hAnsi="GHEA Grapalat"/>
        </w:rPr>
        <w:t xml:space="preserve"> </w:t>
      </w:r>
    </w:p>
    <w:p w:rsidR="00096865" w:rsidRPr="00664FBF" w:rsidRDefault="00096865" w:rsidP="00B46D58">
      <w:pPr>
        <w:widowControl w:val="0"/>
        <w:tabs>
          <w:tab w:val="left" w:pos="1134"/>
        </w:tabs>
        <w:spacing w:after="160"/>
        <w:ind w:left="1134" w:hanging="567"/>
        <w:jc w:val="both"/>
        <w:rPr>
          <w:rFonts w:ascii="GHEA Grapalat" w:hAnsi="GHEA Grapalat"/>
        </w:rPr>
      </w:pPr>
      <w:r w:rsidRPr="00664FBF">
        <w:rPr>
          <w:rFonts w:ascii="GHEA Grapalat" w:hAnsi="GHEA Grapalat"/>
        </w:rPr>
        <w:t>11.</w:t>
      </w:r>
      <w:r w:rsidR="005D191A" w:rsidRPr="00664FBF">
        <w:rPr>
          <w:rFonts w:ascii="GHEA Grapalat" w:hAnsi="GHEA Grapalat"/>
        </w:rPr>
        <w:tab/>
      </w:r>
      <w:r w:rsidRPr="00664FBF">
        <w:rPr>
          <w:rFonts w:ascii="GHEA Grapalat" w:hAnsi="GHEA Grapalat"/>
        </w:rPr>
        <w:t>Объяв</w:t>
      </w:r>
      <w:r w:rsidR="00543BAE" w:rsidRPr="00664FBF">
        <w:rPr>
          <w:rFonts w:ascii="GHEA Grapalat" w:hAnsi="GHEA Grapalat"/>
        </w:rPr>
        <w:t>ление процедуры несостоявшейся</w:t>
      </w:r>
      <w:r w:rsidRPr="00664FBF">
        <w:rPr>
          <w:rFonts w:ascii="GHEA Grapalat" w:hAnsi="GHEA Grapalat"/>
        </w:rPr>
        <w:t xml:space="preserve"> </w:t>
      </w:r>
    </w:p>
    <w:p w:rsidR="00096865" w:rsidRPr="00664FBF" w:rsidRDefault="00096865" w:rsidP="00B46D58">
      <w:pPr>
        <w:widowControl w:val="0"/>
        <w:tabs>
          <w:tab w:val="left" w:pos="1134"/>
        </w:tabs>
        <w:spacing w:after="160"/>
        <w:ind w:left="1134" w:hanging="567"/>
        <w:jc w:val="both"/>
        <w:rPr>
          <w:rFonts w:ascii="GHEA Grapalat" w:hAnsi="GHEA Grapalat"/>
        </w:rPr>
      </w:pPr>
      <w:r w:rsidRPr="00664FBF">
        <w:rPr>
          <w:rFonts w:ascii="GHEA Grapalat" w:hAnsi="GHEA Grapalat"/>
        </w:rPr>
        <w:t>12.</w:t>
      </w:r>
      <w:r w:rsidR="005D191A" w:rsidRPr="00664FBF">
        <w:rPr>
          <w:rFonts w:ascii="GHEA Grapalat" w:hAnsi="GHEA Grapalat"/>
        </w:rPr>
        <w:tab/>
      </w:r>
      <w:r w:rsidRPr="00664FBF">
        <w:rPr>
          <w:rFonts w:ascii="GHEA Grapalat" w:hAnsi="GHEA Grapalat"/>
        </w:rPr>
        <w:t>Право участника и порядок обжалования им действий и (или) принятых решений</w:t>
      </w:r>
      <w:r w:rsidR="00543BAE" w:rsidRPr="00664FBF">
        <w:rPr>
          <w:rFonts w:ascii="GHEA Grapalat" w:hAnsi="GHEA Grapalat"/>
        </w:rPr>
        <w:t>, связанных с процессом закупки</w:t>
      </w:r>
    </w:p>
    <w:p w:rsidR="00520F57" w:rsidRPr="00664FBF" w:rsidRDefault="00520F57" w:rsidP="00B46D58">
      <w:pPr>
        <w:widowControl w:val="0"/>
        <w:spacing w:after="160"/>
        <w:jc w:val="center"/>
        <w:rPr>
          <w:rFonts w:ascii="GHEA Grapalat" w:hAnsi="GHEA Grapalat"/>
          <w:b/>
        </w:rPr>
      </w:pPr>
    </w:p>
    <w:p w:rsidR="00520F57" w:rsidRPr="00664FBF" w:rsidRDefault="00520F57" w:rsidP="00B46D58">
      <w:pPr>
        <w:widowControl w:val="0"/>
        <w:spacing w:after="160"/>
        <w:jc w:val="center"/>
        <w:rPr>
          <w:rFonts w:ascii="GHEA Grapalat" w:hAnsi="GHEA Grapalat"/>
          <w:b/>
        </w:rPr>
      </w:pPr>
    </w:p>
    <w:p w:rsidR="008842CE" w:rsidRPr="00664FBF" w:rsidRDefault="00CA590C" w:rsidP="00B46D58">
      <w:pPr>
        <w:widowControl w:val="0"/>
        <w:spacing w:after="160"/>
        <w:jc w:val="center"/>
        <w:rPr>
          <w:rFonts w:ascii="GHEA Grapalat" w:hAnsi="GHEA Grapalat"/>
          <w:b/>
        </w:rPr>
      </w:pPr>
      <w:r w:rsidRPr="00664FBF">
        <w:rPr>
          <w:rFonts w:ascii="GHEA Grapalat" w:hAnsi="GHEA Grapalat"/>
          <w:b/>
        </w:rPr>
        <w:t xml:space="preserve">ЧАСТЬ II. </w:t>
      </w:r>
    </w:p>
    <w:p w:rsidR="008842CE" w:rsidRPr="00664FBF" w:rsidRDefault="008842CE" w:rsidP="00B46D58">
      <w:pPr>
        <w:widowControl w:val="0"/>
        <w:spacing w:after="160"/>
        <w:jc w:val="center"/>
        <w:rPr>
          <w:rFonts w:ascii="GHEA Grapalat" w:hAnsi="GHEA Grapalat"/>
          <w:b/>
        </w:rPr>
      </w:pPr>
    </w:p>
    <w:p w:rsidR="00096865" w:rsidRPr="00664FBF" w:rsidRDefault="00096865" w:rsidP="00B46D58">
      <w:pPr>
        <w:widowControl w:val="0"/>
        <w:spacing w:after="160"/>
        <w:jc w:val="center"/>
        <w:rPr>
          <w:rFonts w:ascii="GHEA Grapalat" w:hAnsi="GHEA Grapalat"/>
          <w:b/>
        </w:rPr>
      </w:pPr>
      <w:r w:rsidRPr="00664FBF">
        <w:rPr>
          <w:rFonts w:ascii="GHEA Grapalat" w:hAnsi="GHEA Grapalat"/>
          <w:b/>
        </w:rPr>
        <w:t xml:space="preserve">ИНСТРУКЦИЯ ПО ПОДГОТОВКЕ ЗАЯВКИ </w:t>
      </w:r>
      <w:r w:rsidR="00CA590C" w:rsidRPr="00664FBF">
        <w:rPr>
          <w:rFonts w:ascii="GHEA Grapalat" w:hAnsi="GHEA Grapalat"/>
          <w:b/>
        </w:rPr>
        <w:br/>
      </w:r>
      <w:r w:rsidR="00F13ACE" w:rsidRPr="00664FBF">
        <w:rPr>
          <w:rFonts w:ascii="GHEA Grapalat" w:hAnsi="GHEA Grapalat"/>
          <w:b/>
        </w:rPr>
        <w:lastRenderedPageBreak/>
        <w:t>НА ЗАКУПКУ У ОДНОГО ЛИЦА, ОБУСЛОВЛЕННАЯ БЕЗОТЛАГАТЕЛЬНОСТЬЮ</w:t>
      </w:r>
    </w:p>
    <w:p w:rsidR="00520F57" w:rsidRPr="00664FBF" w:rsidRDefault="00520F57" w:rsidP="00B46D58">
      <w:pPr>
        <w:widowControl w:val="0"/>
        <w:spacing w:after="160"/>
        <w:jc w:val="center"/>
        <w:rPr>
          <w:rFonts w:ascii="GHEA Grapalat" w:hAnsi="GHEA Grapalat"/>
          <w:b/>
        </w:rPr>
      </w:pPr>
    </w:p>
    <w:p w:rsidR="00096865" w:rsidRPr="00664FBF" w:rsidRDefault="00096865" w:rsidP="00B46D58">
      <w:pPr>
        <w:widowControl w:val="0"/>
        <w:tabs>
          <w:tab w:val="left" w:pos="1134"/>
        </w:tabs>
        <w:spacing w:after="160"/>
        <w:ind w:left="1134" w:hanging="567"/>
        <w:jc w:val="both"/>
        <w:rPr>
          <w:rFonts w:ascii="GHEA Grapalat" w:hAnsi="GHEA Grapalat"/>
        </w:rPr>
      </w:pPr>
      <w:r w:rsidRPr="00664FBF">
        <w:rPr>
          <w:rFonts w:ascii="GHEA Grapalat" w:hAnsi="GHEA Grapalat"/>
        </w:rPr>
        <w:t>1.</w:t>
      </w:r>
      <w:r w:rsidRPr="00664FBF">
        <w:rPr>
          <w:rFonts w:ascii="GHEA Grapalat" w:hAnsi="GHEA Grapalat"/>
        </w:rPr>
        <w:tab/>
        <w:t>Общ</w:t>
      </w:r>
      <w:r w:rsidR="00543BAE" w:rsidRPr="00664FBF">
        <w:rPr>
          <w:rFonts w:ascii="GHEA Grapalat" w:hAnsi="GHEA Grapalat"/>
        </w:rPr>
        <w:t>ие положения</w:t>
      </w:r>
    </w:p>
    <w:p w:rsidR="00096865" w:rsidRPr="00664FBF" w:rsidRDefault="00543BAE" w:rsidP="00B46D58">
      <w:pPr>
        <w:widowControl w:val="0"/>
        <w:tabs>
          <w:tab w:val="left" w:pos="1134"/>
        </w:tabs>
        <w:spacing w:after="160"/>
        <w:ind w:left="1134" w:hanging="567"/>
        <w:jc w:val="both"/>
        <w:rPr>
          <w:rFonts w:ascii="GHEA Grapalat" w:hAnsi="GHEA Grapalat"/>
        </w:rPr>
      </w:pPr>
      <w:r w:rsidRPr="00664FBF">
        <w:rPr>
          <w:rFonts w:ascii="GHEA Grapalat" w:hAnsi="GHEA Grapalat"/>
        </w:rPr>
        <w:t>2.</w:t>
      </w:r>
      <w:r w:rsidRPr="00664FBF">
        <w:rPr>
          <w:rFonts w:ascii="GHEA Grapalat" w:hAnsi="GHEA Grapalat"/>
        </w:rPr>
        <w:tab/>
        <w:t>Заявка на процедуру</w:t>
      </w:r>
    </w:p>
    <w:p w:rsidR="0061522D" w:rsidRPr="00664FBF" w:rsidRDefault="00450C30" w:rsidP="00B46D58">
      <w:pPr>
        <w:widowControl w:val="0"/>
        <w:tabs>
          <w:tab w:val="left" w:pos="1134"/>
        </w:tabs>
        <w:spacing w:after="160"/>
        <w:ind w:left="1134" w:hanging="567"/>
        <w:jc w:val="both"/>
        <w:rPr>
          <w:rFonts w:ascii="GHEA Grapalat" w:hAnsi="GHEA Grapalat"/>
        </w:rPr>
      </w:pPr>
      <w:r w:rsidRPr="00664FBF">
        <w:rPr>
          <w:rFonts w:ascii="GHEA Grapalat" w:hAnsi="GHEA Grapalat"/>
        </w:rPr>
        <w:t>3</w:t>
      </w:r>
      <w:r w:rsidR="00543BAE" w:rsidRPr="00664FBF">
        <w:rPr>
          <w:rFonts w:ascii="GHEA Grapalat" w:hAnsi="GHEA Grapalat"/>
        </w:rPr>
        <w:t>.</w:t>
      </w:r>
      <w:r w:rsidR="00543BAE" w:rsidRPr="00664FBF">
        <w:rPr>
          <w:rFonts w:ascii="GHEA Grapalat" w:hAnsi="GHEA Grapalat"/>
        </w:rPr>
        <w:tab/>
        <w:t>Приложения № 1-</w:t>
      </w:r>
      <w:r w:rsidR="003529EA" w:rsidRPr="00664FBF">
        <w:rPr>
          <w:rFonts w:ascii="GHEA Grapalat" w:hAnsi="GHEA Grapalat"/>
        </w:rPr>
        <w:t>6</w:t>
      </w:r>
    </w:p>
    <w:p w:rsidR="00E17B7F" w:rsidRPr="00664FBF" w:rsidRDefault="00E17B7F">
      <w:pPr>
        <w:rPr>
          <w:rFonts w:ascii="GHEA Grapalat" w:hAnsi="GHEA Grapalat"/>
          <w:spacing w:val="-6"/>
        </w:rPr>
      </w:pPr>
      <w:r w:rsidRPr="00664FBF">
        <w:rPr>
          <w:rFonts w:ascii="GHEA Grapalat" w:hAnsi="GHEA Grapalat"/>
          <w:spacing w:val="-6"/>
        </w:rPr>
        <w:br w:type="page"/>
      </w:r>
    </w:p>
    <w:p w:rsidR="00096865" w:rsidRPr="00664FBF" w:rsidRDefault="00E17B7F" w:rsidP="00E17B7F">
      <w:pPr>
        <w:widowControl w:val="0"/>
        <w:spacing w:after="160"/>
        <w:ind w:hanging="567"/>
        <w:jc w:val="both"/>
        <w:rPr>
          <w:rFonts w:ascii="GHEA Grapalat" w:hAnsi="GHEA Grapalat"/>
          <w:spacing w:val="-6"/>
        </w:rPr>
      </w:pPr>
      <w:r w:rsidRPr="00664FBF">
        <w:rPr>
          <w:rFonts w:ascii="GHEA Grapalat" w:hAnsi="GHEA Grapalat"/>
          <w:spacing w:val="-6"/>
        </w:rPr>
        <w:lastRenderedPageBreak/>
        <w:t xml:space="preserve">               </w:t>
      </w:r>
      <w:r w:rsidR="00096865" w:rsidRPr="00664FBF">
        <w:rPr>
          <w:rFonts w:ascii="GHEA Grapalat" w:hAnsi="GHEA Grapalat"/>
          <w:spacing w:val="-6"/>
        </w:rPr>
        <w:t xml:space="preserve">Настоящее Приглашение предоставляется в дополнение к объявлению </w:t>
      </w:r>
      <w:r w:rsidR="00F13ACE" w:rsidRPr="00664FBF">
        <w:rPr>
          <w:rFonts w:ascii="GHEA Grapalat" w:hAnsi="GHEA Grapalat"/>
          <w:spacing w:val="-6"/>
        </w:rPr>
        <w:t>о закупкe у одного лица, обусловленная безотлагательностью</w:t>
      </w:r>
      <w:r w:rsidR="00096865" w:rsidRPr="00664FBF">
        <w:rPr>
          <w:rFonts w:ascii="GHEA Grapalat" w:hAnsi="GHEA Grapalat"/>
          <w:spacing w:val="-6"/>
        </w:rPr>
        <w:t xml:space="preserve">, проводимом под кодом </w:t>
      </w:r>
      <w:r w:rsidR="00836983" w:rsidRPr="00664FBF">
        <w:rPr>
          <w:rFonts w:ascii="GHEA Grapalat" w:hAnsi="GHEA Grapalat"/>
          <w:spacing w:val="-6"/>
        </w:rPr>
        <w:t>119М-ХМААПДБ-22/06</w:t>
      </w:r>
      <w:r w:rsidR="00AA7117" w:rsidRPr="00664FBF">
        <w:rPr>
          <w:rFonts w:ascii="GHEA Grapalat" w:hAnsi="GHEA Grapalat"/>
          <w:spacing w:val="-6"/>
        </w:rPr>
        <w:t xml:space="preserve"> </w:t>
      </w:r>
      <w:r w:rsidR="00096865" w:rsidRPr="00664FBF">
        <w:rPr>
          <w:rFonts w:ascii="GHEA Grapalat" w:hAnsi="GHEA Grapalat"/>
          <w:spacing w:val="-6"/>
        </w:rPr>
        <w:t>(далее — процедура).</w:t>
      </w:r>
    </w:p>
    <w:p w:rsidR="00096865" w:rsidRPr="00664FBF" w:rsidRDefault="00096865" w:rsidP="00B46D58">
      <w:pPr>
        <w:widowControl w:val="0"/>
        <w:spacing w:after="160"/>
        <w:ind w:firstLine="567"/>
        <w:jc w:val="both"/>
        <w:rPr>
          <w:rFonts w:ascii="GHEA Grapalat" w:hAnsi="GHEA Grapalat"/>
        </w:rPr>
      </w:pPr>
      <w:r w:rsidRPr="00664FBF">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664FBF">
        <w:rPr>
          <w:rFonts w:ascii="Courier New" w:hAnsi="Courier New" w:cs="Courier New"/>
          <w:lang w:val="en-US"/>
        </w:rPr>
        <w:t> </w:t>
      </w:r>
      <w:r w:rsidRPr="00664FBF">
        <w:rPr>
          <w:rFonts w:ascii="GHEA Grapalat" w:hAnsi="GHEA Grapalat"/>
        </w:rPr>
        <w:t>4</w:t>
      </w:r>
      <w:r w:rsidR="006D2DF7" w:rsidRPr="00664FBF">
        <w:rPr>
          <w:rFonts w:ascii="Courier New" w:hAnsi="Courier New" w:cs="Courier New"/>
          <w:lang w:val="en-US"/>
        </w:rPr>
        <w:t> </w:t>
      </w:r>
      <w:r w:rsidRPr="00664FBF">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760B37" w:rsidRPr="00664FBF">
        <w:rPr>
          <w:rFonts w:ascii="GHEA Grapalat" w:hAnsi="GHEA Grapalat"/>
        </w:rPr>
        <w:t>ОНО "Детский сад-ясли</w:t>
      </w:r>
      <w:r w:rsidR="00760B37" w:rsidRPr="00664FBF">
        <w:rPr>
          <w:rFonts w:ascii="Calibri" w:hAnsi="Calibri" w:cs="Calibri"/>
        </w:rPr>
        <w:t> </w:t>
      </w:r>
      <w:r w:rsidR="00760B37" w:rsidRPr="00664FBF">
        <w:rPr>
          <w:rFonts w:ascii="GHEA Grapalat" w:hAnsi="GHEA Grapalat"/>
        </w:rPr>
        <w:t>N</w:t>
      </w:r>
      <w:r w:rsidR="00760B37" w:rsidRPr="00664FBF">
        <w:rPr>
          <w:rFonts w:ascii="Calibri" w:hAnsi="Calibri" w:cs="Calibri"/>
        </w:rPr>
        <w:t> </w:t>
      </w:r>
      <w:r w:rsidR="00836983" w:rsidRPr="00664FBF">
        <w:rPr>
          <w:rFonts w:ascii="GHEA Grapalat" w:hAnsi="GHEA Grapalat"/>
        </w:rPr>
        <w:t>11</w:t>
      </w:r>
      <w:r w:rsidR="00836983" w:rsidRPr="00664FBF">
        <w:rPr>
          <w:rFonts w:ascii="GHEA Grapalat" w:hAnsi="GHEA Grapalat"/>
          <w:lang w:val="en-US"/>
        </w:rPr>
        <w:t>9</w:t>
      </w:r>
      <w:r w:rsidR="00760B37" w:rsidRPr="00664FBF">
        <w:rPr>
          <w:rFonts w:ascii="GHEA Grapalat" w:hAnsi="GHEA Grapalat"/>
        </w:rPr>
        <w:t xml:space="preserve"> </w:t>
      </w:r>
      <w:r w:rsidR="00760B37" w:rsidRPr="00664FBF">
        <w:rPr>
          <w:rFonts w:ascii="GHEA Grapalat" w:hAnsi="GHEA Grapalat" w:cs="GHEA Grapalat"/>
        </w:rPr>
        <w:t>города</w:t>
      </w:r>
      <w:r w:rsidR="00760B37" w:rsidRPr="00664FBF">
        <w:rPr>
          <w:rFonts w:ascii="Calibri" w:hAnsi="Calibri" w:cs="Calibri"/>
        </w:rPr>
        <w:t> </w:t>
      </w:r>
      <w:r w:rsidR="00760B37" w:rsidRPr="00664FBF">
        <w:rPr>
          <w:rFonts w:ascii="GHEA Grapalat" w:hAnsi="GHEA Grapalat" w:cs="GHEA Grapalat"/>
        </w:rPr>
        <w:t>Еревана</w:t>
      </w:r>
      <w:r w:rsidR="00760B37" w:rsidRPr="00664FBF">
        <w:rPr>
          <w:rFonts w:ascii="GHEA Grapalat" w:hAnsi="GHEA Grapalat"/>
        </w:rPr>
        <w:t>"</w:t>
      </w:r>
      <w:r w:rsidRPr="00664FBF">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664FBF" w:rsidRDefault="00096865" w:rsidP="00B46D58">
      <w:pPr>
        <w:widowControl w:val="0"/>
        <w:spacing w:after="160"/>
        <w:ind w:firstLine="567"/>
        <w:jc w:val="both"/>
        <w:rPr>
          <w:rFonts w:ascii="GHEA Grapalat" w:hAnsi="GHEA Grapalat"/>
        </w:rPr>
      </w:pPr>
      <w:r w:rsidRPr="00664FBF">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664FBF" w:rsidRDefault="00096865" w:rsidP="00B46D58">
      <w:pPr>
        <w:widowControl w:val="0"/>
        <w:spacing w:after="160"/>
        <w:ind w:firstLine="567"/>
        <w:jc w:val="both"/>
        <w:rPr>
          <w:rFonts w:ascii="GHEA Grapalat" w:hAnsi="GHEA Grapalat" w:cs="Times Armenian"/>
        </w:rPr>
      </w:pPr>
      <w:r w:rsidRPr="00664FBF">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664FBF" w:rsidRDefault="00A81DD5" w:rsidP="00B46D58">
      <w:pPr>
        <w:pStyle w:val="BodyTextIndent2"/>
        <w:widowControl w:val="0"/>
        <w:spacing w:after="160" w:line="240" w:lineRule="auto"/>
        <w:ind w:firstLine="567"/>
        <w:rPr>
          <w:rFonts w:ascii="GHEA Grapalat" w:hAnsi="GHEA Grapalat"/>
          <w:sz w:val="24"/>
          <w:szCs w:val="24"/>
        </w:rPr>
      </w:pPr>
      <w:r w:rsidRPr="00664FBF">
        <w:rPr>
          <w:rFonts w:ascii="GHEA Grapalat" w:hAnsi="GHEA Grapalat"/>
          <w:sz w:val="24"/>
          <w:szCs w:val="24"/>
        </w:rPr>
        <w:t xml:space="preserve">Адрес электронной почты секретаря оценочной комиссии </w:t>
      </w:r>
      <w:r w:rsidR="00760B37" w:rsidRPr="00664FBF">
        <w:rPr>
          <w:rFonts w:ascii="GHEA Grapalat" w:hAnsi="GHEA Grapalat"/>
          <w:sz w:val="24"/>
          <w:szCs w:val="24"/>
        </w:rPr>
        <w:t>tsolak.hakobyan@yahoo.com</w:t>
      </w:r>
      <w:r w:rsidRPr="00664FBF">
        <w:rPr>
          <w:rFonts w:ascii="GHEA Grapalat" w:hAnsi="GHEA Grapalat"/>
          <w:sz w:val="24"/>
          <w:szCs w:val="24"/>
        </w:rPr>
        <w:t>.</w:t>
      </w:r>
    </w:p>
    <w:p w:rsidR="00096865" w:rsidRPr="00664FBF" w:rsidRDefault="00F5653D" w:rsidP="00B46D58">
      <w:pPr>
        <w:widowControl w:val="0"/>
        <w:spacing w:after="160"/>
        <w:jc w:val="center"/>
        <w:rPr>
          <w:rFonts w:ascii="GHEA Grapalat" w:hAnsi="GHEA Grapalat"/>
        </w:rPr>
      </w:pPr>
      <w:r w:rsidRPr="00664FBF">
        <w:rPr>
          <w:rFonts w:ascii="GHEA Grapalat" w:hAnsi="GHEA Grapalat"/>
        </w:rPr>
        <w:br w:type="page"/>
      </w:r>
      <w:r w:rsidRPr="00664FBF">
        <w:rPr>
          <w:rFonts w:ascii="GHEA Grapalat" w:hAnsi="GHEA Grapalat"/>
        </w:rPr>
        <w:lastRenderedPageBreak/>
        <w:t>ЧАСТЬ I</w:t>
      </w:r>
    </w:p>
    <w:p w:rsidR="00096865" w:rsidRPr="00664FBF" w:rsidRDefault="00096865" w:rsidP="00B46D58">
      <w:pPr>
        <w:pStyle w:val="Heading3"/>
        <w:keepNext w:val="0"/>
        <w:widowControl w:val="0"/>
        <w:spacing w:after="160" w:line="240" w:lineRule="auto"/>
        <w:rPr>
          <w:rFonts w:ascii="GHEA Grapalat" w:hAnsi="GHEA Grapalat"/>
          <w:sz w:val="24"/>
          <w:szCs w:val="24"/>
        </w:rPr>
      </w:pPr>
    </w:p>
    <w:p w:rsidR="00096865" w:rsidRPr="00664FBF" w:rsidRDefault="00F63BBB" w:rsidP="00B46D58">
      <w:pPr>
        <w:widowControl w:val="0"/>
        <w:spacing w:after="160"/>
        <w:jc w:val="center"/>
        <w:rPr>
          <w:rFonts w:ascii="GHEA Grapalat" w:hAnsi="GHEA Grapalat" w:cs="Sylfaen"/>
          <w:b/>
        </w:rPr>
      </w:pPr>
      <w:r w:rsidRPr="00664FBF">
        <w:rPr>
          <w:rFonts w:ascii="GHEA Grapalat" w:hAnsi="GHEA Grapalat"/>
          <w:b/>
        </w:rPr>
        <w:t xml:space="preserve">1. </w:t>
      </w:r>
      <w:r w:rsidR="002B32D6" w:rsidRPr="00664FBF">
        <w:rPr>
          <w:rFonts w:ascii="GHEA Grapalat" w:hAnsi="GHEA Grapalat"/>
          <w:b/>
        </w:rPr>
        <w:t>ХАРАКТЕРИСТИКА ПРЕДМЕТА ЗАКУПКИ</w:t>
      </w:r>
    </w:p>
    <w:p w:rsidR="00096865" w:rsidRPr="00664FBF"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664FBF">
        <w:rPr>
          <w:rFonts w:ascii="GHEA Grapalat" w:hAnsi="GHEA Grapalat"/>
          <w:i w:val="0"/>
          <w:sz w:val="24"/>
          <w:szCs w:val="24"/>
        </w:rPr>
        <w:t>1.1</w:t>
      </w:r>
      <w:r w:rsidR="008E6E51" w:rsidRPr="00664FBF">
        <w:rPr>
          <w:rFonts w:ascii="GHEA Grapalat" w:hAnsi="GHEA Grapalat"/>
          <w:i w:val="0"/>
          <w:sz w:val="24"/>
          <w:szCs w:val="24"/>
        </w:rPr>
        <w:t>.</w:t>
      </w:r>
      <w:r w:rsidR="00F63BBB" w:rsidRPr="00664FBF">
        <w:rPr>
          <w:rFonts w:ascii="GHEA Grapalat" w:hAnsi="GHEA Grapalat"/>
          <w:i w:val="0"/>
          <w:sz w:val="24"/>
          <w:szCs w:val="24"/>
        </w:rPr>
        <w:tab/>
      </w:r>
      <w:r w:rsidRPr="00664FBF">
        <w:rPr>
          <w:rFonts w:ascii="GHEA Grapalat" w:hAnsi="GHEA Grapalat"/>
          <w:i w:val="0"/>
          <w:sz w:val="24"/>
          <w:szCs w:val="24"/>
        </w:rPr>
        <w:t xml:space="preserve">Предметом закупки является приобретение </w:t>
      </w:r>
      <w:r w:rsidR="00760B37" w:rsidRPr="00664FBF">
        <w:rPr>
          <w:rFonts w:ascii="GHEA Grapalat" w:hAnsi="GHEA Grapalat"/>
          <w:i w:val="0"/>
          <w:sz w:val="24"/>
          <w:szCs w:val="24"/>
        </w:rPr>
        <w:t xml:space="preserve">Продуктов питания </w:t>
      </w:r>
      <w:r w:rsidRPr="00664FBF">
        <w:rPr>
          <w:rFonts w:ascii="GHEA Grapalat" w:hAnsi="GHEA Grapalat"/>
          <w:i w:val="0"/>
          <w:sz w:val="24"/>
          <w:szCs w:val="24"/>
        </w:rPr>
        <w:t xml:space="preserve"> (далее — также товар) для нужд </w:t>
      </w:r>
      <w:r w:rsidR="00760B37" w:rsidRPr="00664FBF">
        <w:rPr>
          <w:rFonts w:ascii="GHEA Grapalat" w:hAnsi="GHEA Grapalat"/>
          <w:i w:val="0"/>
          <w:sz w:val="24"/>
          <w:szCs w:val="24"/>
        </w:rPr>
        <w:t>ОНО "Детский сад-ясли</w:t>
      </w:r>
      <w:r w:rsidR="00760B37" w:rsidRPr="00664FBF">
        <w:rPr>
          <w:rFonts w:ascii="Calibri" w:hAnsi="Calibri" w:cs="Calibri"/>
          <w:i w:val="0"/>
          <w:sz w:val="24"/>
          <w:szCs w:val="24"/>
        </w:rPr>
        <w:t> </w:t>
      </w:r>
      <w:r w:rsidR="00760B37" w:rsidRPr="00664FBF">
        <w:rPr>
          <w:rFonts w:ascii="GHEA Grapalat" w:hAnsi="GHEA Grapalat"/>
          <w:i w:val="0"/>
          <w:sz w:val="24"/>
          <w:szCs w:val="24"/>
        </w:rPr>
        <w:t>N</w:t>
      </w:r>
      <w:r w:rsidR="00760B37" w:rsidRPr="00664FBF">
        <w:rPr>
          <w:rFonts w:ascii="Calibri" w:hAnsi="Calibri" w:cs="Calibri"/>
          <w:i w:val="0"/>
          <w:sz w:val="24"/>
          <w:szCs w:val="24"/>
        </w:rPr>
        <w:t> </w:t>
      </w:r>
      <w:r w:rsidR="00760B37" w:rsidRPr="00664FBF">
        <w:rPr>
          <w:rFonts w:ascii="GHEA Grapalat" w:hAnsi="GHEA Grapalat"/>
          <w:i w:val="0"/>
          <w:sz w:val="24"/>
          <w:szCs w:val="24"/>
        </w:rPr>
        <w:t>11</w:t>
      </w:r>
      <w:r w:rsidR="00836983" w:rsidRPr="00664FBF">
        <w:rPr>
          <w:rFonts w:ascii="GHEA Grapalat" w:hAnsi="GHEA Grapalat"/>
          <w:i w:val="0"/>
          <w:sz w:val="24"/>
          <w:szCs w:val="24"/>
          <w:lang w:val="en-US"/>
        </w:rPr>
        <w:t>9</w:t>
      </w:r>
      <w:r w:rsidR="00760B37" w:rsidRPr="00664FBF">
        <w:rPr>
          <w:rFonts w:ascii="GHEA Grapalat" w:hAnsi="GHEA Grapalat"/>
          <w:i w:val="0"/>
          <w:sz w:val="24"/>
          <w:szCs w:val="24"/>
        </w:rPr>
        <w:t xml:space="preserve"> </w:t>
      </w:r>
      <w:r w:rsidR="00760B37" w:rsidRPr="00664FBF">
        <w:rPr>
          <w:rFonts w:ascii="GHEA Grapalat" w:hAnsi="GHEA Grapalat" w:cs="GHEA Grapalat"/>
          <w:i w:val="0"/>
          <w:sz w:val="24"/>
          <w:szCs w:val="24"/>
        </w:rPr>
        <w:t>города</w:t>
      </w:r>
      <w:r w:rsidR="00760B37" w:rsidRPr="00664FBF">
        <w:rPr>
          <w:rFonts w:ascii="Calibri" w:hAnsi="Calibri" w:cs="Calibri"/>
          <w:i w:val="0"/>
          <w:sz w:val="24"/>
          <w:szCs w:val="24"/>
        </w:rPr>
        <w:t> </w:t>
      </w:r>
      <w:r w:rsidR="00760B37" w:rsidRPr="00664FBF">
        <w:rPr>
          <w:rFonts w:ascii="GHEA Grapalat" w:hAnsi="GHEA Grapalat" w:cs="GHEA Grapalat"/>
          <w:i w:val="0"/>
          <w:sz w:val="24"/>
          <w:szCs w:val="24"/>
        </w:rPr>
        <w:t>Еревана</w:t>
      </w:r>
      <w:r w:rsidR="00760B37" w:rsidRPr="00664FBF">
        <w:rPr>
          <w:rFonts w:ascii="GHEA Grapalat" w:hAnsi="GHEA Grapalat"/>
          <w:i w:val="0"/>
          <w:sz w:val="24"/>
          <w:szCs w:val="24"/>
        </w:rPr>
        <w:t>"</w:t>
      </w:r>
      <w:r w:rsidRPr="00664FBF">
        <w:rPr>
          <w:rFonts w:ascii="GHEA Grapalat" w:hAnsi="GHEA Grapalat"/>
          <w:i w:val="0"/>
          <w:sz w:val="24"/>
          <w:szCs w:val="24"/>
        </w:rPr>
        <w:t xml:space="preserve">, которые сгруппированы в лоты </w:t>
      </w:r>
      <w:r w:rsidR="00CE4B16" w:rsidRPr="00664FBF">
        <w:rPr>
          <w:rFonts w:ascii="GHEA Grapalat" w:hAnsi="GHEA Grapalat"/>
          <w:i w:val="0"/>
          <w:sz w:val="24"/>
          <w:szCs w:val="24"/>
        </w:rPr>
        <w:t>1</w:t>
      </w:r>
      <w:r w:rsidR="00CE4B16" w:rsidRPr="00664FBF">
        <w:rPr>
          <w:rFonts w:ascii="GHEA Grapalat" w:hAnsi="GHEA Grapalat"/>
          <w:i w:val="0"/>
          <w:sz w:val="24"/>
          <w:szCs w:val="24"/>
          <w:lang w:val="en-US"/>
        </w:rPr>
        <w:t>9</w:t>
      </w:r>
      <w:r w:rsidRPr="00664FB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664FBF" w:rsidTr="004E0B7B">
        <w:trPr>
          <w:jc w:val="center"/>
        </w:trPr>
        <w:tc>
          <w:tcPr>
            <w:tcW w:w="1530" w:type="dxa"/>
            <w:vAlign w:val="center"/>
          </w:tcPr>
          <w:p w:rsidR="00096865" w:rsidRPr="00664FBF"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664FBF">
              <w:rPr>
                <w:rFonts w:ascii="GHEA Grapalat" w:hAnsi="GHEA Grapalat"/>
                <w:b/>
                <w:i/>
                <w:sz w:val="24"/>
                <w:szCs w:val="24"/>
              </w:rPr>
              <w:t>Номера лотов</w:t>
            </w:r>
          </w:p>
        </w:tc>
        <w:tc>
          <w:tcPr>
            <w:tcW w:w="7704" w:type="dxa"/>
            <w:vAlign w:val="center"/>
          </w:tcPr>
          <w:p w:rsidR="00096865" w:rsidRPr="00664FBF"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664FBF">
              <w:rPr>
                <w:rFonts w:ascii="GHEA Grapalat" w:hAnsi="GHEA Grapalat"/>
                <w:b/>
                <w:i/>
                <w:sz w:val="24"/>
                <w:szCs w:val="24"/>
              </w:rPr>
              <w:t>Наименование лота</w:t>
            </w:r>
          </w:p>
        </w:tc>
      </w:tr>
      <w:tr w:rsidR="00760B37" w:rsidRPr="00664FBF"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664FBF" w:rsidRDefault="00760B37" w:rsidP="00760B37">
            <w:pPr>
              <w:pStyle w:val="BodyTextIndent2"/>
              <w:widowControl w:val="0"/>
              <w:spacing w:after="120"/>
              <w:rPr>
                <w:rFonts w:ascii="GHEA Grapalat" w:hAnsi="GHEA Grapalat"/>
                <w:sz w:val="24"/>
                <w:szCs w:val="24"/>
              </w:rPr>
            </w:pPr>
            <w:r w:rsidRPr="00664FBF">
              <w:rPr>
                <w:rFonts w:ascii="GHEA Grapalat" w:hAnsi="GHEA Grapalat"/>
                <w:sz w:val="24"/>
                <w:szCs w:val="24"/>
              </w:rPr>
              <w:t>1</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664FBF" w:rsidRDefault="00760B37" w:rsidP="00760B37">
            <w:pPr>
              <w:pStyle w:val="BodyTextIndent2"/>
              <w:widowControl w:val="0"/>
              <w:spacing w:after="120"/>
              <w:rPr>
                <w:rFonts w:ascii="GHEA Grapalat" w:hAnsi="GHEA Grapalat"/>
                <w:sz w:val="24"/>
                <w:szCs w:val="24"/>
              </w:rPr>
            </w:pPr>
            <w:r w:rsidRPr="00664FBF">
              <w:rPr>
                <w:rFonts w:ascii="GHEA Grapalat" w:hAnsi="GHEA Grapalat"/>
                <w:sz w:val="24"/>
                <w:szCs w:val="24"/>
              </w:rPr>
              <w:t>Растительное масло</w:t>
            </w:r>
          </w:p>
        </w:tc>
      </w:tr>
      <w:tr w:rsidR="00760B37" w:rsidRPr="00664FBF"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664FBF" w:rsidRDefault="00760B37" w:rsidP="00760B37">
            <w:pPr>
              <w:pStyle w:val="BodyTextIndent2"/>
              <w:widowControl w:val="0"/>
              <w:spacing w:after="120"/>
              <w:rPr>
                <w:rFonts w:ascii="GHEA Grapalat" w:hAnsi="GHEA Grapalat"/>
                <w:sz w:val="24"/>
                <w:szCs w:val="24"/>
              </w:rPr>
            </w:pPr>
            <w:r w:rsidRPr="00664FBF">
              <w:rPr>
                <w:rFonts w:ascii="GHEA Grapalat" w:hAnsi="GHEA Grapalat"/>
                <w:sz w:val="24"/>
                <w:szCs w:val="24"/>
              </w:rPr>
              <w:t>2</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664FBF" w:rsidRDefault="00760B37" w:rsidP="00760B37">
            <w:pPr>
              <w:pStyle w:val="BodyTextIndent2"/>
              <w:widowControl w:val="0"/>
              <w:spacing w:after="120"/>
              <w:rPr>
                <w:rFonts w:ascii="GHEA Grapalat" w:hAnsi="GHEA Grapalat"/>
                <w:sz w:val="24"/>
                <w:szCs w:val="24"/>
              </w:rPr>
            </w:pPr>
            <w:r w:rsidRPr="00664FBF">
              <w:rPr>
                <w:rFonts w:ascii="GHEA Grapalat" w:hAnsi="GHEA Grapalat"/>
                <w:sz w:val="24"/>
                <w:szCs w:val="24"/>
              </w:rPr>
              <w:t>Гречневая крупа</w:t>
            </w:r>
          </w:p>
        </w:tc>
      </w:tr>
      <w:tr w:rsidR="00760B37" w:rsidRPr="00664FBF"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664FBF" w:rsidRDefault="00760B37" w:rsidP="00760B37">
            <w:pPr>
              <w:pStyle w:val="BodyTextIndent2"/>
              <w:widowControl w:val="0"/>
              <w:spacing w:after="120"/>
              <w:rPr>
                <w:rFonts w:ascii="GHEA Grapalat" w:hAnsi="GHEA Grapalat"/>
                <w:sz w:val="24"/>
                <w:szCs w:val="24"/>
              </w:rPr>
            </w:pPr>
            <w:r w:rsidRPr="00664FBF">
              <w:rPr>
                <w:rFonts w:ascii="GHEA Grapalat" w:hAnsi="GHEA Grapalat"/>
                <w:sz w:val="24"/>
                <w:szCs w:val="24"/>
              </w:rPr>
              <w:t>3</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664FBF" w:rsidRDefault="00760B37" w:rsidP="00760B37">
            <w:pPr>
              <w:pStyle w:val="BodyTextIndent2"/>
              <w:widowControl w:val="0"/>
              <w:spacing w:after="120"/>
              <w:rPr>
                <w:rFonts w:ascii="GHEA Grapalat" w:hAnsi="GHEA Grapalat"/>
                <w:sz w:val="24"/>
                <w:szCs w:val="24"/>
              </w:rPr>
            </w:pPr>
            <w:r w:rsidRPr="00664FBF">
              <w:rPr>
                <w:rFonts w:ascii="GHEA Grapalat" w:hAnsi="GHEA Grapalat"/>
                <w:sz w:val="24"/>
                <w:szCs w:val="24"/>
              </w:rPr>
              <w:t>Макаронные изделия</w:t>
            </w:r>
          </w:p>
        </w:tc>
      </w:tr>
      <w:tr w:rsidR="00760B37" w:rsidRPr="00664FBF"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664FBF" w:rsidRDefault="00760B37" w:rsidP="00760B37">
            <w:pPr>
              <w:pStyle w:val="BodyTextIndent2"/>
              <w:widowControl w:val="0"/>
              <w:spacing w:after="120"/>
              <w:rPr>
                <w:rFonts w:ascii="GHEA Grapalat" w:hAnsi="GHEA Grapalat"/>
                <w:sz w:val="24"/>
                <w:szCs w:val="24"/>
              </w:rPr>
            </w:pPr>
            <w:r w:rsidRPr="00664FBF">
              <w:rPr>
                <w:rFonts w:ascii="GHEA Grapalat" w:hAnsi="GHEA Grapalat"/>
                <w:sz w:val="24"/>
                <w:szCs w:val="24"/>
              </w:rPr>
              <w:t>4</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664FBF" w:rsidRDefault="00760B37" w:rsidP="00760B37">
            <w:pPr>
              <w:pStyle w:val="BodyTextIndent2"/>
              <w:widowControl w:val="0"/>
              <w:spacing w:after="120"/>
              <w:rPr>
                <w:rFonts w:ascii="GHEA Grapalat" w:hAnsi="GHEA Grapalat"/>
                <w:sz w:val="24"/>
                <w:szCs w:val="24"/>
              </w:rPr>
            </w:pPr>
            <w:r w:rsidRPr="00664FBF">
              <w:rPr>
                <w:rFonts w:ascii="GHEA Grapalat" w:hAnsi="GHEA Grapalat"/>
                <w:sz w:val="24"/>
                <w:szCs w:val="24"/>
              </w:rPr>
              <w:t>Сахар</w:t>
            </w:r>
          </w:p>
        </w:tc>
      </w:tr>
      <w:tr w:rsidR="00760B37" w:rsidRPr="00664FBF"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664FBF" w:rsidRDefault="00760B37" w:rsidP="00760B37">
            <w:pPr>
              <w:pStyle w:val="BodyTextIndent2"/>
              <w:widowControl w:val="0"/>
              <w:spacing w:after="120"/>
              <w:rPr>
                <w:rFonts w:ascii="GHEA Grapalat" w:hAnsi="GHEA Grapalat"/>
                <w:sz w:val="24"/>
                <w:szCs w:val="24"/>
              </w:rPr>
            </w:pPr>
            <w:r w:rsidRPr="00664FBF">
              <w:rPr>
                <w:rFonts w:ascii="GHEA Grapalat" w:hAnsi="GHEA Grapalat"/>
                <w:sz w:val="24"/>
                <w:szCs w:val="24"/>
              </w:rPr>
              <w:t>5</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664FBF" w:rsidRDefault="00760B37" w:rsidP="00760B37">
            <w:pPr>
              <w:pStyle w:val="BodyTextIndent2"/>
              <w:widowControl w:val="0"/>
              <w:spacing w:after="120"/>
              <w:rPr>
                <w:rFonts w:ascii="GHEA Grapalat" w:hAnsi="GHEA Grapalat"/>
                <w:sz w:val="24"/>
                <w:szCs w:val="24"/>
              </w:rPr>
            </w:pPr>
            <w:r w:rsidRPr="00664FBF">
              <w:rPr>
                <w:rFonts w:ascii="GHEA Grapalat" w:hAnsi="GHEA Grapalat"/>
                <w:sz w:val="24"/>
                <w:szCs w:val="24"/>
              </w:rPr>
              <w:t>Масло сливочное</w:t>
            </w:r>
          </w:p>
        </w:tc>
      </w:tr>
      <w:tr w:rsidR="00760B37" w:rsidRPr="00664FBF"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664FBF" w:rsidRDefault="00760B37" w:rsidP="00760B37">
            <w:pPr>
              <w:pStyle w:val="BodyTextIndent2"/>
              <w:widowControl w:val="0"/>
              <w:spacing w:after="120"/>
              <w:rPr>
                <w:rFonts w:ascii="GHEA Grapalat" w:hAnsi="GHEA Grapalat"/>
                <w:sz w:val="24"/>
                <w:szCs w:val="24"/>
              </w:rPr>
            </w:pPr>
            <w:r w:rsidRPr="00664FBF">
              <w:rPr>
                <w:rFonts w:ascii="GHEA Grapalat" w:hAnsi="GHEA Grapalat"/>
                <w:sz w:val="24"/>
                <w:szCs w:val="24"/>
              </w:rPr>
              <w:t>6</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664FBF" w:rsidRDefault="00760B37" w:rsidP="00760B37">
            <w:pPr>
              <w:pStyle w:val="BodyTextIndent2"/>
              <w:widowControl w:val="0"/>
              <w:spacing w:after="120"/>
              <w:rPr>
                <w:rFonts w:ascii="GHEA Grapalat" w:hAnsi="GHEA Grapalat"/>
                <w:sz w:val="24"/>
                <w:szCs w:val="24"/>
              </w:rPr>
            </w:pPr>
            <w:r w:rsidRPr="00664FBF">
              <w:rPr>
                <w:rFonts w:ascii="GHEA Grapalat" w:hAnsi="GHEA Grapalat"/>
                <w:sz w:val="24"/>
                <w:szCs w:val="24"/>
              </w:rPr>
              <w:t>Птица / Куриное бедро /</w:t>
            </w:r>
          </w:p>
        </w:tc>
      </w:tr>
      <w:tr w:rsidR="00760B37" w:rsidRPr="00664FBF"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664FBF" w:rsidRDefault="00760B37" w:rsidP="00760B37">
            <w:pPr>
              <w:pStyle w:val="BodyTextIndent2"/>
              <w:widowControl w:val="0"/>
              <w:spacing w:after="120"/>
              <w:rPr>
                <w:rFonts w:ascii="GHEA Grapalat" w:hAnsi="GHEA Grapalat"/>
                <w:sz w:val="24"/>
                <w:szCs w:val="24"/>
              </w:rPr>
            </w:pPr>
            <w:r w:rsidRPr="00664FBF">
              <w:rPr>
                <w:rFonts w:ascii="GHEA Grapalat" w:hAnsi="GHEA Grapalat"/>
                <w:sz w:val="24"/>
                <w:szCs w:val="24"/>
              </w:rPr>
              <w:t>7</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664FBF" w:rsidRDefault="00760B37" w:rsidP="00760B37">
            <w:pPr>
              <w:pStyle w:val="BodyTextIndent2"/>
              <w:widowControl w:val="0"/>
              <w:spacing w:after="120"/>
              <w:rPr>
                <w:rFonts w:ascii="GHEA Grapalat" w:hAnsi="GHEA Grapalat"/>
                <w:sz w:val="24"/>
                <w:szCs w:val="24"/>
              </w:rPr>
            </w:pPr>
            <w:r w:rsidRPr="00664FBF">
              <w:rPr>
                <w:rFonts w:ascii="GHEA Grapalat" w:hAnsi="GHEA Grapalat"/>
                <w:sz w:val="24"/>
                <w:szCs w:val="24"/>
              </w:rPr>
              <w:t>Птица / Куриная грудка /</w:t>
            </w:r>
          </w:p>
        </w:tc>
      </w:tr>
      <w:tr w:rsidR="00760B37" w:rsidRPr="00664FBF"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664FBF" w:rsidRDefault="00760B37" w:rsidP="00760B37">
            <w:pPr>
              <w:pStyle w:val="BodyTextIndent2"/>
              <w:widowControl w:val="0"/>
              <w:spacing w:after="120"/>
              <w:rPr>
                <w:rFonts w:ascii="GHEA Grapalat" w:hAnsi="GHEA Grapalat"/>
                <w:sz w:val="24"/>
                <w:szCs w:val="24"/>
              </w:rPr>
            </w:pPr>
            <w:r w:rsidRPr="00664FBF">
              <w:rPr>
                <w:rFonts w:ascii="GHEA Grapalat" w:hAnsi="GHEA Grapalat"/>
                <w:sz w:val="24"/>
                <w:szCs w:val="24"/>
              </w:rPr>
              <w:t>8</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664FBF" w:rsidRDefault="00760B37" w:rsidP="00760B37">
            <w:pPr>
              <w:pStyle w:val="BodyTextIndent2"/>
              <w:widowControl w:val="0"/>
              <w:spacing w:after="120"/>
              <w:rPr>
                <w:rFonts w:ascii="GHEA Grapalat" w:hAnsi="GHEA Grapalat"/>
                <w:sz w:val="24"/>
                <w:szCs w:val="24"/>
              </w:rPr>
            </w:pPr>
            <w:r w:rsidRPr="00664FBF">
              <w:rPr>
                <w:rFonts w:ascii="GHEA Grapalat" w:hAnsi="GHEA Grapalat"/>
                <w:sz w:val="24"/>
                <w:szCs w:val="24"/>
              </w:rPr>
              <w:t>Говядина</w:t>
            </w:r>
          </w:p>
        </w:tc>
      </w:tr>
      <w:tr w:rsidR="00760B37" w:rsidRPr="00664FBF"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664FBF" w:rsidRDefault="00760B37" w:rsidP="00760B37">
            <w:pPr>
              <w:pStyle w:val="BodyTextIndent2"/>
              <w:widowControl w:val="0"/>
              <w:spacing w:after="120"/>
              <w:rPr>
                <w:rFonts w:ascii="GHEA Grapalat" w:hAnsi="GHEA Grapalat"/>
                <w:sz w:val="24"/>
                <w:szCs w:val="24"/>
              </w:rPr>
            </w:pPr>
            <w:r w:rsidRPr="00664FBF">
              <w:rPr>
                <w:rFonts w:ascii="GHEA Grapalat" w:hAnsi="GHEA Grapalat"/>
                <w:sz w:val="24"/>
                <w:szCs w:val="24"/>
              </w:rPr>
              <w:t>9</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664FBF" w:rsidRDefault="00760B37" w:rsidP="00760B37">
            <w:pPr>
              <w:pStyle w:val="BodyTextIndent2"/>
              <w:widowControl w:val="0"/>
              <w:spacing w:after="120"/>
              <w:rPr>
                <w:rFonts w:ascii="GHEA Grapalat" w:hAnsi="GHEA Grapalat"/>
                <w:sz w:val="24"/>
                <w:szCs w:val="24"/>
              </w:rPr>
            </w:pPr>
            <w:r w:rsidRPr="00664FBF">
              <w:rPr>
                <w:rFonts w:ascii="GHEA Grapalat" w:hAnsi="GHEA Grapalat"/>
                <w:sz w:val="24"/>
                <w:szCs w:val="24"/>
              </w:rPr>
              <w:t>Свекла /с 1 января по 1 июня/</w:t>
            </w:r>
          </w:p>
        </w:tc>
      </w:tr>
      <w:tr w:rsidR="00836983" w:rsidRPr="00664FBF"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836983" w:rsidRPr="00664FBF" w:rsidRDefault="00836983" w:rsidP="00CE4B16">
            <w:pPr>
              <w:pStyle w:val="BodyTextIndent2"/>
              <w:widowControl w:val="0"/>
              <w:spacing w:after="120"/>
              <w:rPr>
                <w:rFonts w:ascii="GHEA Grapalat" w:hAnsi="GHEA Grapalat"/>
                <w:sz w:val="24"/>
                <w:szCs w:val="24"/>
              </w:rPr>
            </w:pPr>
            <w:r w:rsidRPr="00664FBF">
              <w:rPr>
                <w:rFonts w:ascii="GHEA Grapalat" w:hAnsi="GHEA Grapalat"/>
                <w:sz w:val="24"/>
                <w:szCs w:val="24"/>
              </w:rPr>
              <w:t>10</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836983" w:rsidRPr="00664FBF" w:rsidRDefault="00836983" w:rsidP="00760B37">
            <w:pPr>
              <w:pStyle w:val="BodyTextIndent2"/>
              <w:widowControl w:val="0"/>
              <w:spacing w:after="120"/>
              <w:rPr>
                <w:rFonts w:ascii="GHEA Grapalat" w:hAnsi="GHEA Grapalat"/>
                <w:sz w:val="24"/>
                <w:szCs w:val="24"/>
              </w:rPr>
            </w:pPr>
            <w:r w:rsidRPr="00664FBF">
              <w:rPr>
                <w:rFonts w:ascii="GHEA Grapalat" w:hAnsi="GHEA Grapalat"/>
                <w:sz w:val="24"/>
                <w:szCs w:val="24"/>
              </w:rPr>
              <w:t>Чай</w:t>
            </w:r>
          </w:p>
        </w:tc>
      </w:tr>
      <w:tr w:rsidR="00836983" w:rsidRPr="00664FBF"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836983" w:rsidRPr="00664FBF" w:rsidRDefault="00836983" w:rsidP="00CE4B16">
            <w:pPr>
              <w:pStyle w:val="BodyTextIndent2"/>
              <w:widowControl w:val="0"/>
              <w:spacing w:after="120"/>
              <w:rPr>
                <w:rFonts w:ascii="GHEA Grapalat" w:hAnsi="GHEA Grapalat"/>
                <w:sz w:val="24"/>
                <w:szCs w:val="24"/>
              </w:rPr>
            </w:pPr>
            <w:r w:rsidRPr="00664FBF">
              <w:rPr>
                <w:rFonts w:ascii="GHEA Grapalat" w:hAnsi="GHEA Grapalat"/>
                <w:sz w:val="24"/>
                <w:szCs w:val="24"/>
              </w:rPr>
              <w:t>11</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836983" w:rsidRPr="00664FBF" w:rsidRDefault="00836983" w:rsidP="00760B37">
            <w:pPr>
              <w:pStyle w:val="BodyTextIndent2"/>
              <w:widowControl w:val="0"/>
              <w:spacing w:after="120"/>
              <w:rPr>
                <w:rFonts w:ascii="GHEA Grapalat" w:hAnsi="GHEA Grapalat"/>
                <w:sz w:val="24"/>
                <w:szCs w:val="24"/>
              </w:rPr>
            </w:pPr>
            <w:r w:rsidRPr="00664FBF">
              <w:rPr>
                <w:rFonts w:ascii="GHEA Grapalat" w:hAnsi="GHEA Grapalat"/>
                <w:sz w:val="24"/>
                <w:szCs w:val="24"/>
              </w:rPr>
              <w:t>Изюм</w:t>
            </w:r>
          </w:p>
        </w:tc>
      </w:tr>
      <w:tr w:rsidR="00836983" w:rsidRPr="00664FBF"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836983" w:rsidRPr="00664FBF" w:rsidRDefault="00836983" w:rsidP="00CE4B16">
            <w:pPr>
              <w:pStyle w:val="BodyTextIndent2"/>
              <w:widowControl w:val="0"/>
              <w:spacing w:after="120"/>
              <w:rPr>
                <w:rFonts w:ascii="GHEA Grapalat" w:hAnsi="GHEA Grapalat"/>
                <w:sz w:val="24"/>
                <w:szCs w:val="24"/>
              </w:rPr>
            </w:pPr>
            <w:r w:rsidRPr="00664FBF">
              <w:rPr>
                <w:rFonts w:ascii="GHEA Grapalat" w:hAnsi="GHEA Grapalat"/>
                <w:sz w:val="24"/>
                <w:szCs w:val="24"/>
              </w:rPr>
              <w:t>12</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836983" w:rsidRPr="00664FBF" w:rsidRDefault="00836983" w:rsidP="00760B37">
            <w:pPr>
              <w:pStyle w:val="BodyTextIndent2"/>
              <w:widowControl w:val="0"/>
              <w:spacing w:after="120"/>
              <w:rPr>
                <w:rFonts w:ascii="GHEA Grapalat" w:hAnsi="GHEA Grapalat"/>
                <w:sz w:val="24"/>
                <w:szCs w:val="24"/>
              </w:rPr>
            </w:pPr>
            <w:r w:rsidRPr="00664FBF">
              <w:rPr>
                <w:rFonts w:ascii="GHEA Grapalat" w:hAnsi="GHEA Grapalat"/>
                <w:sz w:val="24"/>
                <w:szCs w:val="24"/>
              </w:rPr>
              <w:t>Капуста /с 1 января по 1 июня/</w:t>
            </w:r>
          </w:p>
        </w:tc>
      </w:tr>
      <w:tr w:rsidR="00836983" w:rsidRPr="00664FBF"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836983" w:rsidRPr="00664FBF" w:rsidRDefault="00836983" w:rsidP="00CE4B16">
            <w:pPr>
              <w:pStyle w:val="BodyTextIndent2"/>
              <w:widowControl w:val="0"/>
              <w:spacing w:after="120"/>
              <w:rPr>
                <w:rFonts w:ascii="GHEA Grapalat" w:hAnsi="GHEA Grapalat"/>
                <w:sz w:val="24"/>
                <w:szCs w:val="24"/>
              </w:rPr>
            </w:pPr>
            <w:r w:rsidRPr="00664FBF">
              <w:rPr>
                <w:rFonts w:ascii="GHEA Grapalat" w:hAnsi="GHEA Grapalat"/>
                <w:sz w:val="24"/>
                <w:szCs w:val="24"/>
              </w:rPr>
              <w:t>13</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836983" w:rsidRPr="00664FBF" w:rsidRDefault="00836983" w:rsidP="00760B37">
            <w:pPr>
              <w:pStyle w:val="BodyTextIndent2"/>
              <w:widowControl w:val="0"/>
              <w:spacing w:after="120"/>
              <w:rPr>
                <w:rFonts w:ascii="GHEA Grapalat" w:hAnsi="GHEA Grapalat"/>
                <w:sz w:val="24"/>
                <w:szCs w:val="24"/>
              </w:rPr>
            </w:pPr>
            <w:r w:rsidRPr="00664FBF">
              <w:rPr>
                <w:rFonts w:ascii="GHEA Grapalat" w:hAnsi="GHEA Grapalat"/>
                <w:sz w:val="24"/>
                <w:szCs w:val="24"/>
              </w:rPr>
              <w:t>Лук</w:t>
            </w:r>
          </w:p>
        </w:tc>
      </w:tr>
      <w:tr w:rsidR="00836983" w:rsidRPr="00664FBF"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836983" w:rsidRPr="00664FBF" w:rsidRDefault="00836983" w:rsidP="00CE4B16">
            <w:pPr>
              <w:pStyle w:val="BodyTextIndent2"/>
              <w:widowControl w:val="0"/>
              <w:spacing w:after="120"/>
              <w:rPr>
                <w:rFonts w:ascii="GHEA Grapalat" w:hAnsi="GHEA Grapalat"/>
                <w:sz w:val="24"/>
                <w:szCs w:val="24"/>
              </w:rPr>
            </w:pPr>
            <w:r w:rsidRPr="00664FBF">
              <w:rPr>
                <w:rFonts w:ascii="GHEA Grapalat" w:hAnsi="GHEA Grapalat"/>
                <w:sz w:val="24"/>
                <w:szCs w:val="24"/>
              </w:rPr>
              <w:t>14</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836983" w:rsidRPr="00664FBF" w:rsidRDefault="00836983" w:rsidP="00760B37">
            <w:pPr>
              <w:pStyle w:val="BodyTextIndent2"/>
              <w:widowControl w:val="0"/>
              <w:spacing w:after="120"/>
              <w:rPr>
                <w:rFonts w:ascii="GHEA Grapalat" w:hAnsi="GHEA Grapalat"/>
                <w:sz w:val="24"/>
                <w:szCs w:val="24"/>
                <w:lang w:val="en-US"/>
              </w:rPr>
            </w:pPr>
            <w:r w:rsidRPr="00664FBF">
              <w:rPr>
                <w:rFonts w:ascii="GHEA Grapalat" w:hAnsi="GHEA Grapalat"/>
                <w:sz w:val="24"/>
                <w:szCs w:val="24"/>
              </w:rPr>
              <w:t>Овсянка</w:t>
            </w:r>
            <w:r w:rsidRPr="00664FBF">
              <w:rPr>
                <w:rFonts w:ascii="GHEA Grapalat" w:hAnsi="GHEA Grapalat"/>
                <w:sz w:val="24"/>
                <w:szCs w:val="24"/>
                <w:lang w:val="en-US"/>
              </w:rPr>
              <w:t xml:space="preserve"> </w:t>
            </w:r>
          </w:p>
        </w:tc>
      </w:tr>
      <w:tr w:rsidR="00836983" w:rsidRPr="00664FBF"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836983" w:rsidRPr="00664FBF" w:rsidRDefault="00836983" w:rsidP="00CE4B16">
            <w:pPr>
              <w:pStyle w:val="BodyTextIndent2"/>
              <w:widowControl w:val="0"/>
              <w:spacing w:after="120"/>
              <w:rPr>
                <w:rFonts w:ascii="GHEA Grapalat" w:hAnsi="GHEA Grapalat"/>
                <w:sz w:val="24"/>
                <w:szCs w:val="24"/>
              </w:rPr>
            </w:pPr>
            <w:r w:rsidRPr="00664FBF">
              <w:rPr>
                <w:rFonts w:ascii="GHEA Grapalat" w:hAnsi="GHEA Grapalat"/>
                <w:sz w:val="24"/>
                <w:szCs w:val="24"/>
              </w:rPr>
              <w:t>15</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836983" w:rsidRPr="00664FBF" w:rsidRDefault="00836983" w:rsidP="00760B37">
            <w:pPr>
              <w:pStyle w:val="BodyTextIndent2"/>
              <w:widowControl w:val="0"/>
              <w:spacing w:after="120"/>
              <w:rPr>
                <w:rFonts w:ascii="GHEA Grapalat" w:hAnsi="GHEA Grapalat"/>
                <w:sz w:val="24"/>
                <w:szCs w:val="24"/>
              </w:rPr>
            </w:pPr>
            <w:r w:rsidRPr="00664FBF">
              <w:rPr>
                <w:rFonts w:ascii="GHEA Grapalat" w:hAnsi="GHEA Grapalat"/>
                <w:sz w:val="24"/>
                <w:szCs w:val="24"/>
              </w:rPr>
              <w:t>яблоки</w:t>
            </w:r>
          </w:p>
        </w:tc>
      </w:tr>
      <w:tr w:rsidR="00836983" w:rsidRPr="00664FBF"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836983" w:rsidRPr="00664FBF" w:rsidRDefault="00836983" w:rsidP="00CE4B16">
            <w:pPr>
              <w:pStyle w:val="BodyTextIndent2"/>
              <w:widowControl w:val="0"/>
              <w:spacing w:after="120"/>
              <w:rPr>
                <w:rFonts w:ascii="GHEA Grapalat" w:hAnsi="GHEA Grapalat"/>
                <w:sz w:val="24"/>
                <w:szCs w:val="24"/>
              </w:rPr>
            </w:pPr>
            <w:r w:rsidRPr="00664FBF">
              <w:rPr>
                <w:rFonts w:ascii="GHEA Grapalat" w:hAnsi="GHEA Grapalat"/>
                <w:sz w:val="24"/>
                <w:szCs w:val="24"/>
              </w:rPr>
              <w:t>16</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836983" w:rsidRPr="00664FBF" w:rsidRDefault="00836983" w:rsidP="00760B37">
            <w:pPr>
              <w:pStyle w:val="BodyTextIndent2"/>
              <w:widowControl w:val="0"/>
              <w:spacing w:after="120"/>
              <w:rPr>
                <w:rFonts w:ascii="GHEA Grapalat" w:hAnsi="GHEA Grapalat"/>
                <w:sz w:val="24"/>
                <w:szCs w:val="24"/>
              </w:rPr>
            </w:pPr>
            <w:r w:rsidRPr="00664FBF">
              <w:rPr>
                <w:rFonts w:ascii="GHEA Grapalat" w:hAnsi="GHEA Grapalat"/>
                <w:sz w:val="24"/>
                <w:szCs w:val="24"/>
              </w:rPr>
              <w:t>Молоко</w:t>
            </w:r>
          </w:p>
        </w:tc>
      </w:tr>
      <w:tr w:rsidR="00836983" w:rsidRPr="00664FBF"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836983" w:rsidRPr="00664FBF" w:rsidRDefault="00836983" w:rsidP="00CE4B16">
            <w:pPr>
              <w:pStyle w:val="BodyTextIndent2"/>
              <w:widowControl w:val="0"/>
              <w:spacing w:after="120"/>
              <w:rPr>
                <w:rFonts w:ascii="GHEA Grapalat" w:hAnsi="GHEA Grapalat"/>
                <w:sz w:val="24"/>
                <w:szCs w:val="24"/>
              </w:rPr>
            </w:pPr>
            <w:r w:rsidRPr="00664FBF">
              <w:rPr>
                <w:rFonts w:ascii="GHEA Grapalat" w:hAnsi="GHEA Grapalat"/>
                <w:sz w:val="24"/>
                <w:szCs w:val="24"/>
              </w:rPr>
              <w:t>17</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836983" w:rsidRPr="00664FBF" w:rsidRDefault="00836983" w:rsidP="00760B37">
            <w:pPr>
              <w:pStyle w:val="BodyTextIndent2"/>
              <w:widowControl w:val="0"/>
              <w:spacing w:after="120"/>
              <w:rPr>
                <w:rFonts w:ascii="GHEA Grapalat" w:hAnsi="GHEA Grapalat"/>
                <w:sz w:val="24"/>
                <w:szCs w:val="24"/>
              </w:rPr>
            </w:pPr>
            <w:r w:rsidRPr="00664FBF">
              <w:rPr>
                <w:rFonts w:ascii="GHEA Grapalat" w:hAnsi="GHEA Grapalat"/>
                <w:sz w:val="24"/>
                <w:szCs w:val="24"/>
              </w:rPr>
              <w:t>Куриные яйца</w:t>
            </w:r>
          </w:p>
        </w:tc>
      </w:tr>
      <w:tr w:rsidR="00836983" w:rsidRPr="00664FBF"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836983" w:rsidRPr="00664FBF" w:rsidRDefault="00836983" w:rsidP="00CE4B16">
            <w:pPr>
              <w:pStyle w:val="BodyTextIndent2"/>
              <w:widowControl w:val="0"/>
              <w:spacing w:after="120"/>
              <w:rPr>
                <w:rFonts w:ascii="GHEA Grapalat" w:hAnsi="GHEA Grapalat"/>
                <w:sz w:val="24"/>
                <w:szCs w:val="24"/>
              </w:rPr>
            </w:pPr>
            <w:r w:rsidRPr="00664FBF">
              <w:rPr>
                <w:rFonts w:ascii="GHEA Grapalat" w:hAnsi="GHEA Grapalat"/>
                <w:sz w:val="24"/>
                <w:szCs w:val="24"/>
              </w:rPr>
              <w:lastRenderedPageBreak/>
              <w:t>18</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836983" w:rsidRPr="00664FBF" w:rsidRDefault="00836983" w:rsidP="00760B37">
            <w:pPr>
              <w:pStyle w:val="BodyTextIndent2"/>
              <w:widowControl w:val="0"/>
              <w:spacing w:after="120"/>
              <w:rPr>
                <w:rFonts w:ascii="GHEA Grapalat" w:hAnsi="GHEA Grapalat"/>
                <w:sz w:val="24"/>
                <w:szCs w:val="24"/>
              </w:rPr>
            </w:pPr>
            <w:r w:rsidRPr="00664FBF">
              <w:rPr>
                <w:rFonts w:ascii="GHEA Grapalat" w:hAnsi="GHEA Grapalat"/>
                <w:sz w:val="24"/>
                <w:szCs w:val="24"/>
              </w:rPr>
              <w:t>творог</w:t>
            </w:r>
          </w:p>
        </w:tc>
      </w:tr>
      <w:tr w:rsidR="00836983" w:rsidRPr="00664FBF"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836983" w:rsidRPr="00664FBF" w:rsidRDefault="00836983" w:rsidP="00CE4B16">
            <w:pPr>
              <w:pStyle w:val="BodyTextIndent2"/>
              <w:widowControl w:val="0"/>
              <w:spacing w:after="120"/>
              <w:rPr>
                <w:rFonts w:ascii="GHEA Grapalat" w:hAnsi="GHEA Grapalat"/>
                <w:sz w:val="24"/>
                <w:szCs w:val="24"/>
              </w:rPr>
            </w:pPr>
            <w:r w:rsidRPr="00664FBF">
              <w:rPr>
                <w:rFonts w:ascii="GHEA Grapalat" w:hAnsi="GHEA Grapalat"/>
                <w:sz w:val="24"/>
                <w:szCs w:val="24"/>
                <w:lang w:val="en-US"/>
              </w:rPr>
              <w:t>19</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836983" w:rsidRPr="00664FBF" w:rsidRDefault="00836983" w:rsidP="00760B37">
            <w:pPr>
              <w:pStyle w:val="BodyTextIndent2"/>
              <w:widowControl w:val="0"/>
              <w:spacing w:after="120"/>
              <w:rPr>
                <w:rFonts w:ascii="GHEA Grapalat" w:hAnsi="GHEA Grapalat"/>
                <w:sz w:val="24"/>
                <w:szCs w:val="24"/>
              </w:rPr>
            </w:pPr>
            <w:r w:rsidRPr="00664FBF">
              <w:rPr>
                <w:rFonts w:ascii="GHEA Grapalat" w:hAnsi="GHEA Grapalat"/>
                <w:sz w:val="24"/>
                <w:szCs w:val="24"/>
              </w:rPr>
              <w:t>Йогурт 3</w:t>
            </w:r>
          </w:p>
        </w:tc>
      </w:tr>
    </w:tbl>
    <w:p w:rsidR="00096865" w:rsidRPr="00664FBF" w:rsidRDefault="00816505" w:rsidP="00B46D58">
      <w:pPr>
        <w:pStyle w:val="BodyTextIndent2"/>
        <w:widowControl w:val="0"/>
        <w:spacing w:after="160" w:line="240" w:lineRule="auto"/>
        <w:ind w:firstLine="567"/>
        <w:rPr>
          <w:rFonts w:ascii="GHEA Grapalat" w:hAnsi="GHEA Grapalat"/>
          <w:sz w:val="24"/>
          <w:szCs w:val="24"/>
        </w:rPr>
      </w:pPr>
      <w:r w:rsidRPr="00664FBF">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664FBF">
        <w:rPr>
          <w:rFonts w:ascii="GHEA Grapalat" w:hAnsi="GHEA Grapalat"/>
          <w:sz w:val="24"/>
          <w:szCs w:val="24"/>
        </w:rPr>
        <w:t xml:space="preserve">6 </w:t>
      </w:r>
      <w:r w:rsidRPr="00664FBF">
        <w:rPr>
          <w:rFonts w:ascii="GHEA Grapalat" w:hAnsi="GHEA Grapalat"/>
          <w:sz w:val="24"/>
          <w:szCs w:val="24"/>
        </w:rPr>
        <w:t>к настоящему Приглашению.</w:t>
      </w:r>
    </w:p>
    <w:p w:rsidR="000B2CFA" w:rsidRPr="00664FBF" w:rsidRDefault="000B2CFA" w:rsidP="00B46D58">
      <w:pPr>
        <w:pStyle w:val="BodyTextIndent2"/>
        <w:widowControl w:val="0"/>
        <w:spacing w:after="160" w:line="240" w:lineRule="auto"/>
        <w:ind w:firstLine="567"/>
        <w:rPr>
          <w:rFonts w:ascii="GHEA Grapalat" w:hAnsi="GHEA Grapalat"/>
          <w:sz w:val="24"/>
          <w:szCs w:val="24"/>
        </w:rPr>
      </w:pPr>
    </w:p>
    <w:p w:rsidR="00096865" w:rsidRPr="00664FBF" w:rsidRDefault="00096865" w:rsidP="00B46D58">
      <w:pPr>
        <w:widowControl w:val="0"/>
        <w:spacing w:after="160"/>
        <w:ind w:firstLine="567"/>
        <w:jc w:val="center"/>
        <w:rPr>
          <w:rFonts w:ascii="GHEA Grapalat" w:hAnsi="GHEA Grapalat" w:cs="Sylfaen"/>
          <w:i/>
        </w:rPr>
      </w:pPr>
    </w:p>
    <w:p w:rsidR="00096865" w:rsidRPr="00664FBF" w:rsidRDefault="00693101" w:rsidP="00B46D58">
      <w:pPr>
        <w:widowControl w:val="0"/>
        <w:spacing w:after="160"/>
        <w:jc w:val="center"/>
        <w:rPr>
          <w:rFonts w:ascii="GHEA Grapalat" w:hAnsi="GHEA Grapalat"/>
          <w:b/>
        </w:rPr>
      </w:pPr>
      <w:r w:rsidRPr="00664FBF">
        <w:rPr>
          <w:rFonts w:ascii="GHEA Grapalat" w:hAnsi="GHEA Grapalat"/>
          <w:b/>
        </w:rPr>
        <w:t>2.</w:t>
      </w:r>
      <w:r w:rsidR="002B32D6" w:rsidRPr="00664FBF">
        <w:rPr>
          <w:rFonts w:ascii="GHEA Grapalat" w:hAnsi="GHEA Grapalat"/>
          <w:b/>
        </w:rPr>
        <w:t xml:space="preserve"> ТРЕБОВАНИЯ К ПРАВУ УЧАСТНИКА НА УЧАСТИЕ, </w:t>
      </w:r>
      <w:r w:rsidRPr="00664FBF">
        <w:rPr>
          <w:rFonts w:ascii="GHEA Grapalat" w:hAnsi="GHEA Grapalat"/>
          <w:b/>
        </w:rPr>
        <w:br/>
      </w:r>
      <w:r w:rsidR="002B32D6" w:rsidRPr="00664FBF">
        <w:rPr>
          <w:rFonts w:ascii="GHEA Grapalat" w:hAnsi="GHEA Grapalat"/>
          <w:b/>
        </w:rPr>
        <w:t xml:space="preserve">КВАЛИФИКАЦИОННЫЕ КРИТЕРИИ И ПОРЯДОК ИХ ОЦЕНКИ </w:t>
      </w:r>
    </w:p>
    <w:p w:rsidR="00753E6E" w:rsidRPr="00664FBF" w:rsidRDefault="00096865" w:rsidP="00B46D58">
      <w:pPr>
        <w:widowControl w:val="0"/>
        <w:tabs>
          <w:tab w:val="left" w:pos="1134"/>
        </w:tabs>
        <w:spacing w:after="160"/>
        <w:ind w:firstLine="567"/>
        <w:jc w:val="both"/>
        <w:rPr>
          <w:rFonts w:ascii="GHEA Grapalat" w:hAnsi="GHEA Grapalat" w:cs="Arial Armenian"/>
        </w:rPr>
      </w:pPr>
      <w:r w:rsidRPr="00664FBF">
        <w:rPr>
          <w:rFonts w:ascii="GHEA Grapalat" w:hAnsi="GHEA Grapalat"/>
        </w:rPr>
        <w:t>2.1</w:t>
      </w:r>
      <w:r w:rsidR="008E6E51" w:rsidRPr="00664FBF">
        <w:rPr>
          <w:rFonts w:ascii="GHEA Grapalat" w:hAnsi="GHEA Grapalat"/>
        </w:rPr>
        <w:t>.</w:t>
      </w:r>
      <w:r w:rsidR="00693101" w:rsidRPr="00664FBF">
        <w:rPr>
          <w:rFonts w:ascii="GHEA Grapalat" w:hAnsi="GHEA Grapalat"/>
        </w:rPr>
        <w:tab/>
      </w:r>
      <w:r w:rsidRPr="00664FBF">
        <w:rPr>
          <w:rFonts w:ascii="GHEA Grapalat" w:hAnsi="GHEA Grapalat"/>
        </w:rPr>
        <w:t>В настоящей процедуре не имеют права участвовать лица:</w:t>
      </w:r>
    </w:p>
    <w:p w:rsidR="00753E6E" w:rsidRPr="00664FBF" w:rsidRDefault="00753E6E" w:rsidP="00B46D58">
      <w:pPr>
        <w:widowControl w:val="0"/>
        <w:tabs>
          <w:tab w:val="left" w:pos="1134"/>
        </w:tabs>
        <w:spacing w:after="160"/>
        <w:ind w:firstLine="567"/>
        <w:jc w:val="both"/>
        <w:rPr>
          <w:rFonts w:ascii="GHEA Grapalat" w:hAnsi="GHEA Grapalat"/>
        </w:rPr>
      </w:pPr>
      <w:r w:rsidRPr="00664FBF">
        <w:rPr>
          <w:rFonts w:ascii="GHEA Grapalat" w:hAnsi="GHEA Grapalat"/>
        </w:rPr>
        <w:t>1)</w:t>
      </w:r>
      <w:r w:rsidR="00693101" w:rsidRPr="00664FBF">
        <w:rPr>
          <w:rFonts w:ascii="GHEA Grapalat" w:hAnsi="GHEA Grapalat"/>
        </w:rPr>
        <w:tab/>
      </w:r>
      <w:r w:rsidRPr="00664FBF">
        <w:rPr>
          <w:rFonts w:ascii="GHEA Grapalat" w:hAnsi="GHEA Grapalat"/>
        </w:rPr>
        <w:t xml:space="preserve">которые на день подачи заявки в судебном порядке признаны банкротом; </w:t>
      </w:r>
    </w:p>
    <w:p w:rsidR="00753E6E" w:rsidRPr="00664FBF" w:rsidRDefault="00753E6E" w:rsidP="00B46D58">
      <w:pPr>
        <w:widowControl w:val="0"/>
        <w:tabs>
          <w:tab w:val="left" w:pos="1134"/>
          <w:tab w:val="left" w:pos="7200"/>
        </w:tabs>
        <w:spacing w:after="160"/>
        <w:ind w:firstLine="567"/>
        <w:jc w:val="both"/>
        <w:rPr>
          <w:rFonts w:ascii="GHEA Grapalat" w:hAnsi="GHEA Grapalat"/>
        </w:rPr>
      </w:pPr>
      <w:r w:rsidRPr="00664FBF">
        <w:rPr>
          <w:rFonts w:ascii="GHEA Grapalat" w:hAnsi="GHEA Grapalat"/>
        </w:rPr>
        <w:t>2)</w:t>
      </w:r>
      <w:r w:rsidR="00E1385B" w:rsidRPr="00664FBF">
        <w:rPr>
          <w:rFonts w:ascii="GHEA Grapalat" w:hAnsi="GHEA Grapalat"/>
        </w:rPr>
        <w:tab/>
      </w:r>
      <w:r w:rsidRPr="00664FBF">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664FBF" w:rsidRDefault="00753E6E" w:rsidP="00B46D58">
      <w:pPr>
        <w:widowControl w:val="0"/>
        <w:tabs>
          <w:tab w:val="left" w:pos="1134"/>
        </w:tabs>
        <w:spacing w:after="160"/>
        <w:ind w:firstLine="567"/>
        <w:jc w:val="both"/>
        <w:rPr>
          <w:rFonts w:ascii="GHEA Grapalat" w:hAnsi="GHEA Grapalat"/>
        </w:rPr>
      </w:pPr>
      <w:r w:rsidRPr="00664FBF">
        <w:rPr>
          <w:rFonts w:ascii="GHEA Grapalat" w:hAnsi="GHEA Grapalat"/>
        </w:rPr>
        <w:t>3)</w:t>
      </w:r>
      <w:r w:rsidR="00E1385B" w:rsidRPr="00664FBF">
        <w:rPr>
          <w:rFonts w:ascii="GHEA Grapalat" w:hAnsi="GHEA Grapalat"/>
        </w:rPr>
        <w:tab/>
      </w:r>
      <w:r w:rsidRPr="00664FBF">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sidRPr="00664FBF">
        <w:rPr>
          <w:rFonts w:ascii="Courier New" w:hAnsi="Courier New" w:cs="Courier New"/>
          <w:lang w:val="en-US"/>
        </w:rPr>
        <w:t> </w:t>
      </w:r>
      <w:r w:rsidRPr="00664FBF">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664FBF">
        <w:rPr>
          <w:rFonts w:ascii="Courier New" w:hAnsi="Courier New" w:cs="Courier New"/>
          <w:lang w:val="en-US"/>
        </w:rPr>
        <w:t> </w:t>
      </w:r>
      <w:r w:rsidRPr="00664FBF">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664FBF">
        <w:rPr>
          <w:rFonts w:ascii="GHEA Grapalat" w:hAnsi="GHEA Grapalat"/>
        </w:rPr>
        <w:t>гашена;</w:t>
      </w:r>
    </w:p>
    <w:p w:rsidR="00753E6E" w:rsidRPr="00664FBF" w:rsidRDefault="00753E6E" w:rsidP="00B46D58">
      <w:pPr>
        <w:widowControl w:val="0"/>
        <w:tabs>
          <w:tab w:val="left" w:pos="1134"/>
        </w:tabs>
        <w:spacing w:after="160"/>
        <w:ind w:firstLine="567"/>
        <w:jc w:val="both"/>
        <w:rPr>
          <w:rFonts w:ascii="GHEA Grapalat" w:hAnsi="GHEA Grapalat"/>
        </w:rPr>
      </w:pPr>
      <w:r w:rsidRPr="00664FBF">
        <w:rPr>
          <w:rFonts w:ascii="GHEA Grapalat" w:hAnsi="GHEA Grapalat"/>
        </w:rPr>
        <w:t>4)</w:t>
      </w:r>
      <w:r w:rsidR="00E1385B" w:rsidRPr="00664FBF">
        <w:rPr>
          <w:rFonts w:ascii="GHEA Grapalat" w:hAnsi="GHEA Grapalat"/>
        </w:rPr>
        <w:tab/>
      </w:r>
      <w:r w:rsidRPr="00664FBF">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664FBF" w:rsidRDefault="00753E6E" w:rsidP="00B46D58">
      <w:pPr>
        <w:widowControl w:val="0"/>
        <w:tabs>
          <w:tab w:val="left" w:pos="1134"/>
        </w:tabs>
        <w:spacing w:after="160"/>
        <w:ind w:firstLine="567"/>
        <w:jc w:val="both"/>
        <w:rPr>
          <w:rFonts w:ascii="GHEA Grapalat" w:hAnsi="GHEA Grapalat"/>
        </w:rPr>
      </w:pPr>
      <w:r w:rsidRPr="00664FBF">
        <w:rPr>
          <w:rFonts w:ascii="GHEA Grapalat" w:hAnsi="GHEA Grapalat"/>
        </w:rPr>
        <w:t>5)</w:t>
      </w:r>
      <w:r w:rsidR="00E1385B" w:rsidRPr="00664FBF">
        <w:rPr>
          <w:rFonts w:ascii="GHEA Grapalat" w:hAnsi="GHEA Grapalat"/>
        </w:rPr>
        <w:tab/>
      </w:r>
      <w:r w:rsidRPr="00664FBF">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664FBF">
        <w:rPr>
          <w:rFonts w:ascii="Courier New" w:hAnsi="Courier New" w:cs="Courier New"/>
          <w:lang w:val="en-US"/>
        </w:rPr>
        <w:t> </w:t>
      </w:r>
      <w:r w:rsidRPr="00664FBF">
        <w:rPr>
          <w:rFonts w:ascii="GHEA Grapalat" w:hAnsi="GHEA Grapalat"/>
        </w:rPr>
        <w:t xml:space="preserve">закупках; </w:t>
      </w:r>
    </w:p>
    <w:p w:rsidR="00753E6E" w:rsidRPr="00664FBF" w:rsidRDefault="00753E6E" w:rsidP="00B46D58">
      <w:pPr>
        <w:widowControl w:val="0"/>
        <w:tabs>
          <w:tab w:val="left" w:pos="1134"/>
        </w:tabs>
        <w:spacing w:after="160"/>
        <w:ind w:firstLine="567"/>
        <w:jc w:val="both"/>
        <w:rPr>
          <w:rFonts w:ascii="GHEA Grapalat" w:hAnsi="GHEA Grapalat"/>
        </w:rPr>
      </w:pPr>
      <w:r w:rsidRPr="00664FBF">
        <w:rPr>
          <w:rFonts w:ascii="GHEA Grapalat" w:hAnsi="GHEA Grapalat"/>
        </w:rPr>
        <w:t>6)</w:t>
      </w:r>
      <w:r w:rsidR="00E1385B" w:rsidRPr="00664FBF">
        <w:rPr>
          <w:rFonts w:ascii="GHEA Grapalat" w:hAnsi="GHEA Grapalat"/>
        </w:rPr>
        <w:tab/>
      </w:r>
      <w:r w:rsidRPr="00664FBF">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664FBF" w:rsidRDefault="00990561"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 xml:space="preserve">При этом если участник был включен в предусмотренные подпунктами 5 и 6 </w:t>
      </w:r>
      <w:r w:rsidRPr="00664FBF">
        <w:rPr>
          <w:rFonts w:ascii="GHEA Grapalat" w:hAnsi="GHEA Grapalat"/>
        </w:rPr>
        <w:lastRenderedPageBreak/>
        <w:t>настоящего пункта списки после дня подачи заявки, то данная его заявка не подлежит отклонению.</w:t>
      </w:r>
    </w:p>
    <w:p w:rsidR="00753E6E" w:rsidRPr="00664FBF" w:rsidRDefault="00753E6E"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2.2.</w:t>
      </w:r>
      <w:r w:rsidR="00E1385B" w:rsidRPr="00664FBF">
        <w:rPr>
          <w:rFonts w:ascii="GHEA Grapalat" w:hAnsi="GHEA Grapalat"/>
        </w:rPr>
        <w:tab/>
      </w:r>
      <w:r w:rsidRPr="00664FBF">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664FBF">
        <w:rPr>
          <w:rFonts w:ascii="GHEA Grapalat" w:hAnsi="GHEA Grapalat"/>
        </w:rPr>
        <w:t>1</w:t>
      </w:r>
      <w:r w:rsidRPr="00664FBF">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664FBF" w:rsidRDefault="00BA3554" w:rsidP="00B46D58">
      <w:pPr>
        <w:widowControl w:val="0"/>
        <w:tabs>
          <w:tab w:val="left" w:pos="1134"/>
        </w:tabs>
        <w:spacing w:after="160"/>
        <w:ind w:firstLine="567"/>
        <w:jc w:val="both"/>
        <w:rPr>
          <w:rFonts w:ascii="GHEA Grapalat" w:hAnsi="GHEA Grapalat"/>
        </w:rPr>
      </w:pPr>
      <w:r w:rsidRPr="00664FBF">
        <w:rPr>
          <w:rFonts w:ascii="GHEA Grapalat" w:hAnsi="GHEA Grapalat"/>
        </w:rPr>
        <w:t>2.3</w:t>
      </w:r>
      <w:r w:rsidR="003240F7" w:rsidRPr="00664FBF">
        <w:rPr>
          <w:rFonts w:ascii="GHEA Grapalat" w:hAnsi="GHEA Grapalat"/>
        </w:rPr>
        <w:t>.</w:t>
      </w:r>
      <w:r w:rsidR="00E1385B" w:rsidRPr="00664FBF">
        <w:rPr>
          <w:rFonts w:ascii="GHEA Grapalat" w:hAnsi="GHEA Grapalat"/>
        </w:rPr>
        <w:tab/>
      </w:r>
      <w:r w:rsidRPr="00664FBF">
        <w:rPr>
          <w:rFonts w:ascii="GHEA Grapalat" w:hAnsi="GHEA Grapalat"/>
        </w:rPr>
        <w:t>Запрещается одновременное участие в настоящей процедуре</w:t>
      </w:r>
      <w:r w:rsidR="00F4264D" w:rsidRPr="00664FBF">
        <w:rPr>
          <w:rFonts w:ascii="GHEA Grapalat" w:hAnsi="GHEA Grapalat"/>
        </w:rPr>
        <w:t xml:space="preserve"> (</w:t>
      </w:r>
      <w:r w:rsidR="00DA4643" w:rsidRPr="00664FBF">
        <w:rPr>
          <w:rFonts w:ascii="GHEA Grapalat" w:hAnsi="GHEA Grapalat"/>
        </w:rPr>
        <w:t>на о</w:t>
      </w:r>
      <w:r w:rsidR="00EE7758" w:rsidRPr="00664FBF">
        <w:rPr>
          <w:rFonts w:ascii="GHEA Grapalat" w:hAnsi="GHEA Grapalat"/>
        </w:rPr>
        <w:t>дин и тот же</w:t>
      </w:r>
      <w:r w:rsidR="00DA4643" w:rsidRPr="00664FBF">
        <w:rPr>
          <w:rFonts w:ascii="GHEA Grapalat" w:hAnsi="GHEA Grapalat"/>
        </w:rPr>
        <w:t xml:space="preserve"> лот</w:t>
      </w:r>
      <w:r w:rsidR="00F4264D" w:rsidRPr="00664FBF">
        <w:rPr>
          <w:rFonts w:ascii="GHEA Grapalat" w:hAnsi="GHEA Grapalat"/>
        </w:rPr>
        <w:t>)</w:t>
      </w:r>
      <w:r w:rsidRPr="00664FBF">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664FBF"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664FBF">
        <w:rPr>
          <w:rFonts w:ascii="GHEA Grapalat" w:hAnsi="GHEA Grapalat"/>
        </w:rPr>
        <w:t>По смыслу пункта 119 Порядка:</w:t>
      </w:r>
    </w:p>
    <w:p w:rsidR="00D5674E" w:rsidRPr="00664FB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664FBF">
        <w:rPr>
          <w:rFonts w:ascii="GHEA Grapalat" w:hAnsi="GHEA Grapalat"/>
        </w:rPr>
        <w:t>1)</w:t>
      </w:r>
      <w:r w:rsidR="00E1385B" w:rsidRPr="00664FBF">
        <w:rPr>
          <w:rFonts w:ascii="GHEA Grapalat" w:hAnsi="GHEA Grapalat"/>
        </w:rPr>
        <w:tab/>
      </w:r>
      <w:r w:rsidRPr="00664FBF">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664FBF">
        <w:rPr>
          <w:rFonts w:ascii="GHEA Grapalat" w:hAnsi="GHEA Grapalat"/>
          <w:color w:val="000000"/>
        </w:rPr>
        <w:t xml:space="preserve"> </w:t>
      </w:r>
    </w:p>
    <w:p w:rsidR="00D5674E" w:rsidRPr="00664FB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664FBF">
        <w:rPr>
          <w:rFonts w:ascii="GHEA Grapalat" w:hAnsi="GHEA Grapalat"/>
          <w:color w:val="000000"/>
        </w:rPr>
        <w:t>2)</w:t>
      </w:r>
      <w:r w:rsidR="00E1385B" w:rsidRPr="00664FBF">
        <w:rPr>
          <w:rFonts w:ascii="GHEA Grapalat" w:hAnsi="GHEA Grapalat"/>
          <w:color w:val="000000"/>
        </w:rPr>
        <w:tab/>
      </w:r>
      <w:r w:rsidRPr="00664FBF">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664FB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664FBF">
        <w:rPr>
          <w:rFonts w:ascii="GHEA Grapalat" w:hAnsi="GHEA Grapalat"/>
          <w:color w:val="000000"/>
        </w:rPr>
        <w:t>а.</w:t>
      </w:r>
      <w:r w:rsidR="00E1385B" w:rsidRPr="00664FBF">
        <w:rPr>
          <w:rFonts w:ascii="GHEA Grapalat" w:hAnsi="GHEA Grapalat"/>
          <w:color w:val="000000"/>
        </w:rPr>
        <w:tab/>
      </w:r>
      <w:r w:rsidRPr="00664FBF">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664FB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664FBF">
        <w:rPr>
          <w:rFonts w:ascii="GHEA Grapalat" w:hAnsi="GHEA Grapalat"/>
          <w:color w:val="000000"/>
        </w:rPr>
        <w:t>б.</w:t>
      </w:r>
      <w:r w:rsidR="00E1385B" w:rsidRPr="00664FBF">
        <w:rPr>
          <w:rFonts w:ascii="GHEA Grapalat" w:hAnsi="GHEA Grapalat"/>
          <w:color w:val="000000"/>
        </w:rPr>
        <w:tab/>
      </w:r>
      <w:r w:rsidRPr="00664FBF">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664FB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664FBF">
        <w:rPr>
          <w:rFonts w:ascii="GHEA Grapalat" w:hAnsi="GHEA Grapalat"/>
          <w:color w:val="000000"/>
        </w:rPr>
        <w:t>в.</w:t>
      </w:r>
      <w:r w:rsidR="00E1385B" w:rsidRPr="00664FBF">
        <w:rPr>
          <w:rFonts w:ascii="GHEA Grapalat" w:hAnsi="GHEA Grapalat"/>
          <w:color w:val="000000"/>
        </w:rPr>
        <w:tab/>
      </w:r>
      <w:r w:rsidRPr="00664FBF">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664FB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664FBF">
        <w:rPr>
          <w:rFonts w:ascii="GHEA Grapalat" w:hAnsi="GHEA Grapalat"/>
          <w:color w:val="000000"/>
        </w:rPr>
        <w:t>г.</w:t>
      </w:r>
      <w:r w:rsidR="00E1385B" w:rsidRPr="00664FBF">
        <w:rPr>
          <w:rFonts w:ascii="GHEA Grapalat" w:hAnsi="GHEA Grapalat"/>
          <w:color w:val="000000"/>
        </w:rPr>
        <w:tab/>
      </w:r>
      <w:r w:rsidRPr="00664FBF">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664FB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664FBF">
        <w:rPr>
          <w:rFonts w:ascii="GHEA Grapalat" w:hAnsi="GHEA Grapalat"/>
        </w:rPr>
        <w:t>3)</w:t>
      </w:r>
      <w:r w:rsidR="00E1385B" w:rsidRPr="00664FBF">
        <w:rPr>
          <w:rFonts w:ascii="GHEA Grapalat" w:hAnsi="GHEA Grapalat"/>
        </w:rPr>
        <w:tab/>
      </w:r>
      <w:r w:rsidRPr="00664FBF">
        <w:rPr>
          <w:rFonts w:ascii="GHEA Grapalat" w:hAnsi="GHEA Grapalat"/>
        </w:rPr>
        <w:t xml:space="preserve">участники, не имеющие статуса физического лица, считаются </w:t>
      </w:r>
      <w:r w:rsidRPr="00664FBF">
        <w:rPr>
          <w:rFonts w:ascii="GHEA Grapalat" w:hAnsi="GHEA Grapalat"/>
        </w:rPr>
        <w:lastRenderedPageBreak/>
        <w:t>взаимосвязанными, если:</w:t>
      </w:r>
    </w:p>
    <w:p w:rsidR="00D5674E" w:rsidRPr="00664FB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664FBF">
        <w:rPr>
          <w:rFonts w:ascii="GHEA Grapalat" w:hAnsi="GHEA Grapalat"/>
          <w:color w:val="000000"/>
        </w:rPr>
        <w:t>а.</w:t>
      </w:r>
      <w:r w:rsidR="00E1385B" w:rsidRPr="00664FBF">
        <w:rPr>
          <w:rFonts w:ascii="GHEA Grapalat" w:hAnsi="GHEA Grapalat"/>
          <w:color w:val="000000"/>
        </w:rPr>
        <w:tab/>
      </w:r>
      <w:r w:rsidRPr="00664FBF">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664FBF">
        <w:rPr>
          <w:rFonts w:ascii="Courier New" w:hAnsi="Courier New" w:cs="Courier New"/>
          <w:color w:val="000000"/>
          <w:lang w:val="en-US"/>
        </w:rPr>
        <w:t> </w:t>
      </w:r>
      <w:r w:rsidRPr="00664FBF">
        <w:rPr>
          <w:rFonts w:ascii="GHEA Grapalat" w:hAnsi="GHEA Grapalat"/>
          <w:color w:val="000000"/>
        </w:rPr>
        <w:t>лица;</w:t>
      </w:r>
    </w:p>
    <w:p w:rsidR="00D5674E" w:rsidRPr="00664FB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664FBF">
        <w:rPr>
          <w:rFonts w:ascii="GHEA Grapalat" w:hAnsi="GHEA Grapalat"/>
          <w:color w:val="000000"/>
        </w:rPr>
        <w:t>б.</w:t>
      </w:r>
      <w:r w:rsidR="00E1385B" w:rsidRPr="00664FBF">
        <w:rPr>
          <w:rFonts w:ascii="GHEA Grapalat" w:hAnsi="GHEA Grapalat"/>
          <w:color w:val="000000"/>
        </w:rPr>
        <w:tab/>
      </w:r>
      <w:r w:rsidRPr="00664FBF">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664FBF"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664FBF">
        <w:rPr>
          <w:rFonts w:ascii="GHEA Grapalat" w:hAnsi="GHEA Grapalat"/>
          <w:color w:val="000000"/>
        </w:rPr>
        <w:t>в.</w:t>
      </w:r>
      <w:r w:rsidR="00E1385B" w:rsidRPr="00664FBF">
        <w:rPr>
          <w:rFonts w:ascii="GHEA Grapalat" w:hAnsi="GHEA Grapalat"/>
          <w:color w:val="000000"/>
        </w:rPr>
        <w:tab/>
      </w:r>
      <w:r w:rsidRPr="00664FBF">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664FB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664FBF">
        <w:rPr>
          <w:rFonts w:ascii="GHEA Grapalat" w:hAnsi="GHEA Grapalat"/>
          <w:color w:val="000000"/>
        </w:rPr>
        <w:t>г.</w:t>
      </w:r>
      <w:r w:rsidR="00E1385B" w:rsidRPr="00664FBF">
        <w:rPr>
          <w:rFonts w:ascii="GHEA Grapalat" w:hAnsi="GHEA Grapalat"/>
          <w:color w:val="000000"/>
        </w:rPr>
        <w:tab/>
      </w:r>
      <w:r w:rsidRPr="00664FBF">
        <w:rPr>
          <w:rFonts w:ascii="GHEA Grapalat" w:hAnsi="GHEA Grapalat"/>
          <w:color w:val="000000"/>
        </w:rPr>
        <w:t>они действовали или действуют согласованно, исходя из общих экономических интересов.</w:t>
      </w:r>
    </w:p>
    <w:p w:rsidR="00D5674E" w:rsidRPr="00664FBF" w:rsidRDefault="00D5674E" w:rsidP="00B46D58">
      <w:pPr>
        <w:widowControl w:val="0"/>
        <w:tabs>
          <w:tab w:val="left" w:pos="1134"/>
        </w:tabs>
        <w:spacing w:after="160"/>
        <w:ind w:firstLine="567"/>
        <w:jc w:val="both"/>
        <w:rPr>
          <w:rFonts w:ascii="GHEA Grapalat" w:hAnsi="GHEA Grapalat"/>
          <w:color w:val="000000"/>
        </w:rPr>
      </w:pPr>
      <w:r w:rsidRPr="00664FBF">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664FBF" w:rsidRDefault="00096865" w:rsidP="00B46D58">
      <w:pPr>
        <w:widowControl w:val="0"/>
        <w:tabs>
          <w:tab w:val="left" w:pos="1134"/>
        </w:tabs>
        <w:spacing w:after="160"/>
        <w:ind w:firstLine="567"/>
        <w:jc w:val="both"/>
        <w:rPr>
          <w:rFonts w:ascii="GHEA Grapalat" w:hAnsi="GHEA Grapalat" w:cs="Arial Armenian"/>
        </w:rPr>
      </w:pPr>
      <w:r w:rsidRPr="00664FBF">
        <w:rPr>
          <w:rFonts w:ascii="GHEA Grapalat" w:hAnsi="GHEA Grapalat"/>
        </w:rPr>
        <w:t>2.4</w:t>
      </w:r>
      <w:r w:rsidR="00D13662" w:rsidRPr="00664FBF">
        <w:rPr>
          <w:rFonts w:ascii="GHEA Grapalat" w:hAnsi="GHEA Grapalat"/>
        </w:rPr>
        <w:t>.</w:t>
      </w:r>
      <w:r w:rsidR="00E1385B" w:rsidRPr="00664FBF">
        <w:rPr>
          <w:rFonts w:ascii="GHEA Grapalat" w:hAnsi="GHEA Grapalat"/>
        </w:rPr>
        <w:tab/>
      </w:r>
      <w:r w:rsidRPr="00664FBF">
        <w:rPr>
          <w:rFonts w:ascii="GHEA Grapalat" w:hAnsi="GHEA Grapalat"/>
        </w:rPr>
        <w:t>Участник</w:t>
      </w:r>
      <w:r w:rsidR="000C3F69" w:rsidRPr="00664FBF">
        <w:rPr>
          <w:rFonts w:ascii="GHEA Grapalat" w:hAnsi="GHEA Grapalat"/>
        </w:rPr>
        <w:t>,</w:t>
      </w:r>
      <w:r w:rsidRPr="00664FBF">
        <w:rPr>
          <w:rFonts w:ascii="GHEA Grapalat" w:hAnsi="GHEA Grapalat"/>
        </w:rPr>
        <w:t xml:space="preserve"> </w:t>
      </w:r>
      <w:r w:rsidR="002C1D72" w:rsidRPr="00664FBF">
        <w:rPr>
          <w:rFonts w:ascii="GHEA Grapalat" w:hAnsi="GHEA Grapalat"/>
        </w:rPr>
        <w:t xml:space="preserve">в случае признания </w:t>
      </w:r>
      <w:r w:rsidR="00876D7D" w:rsidRPr="00664FBF">
        <w:rPr>
          <w:rFonts w:ascii="GHEA Grapalat" w:hAnsi="GHEA Grapalat"/>
        </w:rPr>
        <w:t>ото</w:t>
      </w:r>
      <w:r w:rsidR="002C1D72" w:rsidRPr="00664FBF">
        <w:rPr>
          <w:rFonts w:ascii="GHEA Grapalat" w:hAnsi="GHEA Grapalat"/>
        </w:rPr>
        <w:t>бранным участником</w:t>
      </w:r>
      <w:r w:rsidR="000C3F69" w:rsidRPr="00664FBF">
        <w:rPr>
          <w:rFonts w:ascii="GHEA Grapalat" w:hAnsi="GHEA Grapalat"/>
        </w:rPr>
        <w:t>,</w:t>
      </w:r>
      <w:r w:rsidR="002C1D72" w:rsidRPr="00664FBF">
        <w:rPr>
          <w:rFonts w:ascii="GHEA Grapalat" w:hAnsi="GHEA Grapalat"/>
        </w:rPr>
        <w:t xml:space="preserve"> в срок</w:t>
      </w:r>
      <w:r w:rsidR="00BB67B5" w:rsidRPr="00664FBF">
        <w:rPr>
          <w:rFonts w:ascii="GHEA Grapalat" w:hAnsi="GHEA Grapalat"/>
        </w:rPr>
        <w:t>и</w:t>
      </w:r>
      <w:r w:rsidR="002C1D72" w:rsidRPr="00664FBF">
        <w:rPr>
          <w:rFonts w:ascii="GHEA Grapalat" w:hAnsi="GHEA Grapalat"/>
        </w:rPr>
        <w:t xml:space="preserve"> и порядке, установленны</w:t>
      </w:r>
      <w:r w:rsidR="00180D64" w:rsidRPr="00664FBF">
        <w:rPr>
          <w:rFonts w:ascii="GHEA Grapalat" w:hAnsi="GHEA Grapalat"/>
        </w:rPr>
        <w:t>ми</w:t>
      </w:r>
      <w:r w:rsidR="002C1D72" w:rsidRPr="00664FBF">
        <w:rPr>
          <w:rFonts w:ascii="GHEA Grapalat" w:hAnsi="GHEA Grapalat"/>
        </w:rPr>
        <w:t xml:space="preserve"> статьей 35 </w:t>
      </w:r>
      <w:r w:rsidR="00876D7D" w:rsidRPr="00664FBF">
        <w:rPr>
          <w:rFonts w:ascii="GHEA Grapalat" w:hAnsi="GHEA Grapalat"/>
        </w:rPr>
        <w:t>З</w:t>
      </w:r>
      <w:r w:rsidR="002C1D72" w:rsidRPr="00664FBF">
        <w:rPr>
          <w:rFonts w:ascii="GHEA Grapalat" w:hAnsi="GHEA Grapalat"/>
        </w:rPr>
        <w:t xml:space="preserve">акона, </w:t>
      </w:r>
      <w:r w:rsidR="00466F7A" w:rsidRPr="00664FBF">
        <w:rPr>
          <w:rFonts w:ascii="GHEA Grapalat" w:hAnsi="GHEA Grapalat"/>
        </w:rPr>
        <w:t xml:space="preserve">представляет </w:t>
      </w:r>
      <w:r w:rsidR="002C1D72" w:rsidRPr="00664FBF">
        <w:rPr>
          <w:rFonts w:ascii="GHEA Grapalat" w:hAnsi="GHEA Grapalat"/>
        </w:rPr>
        <w:t>обеспеч</w:t>
      </w:r>
      <w:r w:rsidR="00466F7A" w:rsidRPr="00664FBF">
        <w:rPr>
          <w:rFonts w:ascii="GHEA Grapalat" w:hAnsi="GHEA Grapalat"/>
        </w:rPr>
        <w:t>ение</w:t>
      </w:r>
      <w:r w:rsidR="002C1D72" w:rsidRPr="00664FBF">
        <w:rPr>
          <w:rFonts w:ascii="GHEA Grapalat" w:hAnsi="GHEA Grapalat"/>
        </w:rPr>
        <w:t xml:space="preserve"> квалификаци</w:t>
      </w:r>
      <w:r w:rsidR="00466F7A" w:rsidRPr="00664FBF">
        <w:rPr>
          <w:rFonts w:ascii="GHEA Grapalat" w:hAnsi="GHEA Grapalat"/>
        </w:rPr>
        <w:t>и</w:t>
      </w:r>
      <w:r w:rsidR="002C1D72" w:rsidRPr="00664FBF">
        <w:rPr>
          <w:rFonts w:ascii="GHEA Grapalat" w:hAnsi="GHEA Grapalat"/>
        </w:rPr>
        <w:t xml:space="preserve"> в размере </w:t>
      </w:r>
      <w:r w:rsidR="00A425E2" w:rsidRPr="00664FBF">
        <w:rPr>
          <w:rFonts w:ascii="GHEA Grapalat" w:hAnsi="GHEA Grapalat"/>
        </w:rPr>
        <w:t>15 процентов</w:t>
      </w:r>
      <w:r w:rsidR="00A425E2" w:rsidRPr="00664FBF">
        <w:rPr>
          <w:rFonts w:ascii="GHEA Grapalat" w:hAnsi="GHEA Grapalat"/>
          <w:vertAlign w:val="superscript"/>
        </w:rPr>
        <w:t>5,1</w:t>
      </w:r>
      <w:r w:rsidR="00A425E2" w:rsidRPr="00664FBF">
        <w:rPr>
          <w:rFonts w:ascii="GHEA Grapalat" w:hAnsi="GHEA Grapalat"/>
        </w:rPr>
        <w:t xml:space="preserve"> представленного им ценового предложения.</w:t>
      </w:r>
      <w:r w:rsidR="00A425E2" w:rsidRPr="00664FBF">
        <w:t xml:space="preserve"> </w:t>
      </w:r>
      <w:r w:rsidR="00A425E2" w:rsidRPr="00664FBF">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664FBF">
        <w:rPr>
          <w:rFonts w:ascii="GHEA Grapalat" w:hAnsi="GHEA Grapalat"/>
        </w:rPr>
        <w:t>.</w:t>
      </w:r>
    </w:p>
    <w:p w:rsidR="000A6B75" w:rsidRPr="00664FBF"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664FBF">
        <w:rPr>
          <w:rFonts w:ascii="GHEA Grapalat" w:hAnsi="GHEA Grapalat"/>
          <w:sz w:val="24"/>
          <w:szCs w:val="24"/>
        </w:rPr>
        <w:t>2.</w:t>
      </w:r>
      <w:r w:rsidR="00DA4643" w:rsidRPr="00664FBF">
        <w:rPr>
          <w:rFonts w:ascii="GHEA Grapalat" w:hAnsi="GHEA Grapalat"/>
          <w:sz w:val="24"/>
          <w:szCs w:val="24"/>
        </w:rPr>
        <w:t>5</w:t>
      </w:r>
      <w:r w:rsidR="000A15F9" w:rsidRPr="00664FBF">
        <w:rPr>
          <w:rFonts w:ascii="GHEA Grapalat" w:hAnsi="GHEA Grapalat"/>
          <w:sz w:val="24"/>
          <w:szCs w:val="24"/>
        </w:rPr>
        <w:t>.</w:t>
      </w:r>
      <w:r w:rsidR="00F04AA1" w:rsidRPr="00664FBF">
        <w:rPr>
          <w:rFonts w:ascii="GHEA Grapalat" w:hAnsi="GHEA Grapalat"/>
          <w:sz w:val="24"/>
          <w:szCs w:val="24"/>
        </w:rPr>
        <w:tab/>
      </w:r>
      <w:r w:rsidRPr="00664FBF">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664FBF">
        <w:rPr>
          <w:rFonts w:ascii="GHEA Grapalat" w:hAnsi="GHEA Grapalat"/>
          <w:sz w:val="24"/>
          <w:szCs w:val="24"/>
        </w:rPr>
        <w:t xml:space="preserve"> </w:t>
      </w:r>
      <w:r w:rsidR="00C366B6" w:rsidRPr="00664FBF">
        <w:rPr>
          <w:rFonts w:ascii="GHEA Grapalat" w:hAnsi="GHEA Grapalat"/>
        </w:rPr>
        <w:t>(на о</w:t>
      </w:r>
      <w:r w:rsidR="00C366B6" w:rsidRPr="00664FBF">
        <w:rPr>
          <w:rFonts w:ascii="GHEA Grapalat" w:hAnsi="GHEA Grapalat"/>
          <w:sz w:val="24"/>
          <w:szCs w:val="24"/>
        </w:rPr>
        <w:t>дин и тот же</w:t>
      </w:r>
      <w:r w:rsidR="00C366B6" w:rsidRPr="00664FBF">
        <w:rPr>
          <w:rFonts w:ascii="GHEA Grapalat" w:hAnsi="GHEA Grapalat"/>
        </w:rPr>
        <w:t xml:space="preserve"> лот)</w:t>
      </w:r>
      <w:r w:rsidRPr="00664FBF">
        <w:rPr>
          <w:rFonts w:ascii="GHEA Grapalat" w:hAnsi="GHEA Grapalat"/>
          <w:sz w:val="24"/>
          <w:szCs w:val="24"/>
        </w:rPr>
        <w:t xml:space="preserve">. </w:t>
      </w:r>
    </w:p>
    <w:p w:rsidR="009E07EE" w:rsidRPr="00664FBF"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664FBF">
        <w:rPr>
          <w:rFonts w:ascii="GHEA Grapalat" w:hAnsi="GHEA Grapalat"/>
          <w:sz w:val="24"/>
          <w:szCs w:val="24"/>
        </w:rPr>
        <w:lastRenderedPageBreak/>
        <w:t>2.</w:t>
      </w:r>
      <w:r w:rsidR="00C366B6" w:rsidRPr="00664FBF">
        <w:rPr>
          <w:rFonts w:ascii="GHEA Grapalat" w:hAnsi="GHEA Grapalat"/>
          <w:sz w:val="24"/>
          <w:szCs w:val="24"/>
        </w:rPr>
        <w:t>6</w:t>
      </w:r>
      <w:r w:rsidR="000A15F9" w:rsidRPr="00664FBF">
        <w:rPr>
          <w:rFonts w:ascii="GHEA Grapalat" w:hAnsi="GHEA Grapalat"/>
          <w:sz w:val="24"/>
          <w:szCs w:val="24"/>
        </w:rPr>
        <w:t>.</w:t>
      </w:r>
      <w:r w:rsidR="00F04AA1" w:rsidRPr="00664FBF">
        <w:rPr>
          <w:rFonts w:ascii="GHEA Grapalat" w:hAnsi="GHEA Grapalat"/>
          <w:sz w:val="24"/>
          <w:szCs w:val="24"/>
        </w:rPr>
        <w:tab/>
      </w:r>
      <w:r w:rsidRPr="00664FBF">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664FBF" w:rsidRDefault="000A6B75" w:rsidP="00B46D58">
      <w:pPr>
        <w:pStyle w:val="BodyTextIndent2"/>
        <w:widowControl w:val="0"/>
        <w:spacing w:after="160" w:line="240" w:lineRule="auto"/>
        <w:rPr>
          <w:rFonts w:ascii="GHEA Grapalat" w:hAnsi="GHEA Grapalat" w:cs="Sylfaen"/>
          <w:sz w:val="24"/>
          <w:szCs w:val="24"/>
        </w:rPr>
      </w:pPr>
      <w:r w:rsidRPr="00664FBF">
        <w:rPr>
          <w:rFonts w:ascii="GHEA Grapalat" w:hAnsi="GHEA Grapalat"/>
          <w:sz w:val="24"/>
          <w:szCs w:val="24"/>
        </w:rPr>
        <w:t>В подобном случае:</w:t>
      </w:r>
    </w:p>
    <w:p w:rsidR="005A405F" w:rsidRPr="00664FBF"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664FBF">
        <w:rPr>
          <w:rFonts w:ascii="GHEA Grapalat" w:hAnsi="GHEA Grapalat"/>
          <w:sz w:val="24"/>
          <w:szCs w:val="24"/>
        </w:rPr>
        <w:t>1</w:t>
      </w:r>
      <w:r w:rsidR="000A6B75" w:rsidRPr="00664FBF">
        <w:rPr>
          <w:rFonts w:ascii="GHEA Grapalat" w:hAnsi="GHEA Grapalat"/>
          <w:sz w:val="24"/>
          <w:szCs w:val="24"/>
        </w:rPr>
        <w:t>)</w:t>
      </w:r>
      <w:r w:rsidR="00911F57" w:rsidRPr="00664FBF">
        <w:rPr>
          <w:rFonts w:ascii="GHEA Grapalat" w:hAnsi="GHEA Grapalat"/>
          <w:sz w:val="24"/>
          <w:szCs w:val="24"/>
        </w:rPr>
        <w:tab/>
      </w:r>
      <w:r w:rsidR="000A6B75" w:rsidRPr="00664FBF">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664FBF">
        <w:rPr>
          <w:rFonts w:ascii="GHEA Grapalat" w:hAnsi="GHEA Grapalat"/>
          <w:sz w:val="24"/>
          <w:szCs w:val="24"/>
        </w:rPr>
        <w:t xml:space="preserve"> </w:t>
      </w:r>
      <w:r w:rsidR="00796D4A" w:rsidRPr="00664FBF">
        <w:rPr>
          <w:rFonts w:ascii="GHEA Grapalat" w:hAnsi="GHEA Grapalat"/>
        </w:rPr>
        <w:t>(на о</w:t>
      </w:r>
      <w:r w:rsidR="00796D4A" w:rsidRPr="00664FBF">
        <w:rPr>
          <w:rFonts w:ascii="GHEA Grapalat" w:hAnsi="GHEA Grapalat"/>
          <w:sz w:val="24"/>
          <w:szCs w:val="24"/>
        </w:rPr>
        <w:t>дин и тот же</w:t>
      </w:r>
      <w:r w:rsidR="00796D4A" w:rsidRPr="00664FBF">
        <w:rPr>
          <w:rFonts w:ascii="GHEA Grapalat" w:hAnsi="GHEA Grapalat"/>
        </w:rPr>
        <w:t xml:space="preserve"> лот)</w:t>
      </w:r>
      <w:r w:rsidR="000A6B75" w:rsidRPr="00664FBF">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664FBF"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664FBF">
        <w:rPr>
          <w:rFonts w:ascii="GHEA Grapalat" w:hAnsi="GHEA Grapalat"/>
          <w:sz w:val="24"/>
          <w:szCs w:val="24"/>
        </w:rPr>
        <w:t>2</w:t>
      </w:r>
      <w:r w:rsidR="000A6B75" w:rsidRPr="00664FBF">
        <w:rPr>
          <w:rFonts w:ascii="GHEA Grapalat" w:hAnsi="GHEA Grapalat"/>
          <w:sz w:val="24"/>
          <w:szCs w:val="24"/>
        </w:rPr>
        <w:t>)</w:t>
      </w:r>
      <w:r w:rsidR="00911F57" w:rsidRPr="00664FBF">
        <w:rPr>
          <w:rFonts w:ascii="GHEA Grapalat" w:hAnsi="GHEA Grapalat"/>
          <w:sz w:val="24"/>
          <w:szCs w:val="24"/>
        </w:rPr>
        <w:tab/>
      </w:r>
      <w:r w:rsidR="000A6B75" w:rsidRPr="00664FBF">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664FBF" w:rsidRDefault="00ED2352" w:rsidP="00B46D58">
      <w:pPr>
        <w:widowControl w:val="0"/>
        <w:spacing w:after="160"/>
        <w:jc w:val="center"/>
        <w:rPr>
          <w:rFonts w:ascii="GHEA Grapalat" w:hAnsi="GHEA Grapalat" w:cs="Arial"/>
          <w:b/>
        </w:rPr>
      </w:pPr>
      <w:r w:rsidRPr="00664FBF">
        <w:rPr>
          <w:rFonts w:ascii="GHEA Grapalat" w:hAnsi="GHEA Grapalat"/>
          <w:b/>
        </w:rPr>
        <w:t>3.</w:t>
      </w:r>
      <w:r w:rsidR="002B32D6" w:rsidRPr="00664FBF">
        <w:rPr>
          <w:rFonts w:ascii="GHEA Grapalat" w:hAnsi="GHEA Grapalat"/>
          <w:b/>
        </w:rPr>
        <w:t xml:space="preserve"> РАЗЪЯСНЕНИЕ ПРИГЛАШЕНИЯ </w:t>
      </w:r>
      <w:r w:rsidRPr="00664FBF">
        <w:rPr>
          <w:rFonts w:ascii="GHEA Grapalat" w:hAnsi="GHEA Grapalat"/>
          <w:b/>
        </w:rPr>
        <w:br/>
      </w:r>
      <w:r w:rsidR="002B32D6" w:rsidRPr="00664FBF">
        <w:rPr>
          <w:rFonts w:ascii="GHEA Grapalat" w:hAnsi="GHEA Grapalat"/>
          <w:b/>
        </w:rPr>
        <w:t xml:space="preserve">И ПОРЯДОК ВНЕСЕНИЯ ИЗМЕНЕНИЯ В ПРИГЛАШЕНИЕ </w:t>
      </w:r>
    </w:p>
    <w:p w:rsidR="00096865" w:rsidRPr="00664FBF" w:rsidRDefault="00096865" w:rsidP="00760B37">
      <w:pPr>
        <w:widowControl w:val="0"/>
        <w:tabs>
          <w:tab w:val="left" w:pos="1134"/>
        </w:tabs>
        <w:spacing w:after="160"/>
        <w:ind w:firstLine="567"/>
        <w:jc w:val="both"/>
        <w:rPr>
          <w:rFonts w:ascii="GHEA Grapalat" w:hAnsi="GHEA Grapalat"/>
        </w:rPr>
      </w:pPr>
      <w:r w:rsidRPr="00664FBF">
        <w:rPr>
          <w:rFonts w:ascii="GHEA Grapalat" w:hAnsi="GHEA Grapalat"/>
        </w:rPr>
        <w:t>3.1</w:t>
      </w:r>
      <w:r w:rsidR="000A15F9" w:rsidRPr="00664FBF">
        <w:rPr>
          <w:rFonts w:ascii="GHEA Grapalat" w:hAnsi="GHEA Grapalat"/>
        </w:rPr>
        <w:t>.</w:t>
      </w:r>
      <w:r w:rsidR="00ED2352" w:rsidRPr="00664FBF">
        <w:rPr>
          <w:rFonts w:ascii="GHEA Grapalat" w:hAnsi="GHEA Grapalat"/>
        </w:rPr>
        <w:tab/>
      </w:r>
      <w:r w:rsidR="00760B37" w:rsidRPr="00664FBF">
        <w:rPr>
          <w:rFonts w:ascii="GHEA Grapalat" w:hAnsi="GHEA Grapalat"/>
        </w:rPr>
        <w:t>Участник имеет право требовать от комиссии разъяснения приглашения  как минимум за один календарный день до истечения окончательного срока подачи заявок. При этом, разъяснение может  быть потребовано до 17:00 (по ереванскому времени), указанного в настоящем пункте дня. Участник представляет указанный в настоящем пункте запрос посредством его отправки на электронную почту секретаря комиссии. Комиссия предоставляет разъяснение представившему запрос участнику в течение календарного дня, следующего за днем получения запроса, но не позднее чем за 3 часа до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r w:rsidR="00AA7117" w:rsidRPr="00664FBF">
        <w:rPr>
          <w:rFonts w:ascii="GHEA Grapalat" w:hAnsi="GHEA Grapalat"/>
        </w:rPr>
        <w:t xml:space="preserve"> </w:t>
      </w:r>
    </w:p>
    <w:p w:rsidR="00096865" w:rsidRPr="00664FBF" w:rsidRDefault="00096865" w:rsidP="00B46D58">
      <w:pPr>
        <w:widowControl w:val="0"/>
        <w:tabs>
          <w:tab w:val="left" w:pos="1134"/>
        </w:tabs>
        <w:spacing w:after="160"/>
        <w:ind w:firstLine="567"/>
        <w:jc w:val="both"/>
        <w:rPr>
          <w:rFonts w:ascii="GHEA Grapalat" w:hAnsi="GHEA Grapalat"/>
        </w:rPr>
      </w:pPr>
      <w:r w:rsidRPr="00664FBF">
        <w:rPr>
          <w:rFonts w:ascii="GHEA Grapalat" w:hAnsi="GHEA Grapalat"/>
        </w:rPr>
        <w:t>3.2.</w:t>
      </w:r>
      <w:r w:rsidR="00ED2352" w:rsidRPr="00664FBF">
        <w:rPr>
          <w:rFonts w:ascii="GHEA Grapalat" w:hAnsi="GHEA Grapalat"/>
        </w:rPr>
        <w:tab/>
      </w:r>
      <w:r w:rsidRPr="00664FBF">
        <w:rPr>
          <w:rFonts w:ascii="GHEA Grapalat" w:hAnsi="GHEA Grapalat"/>
        </w:rPr>
        <w:t>В день предоставления разъяснения объявление о запросе и о</w:t>
      </w:r>
      <w:r w:rsidR="00775FAF" w:rsidRPr="00664FBF">
        <w:rPr>
          <w:rFonts w:ascii="Courier New" w:hAnsi="Courier New" w:cs="Courier New"/>
          <w:lang w:val="en-US"/>
        </w:rPr>
        <w:t> </w:t>
      </w:r>
      <w:r w:rsidRPr="00664FBF">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664FBF">
        <w:rPr>
          <w:rFonts w:ascii="Courier New" w:hAnsi="Courier New" w:cs="Courier New"/>
          <w:lang w:val="en-US"/>
        </w:rPr>
        <w:t> </w:t>
      </w:r>
      <w:r w:rsidRPr="00664FBF">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664FBF"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664FBF">
        <w:rPr>
          <w:rFonts w:ascii="GHEA Grapalat" w:hAnsi="GHEA Grapalat"/>
        </w:rPr>
        <w:t>3.3</w:t>
      </w:r>
      <w:r w:rsidR="000A15F9" w:rsidRPr="00664FBF">
        <w:rPr>
          <w:rFonts w:ascii="GHEA Grapalat" w:hAnsi="GHEA Grapalat"/>
        </w:rPr>
        <w:t>.</w:t>
      </w:r>
      <w:r w:rsidR="00ED2352" w:rsidRPr="00664FBF">
        <w:rPr>
          <w:rFonts w:ascii="GHEA Grapalat" w:hAnsi="GHEA Grapalat"/>
        </w:rPr>
        <w:tab/>
      </w:r>
      <w:r w:rsidRPr="00664FBF">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664FBF">
        <w:rPr>
          <w:rFonts w:ascii="GHEA Grapalat" w:hAnsi="GHEA Grapalat"/>
        </w:rPr>
        <w:t xml:space="preserve">, или если запрос касается соответствия технических характеристик предлагаемых </w:t>
      </w:r>
      <w:r w:rsidR="00A14672" w:rsidRPr="00664FBF">
        <w:rPr>
          <w:rFonts w:ascii="GHEA Grapalat" w:hAnsi="GHEA Grapalat"/>
        </w:rPr>
        <w:t>у</w:t>
      </w:r>
      <w:r w:rsidR="00791FE4" w:rsidRPr="00664FBF">
        <w:rPr>
          <w:rFonts w:ascii="GHEA Grapalat" w:hAnsi="GHEA Grapalat"/>
        </w:rPr>
        <w:t>частником товаров техническим характеристикам, предусмотренным настоящим</w:t>
      </w:r>
      <w:r w:rsidR="00791FE4" w:rsidRPr="00664FBF">
        <w:rPr>
          <w:rFonts w:ascii="Sylfaen" w:hAnsi="Sylfaen"/>
          <w:lang w:val="hy-AM"/>
        </w:rPr>
        <w:t xml:space="preserve"> </w:t>
      </w:r>
      <w:r w:rsidR="00791FE4" w:rsidRPr="00664FBF">
        <w:rPr>
          <w:rFonts w:ascii="GHEA Grapalat" w:hAnsi="GHEA Grapalat"/>
        </w:rPr>
        <w:t>приглашением</w:t>
      </w:r>
      <w:r w:rsidRPr="00664FBF">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664FBF"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664FBF">
        <w:rPr>
          <w:rFonts w:ascii="GHEA Grapalat" w:hAnsi="GHEA Grapalat"/>
        </w:rPr>
        <w:lastRenderedPageBreak/>
        <w:t>3.4</w:t>
      </w:r>
      <w:r w:rsidR="000A15F9" w:rsidRPr="00664FBF">
        <w:rPr>
          <w:rFonts w:ascii="GHEA Grapalat" w:hAnsi="GHEA Grapalat"/>
        </w:rPr>
        <w:t>.</w:t>
      </w:r>
      <w:r w:rsidR="00ED2352" w:rsidRPr="00664FBF">
        <w:rPr>
          <w:rFonts w:ascii="GHEA Grapalat" w:hAnsi="GHEA Grapalat"/>
        </w:rPr>
        <w:tab/>
      </w:r>
      <w:r w:rsidR="00760B37" w:rsidRPr="00664FBF">
        <w:rPr>
          <w:rFonts w:ascii="GHEA Grapalat" w:hAnsi="GHEA Grapalat"/>
        </w:rPr>
        <w:t>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r w:rsidRPr="00664FBF">
        <w:rPr>
          <w:rFonts w:ascii="GHEA Grapalat" w:hAnsi="GHEA Grapalat"/>
        </w:rPr>
        <w:t xml:space="preserve"> </w:t>
      </w:r>
    </w:p>
    <w:p w:rsidR="002D7D70" w:rsidRPr="00664FBF"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664FBF">
        <w:rPr>
          <w:rFonts w:ascii="GHEA Grapalat" w:hAnsi="GHEA Grapalat"/>
          <w:lang w:val="hy-AM"/>
        </w:rPr>
        <w:t>3.5</w:t>
      </w:r>
      <w:r w:rsidR="00F9791A" w:rsidRPr="00664FBF">
        <w:rPr>
          <w:rFonts w:ascii="GHEA Grapalat" w:hAnsi="GHEA Grapalat"/>
        </w:rPr>
        <w:t xml:space="preserve"> </w:t>
      </w:r>
      <w:r w:rsidR="00F9791A" w:rsidRPr="00664FBF">
        <w:rPr>
          <w:rFonts w:ascii="GHEA Grapalat" w:hAnsi="GHEA Grapalat"/>
          <w:lang w:val="hy-AM"/>
        </w:rPr>
        <w:t>Кажд</w:t>
      </w:r>
      <w:r w:rsidR="00F9791A" w:rsidRPr="00664FBF">
        <w:rPr>
          <w:rFonts w:ascii="GHEA Grapalat" w:hAnsi="GHEA Grapalat"/>
        </w:rPr>
        <w:t>ое лиц</w:t>
      </w:r>
      <w:r w:rsidR="00CA1F39" w:rsidRPr="00664FBF">
        <w:rPr>
          <w:rFonts w:ascii="GHEA Grapalat" w:hAnsi="GHEA Grapalat"/>
        </w:rPr>
        <w:t>о</w:t>
      </w:r>
      <w:r w:rsidR="00CA1F39" w:rsidRPr="00664FBF">
        <w:rPr>
          <w:rFonts w:ascii="GHEA Grapalat" w:hAnsi="GHEA Grapalat"/>
          <w:lang w:val="hy-AM"/>
        </w:rPr>
        <w:t xml:space="preserve"> без указания имени</w:t>
      </w:r>
      <w:r w:rsidR="00F9791A" w:rsidRPr="00664FBF">
        <w:rPr>
          <w:rFonts w:ascii="GHEA Grapalat" w:hAnsi="GHEA Grapalat"/>
          <w:lang w:val="hy-AM"/>
        </w:rPr>
        <w:t xml:space="preserve">, до истечения срока, установленного для внесения изменений в приглашение, </w:t>
      </w:r>
      <w:r w:rsidR="00F9791A" w:rsidRPr="00664FBF">
        <w:rPr>
          <w:rFonts w:ascii="GHEA Grapalat" w:hAnsi="GHEA Grapalat"/>
        </w:rPr>
        <w:t xml:space="preserve">имеет право </w:t>
      </w:r>
      <w:r w:rsidR="00F9791A" w:rsidRPr="00664FBF">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664FBF">
        <w:rPr>
          <w:rFonts w:ascii="GHEA Grapalat" w:hAnsi="GHEA Grapalat"/>
        </w:rPr>
        <w:t xml:space="preserve"> </w:t>
      </w:r>
      <w:r w:rsidR="00F9791A" w:rsidRPr="00664FBF">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664FBF">
        <w:rPr>
          <w:rFonts w:ascii="GHEA Grapalat" w:hAnsi="GHEA Grapalat"/>
        </w:rPr>
        <w:t>.</w:t>
      </w:r>
      <w:r w:rsidR="00F9791A" w:rsidRPr="00664FBF">
        <w:rPr>
          <w:rFonts w:ascii="GHEA Grapalat" w:hAnsi="GHEA Grapalat"/>
          <w:lang w:val="hy-AM"/>
        </w:rPr>
        <w:t xml:space="preserve"> </w:t>
      </w:r>
      <w:r w:rsidR="00750FFF" w:rsidRPr="00664FB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664FBF"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664FBF">
        <w:rPr>
          <w:rFonts w:ascii="GHEA Grapalat" w:hAnsi="GHEA Grapalat"/>
        </w:rPr>
        <w:t>3.</w:t>
      </w:r>
      <w:r w:rsidR="00E648D1" w:rsidRPr="00664FBF">
        <w:rPr>
          <w:rFonts w:ascii="GHEA Grapalat" w:hAnsi="GHEA Grapalat"/>
          <w:lang w:val="hy-AM"/>
        </w:rPr>
        <w:t>6</w:t>
      </w:r>
      <w:r w:rsidR="000A15F9" w:rsidRPr="00664FBF">
        <w:rPr>
          <w:rFonts w:ascii="GHEA Grapalat" w:hAnsi="GHEA Grapalat"/>
        </w:rPr>
        <w:t>.</w:t>
      </w:r>
      <w:r w:rsidR="00ED2352" w:rsidRPr="00664FBF">
        <w:rPr>
          <w:rFonts w:ascii="GHEA Grapalat" w:hAnsi="GHEA Grapalat"/>
        </w:rPr>
        <w:tab/>
      </w:r>
      <w:r w:rsidR="00760B37" w:rsidRPr="00664FBF">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664FBF">
        <w:rPr>
          <w:rFonts w:ascii="GHEA Grapalat" w:hAnsi="GHEA Grapalat"/>
        </w:rPr>
        <w:t xml:space="preserve">. </w:t>
      </w:r>
    </w:p>
    <w:p w:rsidR="00B051BE" w:rsidRPr="00664FBF" w:rsidRDefault="00B051BE" w:rsidP="00B46D58">
      <w:pPr>
        <w:widowControl w:val="0"/>
        <w:spacing w:after="160"/>
        <w:jc w:val="center"/>
        <w:rPr>
          <w:rFonts w:ascii="GHEA Grapalat" w:hAnsi="GHEA Grapalat"/>
          <w:b/>
        </w:rPr>
      </w:pPr>
    </w:p>
    <w:p w:rsidR="00096865" w:rsidRPr="00664FBF" w:rsidRDefault="00955A1E" w:rsidP="00B46D58">
      <w:pPr>
        <w:widowControl w:val="0"/>
        <w:spacing w:after="160"/>
        <w:jc w:val="center"/>
        <w:rPr>
          <w:rFonts w:ascii="GHEA Grapalat" w:hAnsi="GHEA Grapalat" w:cs="Arial"/>
          <w:b/>
        </w:rPr>
      </w:pPr>
      <w:r w:rsidRPr="00664FBF">
        <w:rPr>
          <w:rFonts w:ascii="GHEA Grapalat" w:hAnsi="GHEA Grapalat"/>
          <w:b/>
        </w:rPr>
        <w:t>4. ПОРЯДОК ПОДАЧИ ЗАЯВКИ</w:t>
      </w:r>
    </w:p>
    <w:p w:rsidR="00096865" w:rsidRPr="00664FBF" w:rsidRDefault="00096865" w:rsidP="00B46D58">
      <w:pPr>
        <w:widowControl w:val="0"/>
        <w:tabs>
          <w:tab w:val="left" w:pos="1134"/>
        </w:tabs>
        <w:spacing w:after="160"/>
        <w:ind w:firstLine="567"/>
        <w:jc w:val="both"/>
        <w:rPr>
          <w:rFonts w:ascii="GHEA Grapalat" w:hAnsi="GHEA Grapalat"/>
        </w:rPr>
      </w:pPr>
      <w:r w:rsidRPr="00664FBF">
        <w:rPr>
          <w:rFonts w:ascii="GHEA Grapalat" w:hAnsi="GHEA Grapalat"/>
        </w:rPr>
        <w:t>4.1</w:t>
      </w:r>
      <w:r w:rsidR="00A34DFE" w:rsidRPr="00664FBF">
        <w:rPr>
          <w:rFonts w:ascii="GHEA Grapalat" w:hAnsi="GHEA Grapalat"/>
        </w:rPr>
        <w:t>.</w:t>
      </w:r>
      <w:r w:rsidR="009C7913" w:rsidRPr="00664FBF">
        <w:rPr>
          <w:rFonts w:ascii="GHEA Grapalat" w:hAnsi="GHEA Grapalat"/>
        </w:rPr>
        <w:tab/>
      </w:r>
      <w:r w:rsidRPr="00664FBF">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664FBF" w:rsidRDefault="00096865" w:rsidP="00B46D58">
      <w:pPr>
        <w:pStyle w:val="BodyTextIndent2"/>
        <w:widowControl w:val="0"/>
        <w:spacing w:after="160" w:line="240" w:lineRule="auto"/>
        <w:ind w:firstLine="567"/>
        <w:rPr>
          <w:rFonts w:ascii="GHEA Grapalat" w:hAnsi="GHEA Grapalat" w:cs="Sylfaen"/>
          <w:sz w:val="24"/>
          <w:szCs w:val="24"/>
        </w:rPr>
      </w:pPr>
      <w:r w:rsidRPr="00664FBF">
        <w:rPr>
          <w:rFonts w:ascii="GHEA Grapalat" w:hAnsi="GHEA Grapalat"/>
          <w:sz w:val="24"/>
          <w:szCs w:val="24"/>
        </w:rPr>
        <w:t>Участник может подать заявку как для каждого лота, так и для нескольких или всех лотов.</w:t>
      </w:r>
      <w:r w:rsidR="00AA7117" w:rsidRPr="00664FBF">
        <w:rPr>
          <w:rFonts w:ascii="GHEA Grapalat" w:hAnsi="GHEA Grapalat"/>
          <w:sz w:val="24"/>
          <w:szCs w:val="24"/>
        </w:rPr>
        <w:t xml:space="preserve"> </w:t>
      </w:r>
    </w:p>
    <w:p w:rsidR="00096865" w:rsidRPr="00664FBF" w:rsidRDefault="000946A3" w:rsidP="00B46D58">
      <w:pPr>
        <w:pStyle w:val="BodyTextIndent2"/>
        <w:widowControl w:val="0"/>
        <w:spacing w:after="160" w:line="240" w:lineRule="auto"/>
        <w:ind w:firstLine="567"/>
        <w:rPr>
          <w:rFonts w:ascii="GHEA Grapalat" w:hAnsi="GHEA Grapalat" w:cs="Sylfaen"/>
          <w:sz w:val="24"/>
          <w:szCs w:val="24"/>
        </w:rPr>
      </w:pPr>
      <w:r w:rsidRPr="00664FBF">
        <w:rPr>
          <w:rFonts w:ascii="GHEA Grapalat" w:hAnsi="GHEA Grapalat"/>
          <w:sz w:val="24"/>
          <w:szCs w:val="24"/>
        </w:rPr>
        <w:t>Заявка подается до истечения срока, установленного для этого настоящим Приглашением.</w:t>
      </w:r>
    </w:p>
    <w:p w:rsidR="00096865" w:rsidRPr="00664FBF" w:rsidRDefault="000946A3" w:rsidP="00B46D58">
      <w:pPr>
        <w:pStyle w:val="BodyTextIndent2"/>
        <w:widowControl w:val="0"/>
        <w:spacing w:after="160" w:line="240" w:lineRule="auto"/>
        <w:ind w:firstLine="567"/>
        <w:rPr>
          <w:rFonts w:ascii="GHEA Grapalat" w:hAnsi="GHEA Grapalat"/>
          <w:sz w:val="24"/>
          <w:szCs w:val="24"/>
        </w:rPr>
      </w:pPr>
      <w:r w:rsidRPr="00664FBF">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Pr="00664FBF"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664FBF">
        <w:rPr>
          <w:rFonts w:ascii="GHEA Grapalat" w:hAnsi="GHEA Grapalat"/>
          <w:sz w:val="24"/>
          <w:szCs w:val="24"/>
        </w:rPr>
        <w:t>4.2.</w:t>
      </w:r>
      <w:r w:rsidRPr="00664FBF">
        <w:rPr>
          <w:rFonts w:ascii="GHEA Grapalat" w:hAnsi="GHEA Grapalat"/>
          <w:sz w:val="24"/>
          <w:szCs w:val="24"/>
        </w:rPr>
        <w:tab/>
        <w:t xml:space="preserve">Заявки на процедуру необходимо представить в комиссию по адресу </w:t>
      </w:r>
      <w:r w:rsidR="00760B37" w:rsidRPr="00664FBF">
        <w:rPr>
          <w:rFonts w:ascii="GHEA Grapalat" w:hAnsi="GHEA Grapalat"/>
          <w:sz w:val="24"/>
          <w:szCs w:val="24"/>
        </w:rPr>
        <w:t>Ереван, Нор Норк</w:t>
      </w:r>
      <w:r w:rsidR="00760B37" w:rsidRPr="00664FBF">
        <w:rPr>
          <w:rFonts w:ascii="Calibri" w:hAnsi="Calibri" w:cs="Calibri"/>
          <w:sz w:val="24"/>
          <w:szCs w:val="24"/>
        </w:rPr>
        <w:t> </w:t>
      </w:r>
      <w:r w:rsidR="00760B37" w:rsidRPr="00664FBF">
        <w:rPr>
          <w:rFonts w:ascii="GHEA Grapalat" w:hAnsi="GHEA Grapalat"/>
          <w:sz w:val="24"/>
          <w:szCs w:val="24"/>
        </w:rPr>
        <w:t xml:space="preserve"> </w:t>
      </w:r>
      <w:r w:rsidR="00760B37" w:rsidRPr="00664FBF">
        <w:rPr>
          <w:rFonts w:ascii="GHEA Grapalat" w:hAnsi="GHEA Grapalat" w:cs="GHEA Grapalat"/>
          <w:sz w:val="24"/>
          <w:szCs w:val="24"/>
        </w:rPr>
        <w:t>улица</w:t>
      </w:r>
      <w:r w:rsidR="00760B37" w:rsidRPr="00664FBF">
        <w:rPr>
          <w:rFonts w:ascii="GHEA Grapalat" w:hAnsi="GHEA Grapalat"/>
          <w:sz w:val="24"/>
          <w:szCs w:val="24"/>
        </w:rPr>
        <w:t xml:space="preserve"> </w:t>
      </w:r>
      <w:r w:rsidR="00760B37" w:rsidRPr="00664FBF">
        <w:rPr>
          <w:rFonts w:ascii="GHEA Grapalat" w:hAnsi="GHEA Grapalat" w:cs="GHEA Grapalat"/>
          <w:sz w:val="24"/>
          <w:szCs w:val="24"/>
        </w:rPr>
        <w:t>Шопрона</w:t>
      </w:r>
      <w:r w:rsidR="00760B37" w:rsidRPr="00664FBF">
        <w:rPr>
          <w:rFonts w:ascii="GHEA Grapalat" w:hAnsi="GHEA Grapalat"/>
          <w:sz w:val="24"/>
          <w:szCs w:val="24"/>
        </w:rPr>
        <w:t xml:space="preserve"> 6</w:t>
      </w:r>
      <w:r w:rsidRPr="00664FBF">
        <w:rPr>
          <w:rFonts w:ascii="GHEA Grapalat" w:hAnsi="GHEA Grapalat"/>
          <w:sz w:val="24"/>
          <w:szCs w:val="24"/>
        </w:rPr>
        <w:t xml:space="preserve"> не позднее, чем </w:t>
      </w:r>
      <w:r w:rsidR="00836983" w:rsidRPr="00664FBF">
        <w:rPr>
          <w:rFonts w:ascii="GHEA Grapalat" w:hAnsi="GHEA Grapalat"/>
          <w:sz w:val="24"/>
          <w:szCs w:val="24"/>
        </w:rPr>
        <w:t>12։00</w:t>
      </w:r>
      <w:r w:rsidRPr="00664FBF">
        <w:rPr>
          <w:rFonts w:ascii="GHEA Grapalat" w:hAnsi="GHEA Grapalat"/>
          <w:sz w:val="24"/>
          <w:szCs w:val="24"/>
        </w:rPr>
        <w:t xml:space="preserve"> часов </w:t>
      </w:r>
      <w:r w:rsidR="00760B37" w:rsidRPr="00664FBF">
        <w:rPr>
          <w:rFonts w:ascii="GHEA Grapalat" w:hAnsi="GHEA Grapalat"/>
          <w:sz w:val="24"/>
          <w:szCs w:val="24"/>
        </w:rPr>
        <w:t>2</w:t>
      </w:r>
      <w:r w:rsidRPr="00664FBF">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A80ECD" w:rsidRPr="00664FBF" w:rsidRDefault="00A80ECD" w:rsidP="008C6890">
      <w:pPr>
        <w:pStyle w:val="BodyTextIndent2"/>
        <w:widowControl w:val="0"/>
        <w:spacing w:after="160" w:line="240" w:lineRule="auto"/>
        <w:ind w:firstLine="567"/>
        <w:rPr>
          <w:rFonts w:ascii="GHEA Grapalat" w:hAnsi="GHEA Grapalat" w:cs="Sylfaen"/>
          <w:sz w:val="24"/>
          <w:szCs w:val="24"/>
        </w:rPr>
      </w:pPr>
      <w:r w:rsidRPr="00664FBF">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760B37" w:rsidRPr="00664FBF">
        <w:rPr>
          <w:rFonts w:ascii="GHEA Grapalat" w:hAnsi="GHEA Grapalat"/>
          <w:sz w:val="24"/>
          <w:szCs w:val="24"/>
        </w:rPr>
        <w:t>Цолак Акопян</w:t>
      </w:r>
      <w:r w:rsidRPr="00664FBF">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664FB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664FBF">
        <w:rPr>
          <w:rFonts w:ascii="GHEA Grapalat" w:hAnsi="GHEA Grapalat"/>
          <w:sz w:val="24"/>
          <w:szCs w:val="24"/>
        </w:rPr>
        <w:t>4.3.</w:t>
      </w:r>
      <w:r w:rsidR="003065C4" w:rsidRPr="00664FBF">
        <w:rPr>
          <w:rFonts w:ascii="GHEA Grapalat" w:hAnsi="GHEA Grapalat"/>
          <w:sz w:val="24"/>
          <w:szCs w:val="24"/>
        </w:rPr>
        <w:tab/>
      </w:r>
      <w:r w:rsidRPr="00664FBF">
        <w:rPr>
          <w:rFonts w:ascii="GHEA Grapalat" w:hAnsi="GHEA Grapalat"/>
          <w:sz w:val="24"/>
          <w:szCs w:val="24"/>
        </w:rPr>
        <w:t>В заявке участник представляет:</w:t>
      </w:r>
    </w:p>
    <w:p w:rsidR="005F25EF" w:rsidRPr="00664FBF" w:rsidRDefault="005F25EF" w:rsidP="00B46D58">
      <w:pPr>
        <w:jc w:val="both"/>
        <w:rPr>
          <w:rFonts w:ascii="GHEA Grapalat" w:hAnsi="GHEA Grapalat"/>
        </w:rPr>
      </w:pPr>
      <w:r w:rsidRPr="00664FBF">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sidRPr="00664FBF">
        <w:rPr>
          <w:rFonts w:ascii="GHEA Grapalat" w:hAnsi="GHEA Grapalat"/>
          <w:lang w:val="hy-AM"/>
        </w:rPr>
        <w:t xml:space="preserve"> </w:t>
      </w:r>
      <w:r w:rsidR="003C5795" w:rsidRPr="00664FBF">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664FBF">
        <w:rPr>
          <w:rFonts w:ascii="GHEA Grapalat" w:hAnsi="GHEA Grapalat"/>
        </w:rPr>
        <w:t>, которое включает:</w:t>
      </w:r>
    </w:p>
    <w:p w:rsidR="005F25EF" w:rsidRPr="00664FBF" w:rsidRDefault="005F25EF" w:rsidP="00B46D58">
      <w:pPr>
        <w:jc w:val="both"/>
        <w:rPr>
          <w:rFonts w:ascii="GHEA Grapalat" w:hAnsi="GHEA Grapalat"/>
        </w:rPr>
      </w:pPr>
      <w:r w:rsidRPr="00664FBF">
        <w:rPr>
          <w:rFonts w:ascii="GHEA Grapalat" w:hAnsi="GHEA Grapalat"/>
        </w:rPr>
        <w:t xml:space="preserve">   а) </w:t>
      </w:r>
      <w:r w:rsidR="003C5795" w:rsidRPr="00664FBF">
        <w:rPr>
          <w:rFonts w:ascii="GHEA Grapalat" w:hAnsi="GHEA Grapalat"/>
        </w:rPr>
        <w:t xml:space="preserve">подтверждение </w:t>
      </w:r>
      <w:r w:rsidRPr="00664FBF">
        <w:rPr>
          <w:rFonts w:ascii="GHEA Grapalat" w:hAnsi="GHEA Grapalat"/>
        </w:rPr>
        <w:t>о соответствии своих данных требованиям права на участие, установленным настоящим приглашением;</w:t>
      </w:r>
    </w:p>
    <w:p w:rsidR="00C648DF" w:rsidRPr="00664FBF" w:rsidRDefault="005F25EF" w:rsidP="00B46D58">
      <w:pPr>
        <w:jc w:val="both"/>
        <w:rPr>
          <w:rFonts w:ascii="GHEA Grapalat" w:hAnsi="GHEA Grapalat"/>
        </w:rPr>
      </w:pPr>
      <w:r w:rsidRPr="00664FBF">
        <w:rPr>
          <w:rFonts w:ascii="GHEA Grapalat" w:hAnsi="GHEA Grapalat"/>
        </w:rPr>
        <w:t xml:space="preserve">   б) </w:t>
      </w:r>
      <w:r w:rsidR="003C5795" w:rsidRPr="00664FBF">
        <w:rPr>
          <w:rFonts w:ascii="GHEA Grapalat" w:hAnsi="GHEA Grapalat"/>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664FBF">
        <w:rPr>
          <w:rFonts w:ascii="GHEA Grapalat" w:hAnsi="GHEA Grapalat"/>
        </w:rPr>
        <w:t xml:space="preserve"> в случае признания отобранным участником</w:t>
      </w:r>
      <w:r w:rsidR="0049623A" w:rsidRPr="00664FBF">
        <w:rPr>
          <w:rFonts w:ascii="GHEA Grapalat" w:hAnsi="GHEA Grapalat"/>
        </w:rPr>
        <w:t xml:space="preserve">    </w:t>
      </w:r>
    </w:p>
    <w:p w:rsidR="005F25EF" w:rsidRPr="00664FBF" w:rsidRDefault="005F25EF" w:rsidP="00C648DF">
      <w:pPr>
        <w:ind w:firstLine="284"/>
        <w:jc w:val="both"/>
        <w:rPr>
          <w:rFonts w:ascii="GHEA Grapalat" w:hAnsi="GHEA Grapalat"/>
        </w:rPr>
      </w:pPr>
      <w:r w:rsidRPr="00664FBF">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664FBF" w:rsidRDefault="005F25EF" w:rsidP="00B46D58">
      <w:pPr>
        <w:jc w:val="both"/>
        <w:rPr>
          <w:rFonts w:ascii="GHEA Grapalat" w:hAnsi="GHEA Grapalat"/>
        </w:rPr>
      </w:pPr>
      <w:r w:rsidRPr="00664FBF">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64FBF" w:rsidRDefault="001361B2" w:rsidP="00B46D58">
      <w:pPr>
        <w:pStyle w:val="norm"/>
        <w:widowControl w:val="0"/>
        <w:tabs>
          <w:tab w:val="left" w:pos="1134"/>
        </w:tabs>
        <w:spacing w:after="160" w:line="240" w:lineRule="auto"/>
        <w:ind w:firstLine="284"/>
        <w:rPr>
          <w:rFonts w:ascii="GHEA Grapalat" w:hAnsi="GHEA Grapalat"/>
          <w:sz w:val="24"/>
          <w:szCs w:val="24"/>
        </w:rPr>
      </w:pPr>
      <w:r w:rsidRPr="00664FBF">
        <w:rPr>
          <w:rFonts w:ascii="GHEA Grapalat" w:hAnsi="GHEA Grapalat"/>
          <w:sz w:val="24"/>
          <w:szCs w:val="24"/>
        </w:rPr>
        <w:t xml:space="preserve">д) </w:t>
      </w:r>
      <w:r w:rsidR="00B5181E" w:rsidRPr="00664FBF">
        <w:rPr>
          <w:rFonts w:ascii="GHEA Grapalat" w:hAnsi="GHEA Grapalat"/>
          <w:sz w:val="24"/>
          <w:szCs w:val="24"/>
        </w:rPr>
        <w:t>д</w:t>
      </w:r>
      <w:r w:rsidR="00695E8D" w:rsidRPr="00664FBF">
        <w:rPr>
          <w:rFonts w:ascii="GHEA Grapalat" w:hAnsi="GHEA Grapalat"/>
          <w:sz w:val="24"/>
          <w:szCs w:val="24"/>
        </w:rPr>
        <w:t>екларацию</w:t>
      </w:r>
      <w:r w:rsidR="006A7E82" w:rsidRPr="00664FBF">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64FBF">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64FBF">
        <w:rPr>
          <w:rFonts w:ascii="GHEA Grapalat" w:hAnsi="GHEA Grapalat"/>
          <w:sz w:val="24"/>
          <w:szCs w:val="24"/>
        </w:rPr>
        <w:t>деклация</w:t>
      </w:r>
      <w:r w:rsidRPr="00664FBF">
        <w:rPr>
          <w:rFonts w:ascii="GHEA Grapalat" w:hAnsi="GHEA Grapalat"/>
          <w:sz w:val="24"/>
          <w:szCs w:val="24"/>
        </w:rPr>
        <w:t>, после вскрытия заявок публик</w:t>
      </w:r>
      <w:r w:rsidR="006A7E82" w:rsidRPr="00664FBF">
        <w:rPr>
          <w:rFonts w:ascii="GHEA Grapalat" w:hAnsi="GHEA Grapalat"/>
          <w:sz w:val="24"/>
          <w:szCs w:val="24"/>
        </w:rPr>
        <w:t>у</w:t>
      </w:r>
      <w:r w:rsidRPr="00664FBF">
        <w:rPr>
          <w:rFonts w:ascii="GHEA Grapalat" w:hAnsi="GHEA Grapalat"/>
          <w:sz w:val="24"/>
          <w:szCs w:val="24"/>
        </w:rPr>
        <w:t>ется в бюллетене вместе с объявлением о решении заключить договор;</w:t>
      </w:r>
      <w:r w:rsidR="005F25EF" w:rsidRPr="00664FBF">
        <w:rPr>
          <w:rFonts w:ascii="GHEA Grapalat" w:hAnsi="GHEA Grapalat"/>
          <w:sz w:val="24"/>
          <w:szCs w:val="24"/>
        </w:rPr>
        <w:t xml:space="preserve">  </w:t>
      </w:r>
    </w:p>
    <w:p w:rsidR="00B67CCD" w:rsidRPr="00664FBF" w:rsidRDefault="001C6688" w:rsidP="00B46D58">
      <w:pPr>
        <w:pStyle w:val="norm"/>
        <w:widowControl w:val="0"/>
        <w:tabs>
          <w:tab w:val="left" w:pos="1134"/>
        </w:tabs>
        <w:spacing w:after="160" w:line="240" w:lineRule="auto"/>
        <w:ind w:firstLine="567"/>
        <w:rPr>
          <w:rFonts w:ascii="GHEA Grapalat" w:hAnsi="GHEA Grapalat" w:cs="Sylfaen"/>
          <w:sz w:val="24"/>
          <w:szCs w:val="24"/>
        </w:rPr>
      </w:pPr>
      <w:r w:rsidRPr="00664FBF">
        <w:rPr>
          <w:rFonts w:ascii="GHEA Grapalat" w:hAnsi="GHEA Grapalat"/>
          <w:sz w:val="24"/>
          <w:szCs w:val="24"/>
          <w:lang w:val="hy-AM"/>
        </w:rPr>
        <w:t>3</w:t>
      </w:r>
      <w:r w:rsidR="0047117B" w:rsidRPr="00664FBF">
        <w:rPr>
          <w:rFonts w:ascii="GHEA Grapalat" w:hAnsi="GHEA Grapalat"/>
          <w:sz w:val="24"/>
          <w:szCs w:val="24"/>
        </w:rPr>
        <w:t>)</w:t>
      </w:r>
      <w:r w:rsidR="00444026" w:rsidRPr="00664FBF">
        <w:rPr>
          <w:rFonts w:ascii="GHEA Grapalat" w:hAnsi="GHEA Grapalat"/>
          <w:sz w:val="24"/>
          <w:szCs w:val="24"/>
        </w:rPr>
        <w:tab/>
      </w:r>
      <w:r w:rsidR="0047117B" w:rsidRPr="00664FBF">
        <w:rPr>
          <w:rFonts w:ascii="GHEA Grapalat" w:hAnsi="GHEA Grapalat"/>
          <w:sz w:val="24"/>
          <w:szCs w:val="24"/>
        </w:rPr>
        <w:t>утвержденное им ценовое предложение;</w:t>
      </w:r>
    </w:p>
    <w:p w:rsidR="000845F6" w:rsidRPr="00664FBF"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664FBF">
        <w:rPr>
          <w:rFonts w:ascii="GHEA Grapalat" w:hAnsi="GHEA Grapalat"/>
          <w:sz w:val="24"/>
          <w:szCs w:val="24"/>
        </w:rPr>
        <w:t>5</w:t>
      </w:r>
      <w:r w:rsidR="003E3FD0" w:rsidRPr="00664FBF">
        <w:rPr>
          <w:rFonts w:ascii="GHEA Grapalat" w:hAnsi="GHEA Grapalat"/>
          <w:sz w:val="24"/>
          <w:szCs w:val="24"/>
        </w:rPr>
        <w:t>)</w:t>
      </w:r>
      <w:r w:rsidR="00333B85" w:rsidRPr="00664FBF">
        <w:rPr>
          <w:rFonts w:ascii="GHEA Grapalat" w:hAnsi="GHEA Grapalat"/>
          <w:sz w:val="24"/>
          <w:szCs w:val="24"/>
        </w:rPr>
        <w:tab/>
      </w:r>
      <w:r w:rsidR="003E3FD0" w:rsidRPr="00664FBF">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664FBF" w:rsidRDefault="005F25EF" w:rsidP="00B46D58">
      <w:pPr>
        <w:pStyle w:val="norm"/>
        <w:widowControl w:val="0"/>
        <w:tabs>
          <w:tab w:val="left" w:pos="1134"/>
        </w:tabs>
        <w:spacing w:after="160" w:line="240" w:lineRule="auto"/>
        <w:ind w:firstLine="567"/>
        <w:rPr>
          <w:rFonts w:ascii="GHEA Grapalat" w:hAnsi="GHEA Grapalat"/>
          <w:sz w:val="24"/>
          <w:szCs w:val="24"/>
        </w:rPr>
      </w:pPr>
      <w:r w:rsidRPr="00664FBF">
        <w:rPr>
          <w:rFonts w:ascii="GHEA Grapalat" w:hAnsi="GHEA Grapalat"/>
          <w:sz w:val="24"/>
          <w:szCs w:val="24"/>
        </w:rPr>
        <w:t>6</w:t>
      </w:r>
      <w:r w:rsidR="003E3FD0" w:rsidRPr="00664FBF">
        <w:rPr>
          <w:rFonts w:ascii="GHEA Grapalat" w:hAnsi="GHEA Grapalat"/>
          <w:sz w:val="24"/>
          <w:szCs w:val="24"/>
        </w:rPr>
        <w:t>)</w:t>
      </w:r>
      <w:r w:rsidR="00333B85" w:rsidRPr="00664FBF">
        <w:rPr>
          <w:rFonts w:ascii="GHEA Grapalat" w:hAnsi="GHEA Grapalat"/>
          <w:sz w:val="24"/>
          <w:szCs w:val="24"/>
        </w:rPr>
        <w:tab/>
      </w:r>
      <w:r w:rsidR="003E3FD0" w:rsidRPr="00664FBF">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664FBF" w:rsidRDefault="00721677" w:rsidP="00B46D58">
      <w:pPr>
        <w:jc w:val="both"/>
        <w:rPr>
          <w:rFonts w:ascii="GHEA Grapalat" w:hAnsi="GHEA Grapalat" w:cs="Sylfaen"/>
        </w:rPr>
      </w:pPr>
      <w:r w:rsidRPr="00664FBF">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Pr="00664FBF" w:rsidRDefault="00721677" w:rsidP="00B46D58">
      <w:pPr>
        <w:jc w:val="both"/>
        <w:rPr>
          <w:rFonts w:ascii="GHEA Grapalat" w:hAnsi="GHEA Grapalat" w:cs="Sylfaen"/>
        </w:rPr>
      </w:pPr>
      <w:r w:rsidRPr="00664FBF">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664FBF">
        <w:rPr>
          <w:rFonts w:ascii="GHEA Grapalat" w:hAnsi="GHEA Grapalat" w:cs="Sylfaen"/>
        </w:rPr>
        <w:t xml:space="preserve"> (на один и тот же лот)</w:t>
      </w:r>
      <w:r w:rsidRPr="00664FBF">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664FBF" w:rsidRDefault="00721677" w:rsidP="00B46D58">
      <w:pPr>
        <w:pStyle w:val="norm"/>
        <w:widowControl w:val="0"/>
        <w:spacing w:after="120" w:line="240" w:lineRule="auto"/>
        <w:ind w:firstLine="0"/>
        <w:rPr>
          <w:rFonts w:ascii="GHEA Grapalat" w:hAnsi="GHEA Grapalat" w:cs="Sylfaen"/>
          <w:sz w:val="24"/>
          <w:szCs w:val="24"/>
        </w:rPr>
      </w:pPr>
      <w:r w:rsidRPr="00664FBF">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664FBF" w:rsidRDefault="0049655D">
      <w:pPr>
        <w:rPr>
          <w:rFonts w:ascii="GHEA Grapalat" w:hAnsi="GHEA Grapalat"/>
          <w:b/>
        </w:rPr>
      </w:pPr>
    </w:p>
    <w:p w:rsidR="00A45946" w:rsidRPr="00664FBF" w:rsidRDefault="00333B85" w:rsidP="00B46D58">
      <w:pPr>
        <w:widowControl w:val="0"/>
        <w:spacing w:after="160"/>
        <w:jc w:val="center"/>
        <w:rPr>
          <w:rFonts w:ascii="GHEA Grapalat" w:hAnsi="GHEA Grapalat" w:cs="Arial"/>
          <w:b/>
        </w:rPr>
      </w:pPr>
      <w:r w:rsidRPr="00664FBF">
        <w:rPr>
          <w:rFonts w:ascii="GHEA Grapalat" w:hAnsi="GHEA Grapalat"/>
          <w:b/>
        </w:rPr>
        <w:lastRenderedPageBreak/>
        <w:t>5.</w:t>
      </w:r>
      <w:r w:rsidR="00C8055A" w:rsidRPr="00664FBF">
        <w:rPr>
          <w:rFonts w:ascii="GHEA Grapalat" w:hAnsi="GHEA Grapalat"/>
          <w:b/>
        </w:rPr>
        <w:t xml:space="preserve">ЦЕНОВОЕ ПРЕДЛОЖЕНИЕ ЗАЯВКИ </w:t>
      </w:r>
    </w:p>
    <w:p w:rsidR="00A45946" w:rsidRPr="00664FBF" w:rsidRDefault="00C8055A" w:rsidP="00B46D58">
      <w:pPr>
        <w:widowControl w:val="0"/>
        <w:tabs>
          <w:tab w:val="left" w:pos="1134"/>
        </w:tabs>
        <w:spacing w:after="160"/>
        <w:ind w:firstLine="567"/>
        <w:jc w:val="both"/>
        <w:rPr>
          <w:rFonts w:ascii="GHEA Grapalat" w:hAnsi="GHEA Grapalat"/>
        </w:rPr>
      </w:pPr>
      <w:r w:rsidRPr="00664FBF">
        <w:rPr>
          <w:rFonts w:ascii="GHEA Grapalat" w:hAnsi="GHEA Grapalat"/>
        </w:rPr>
        <w:t>5.1</w:t>
      </w:r>
      <w:r w:rsidR="00A34DFE" w:rsidRPr="00664FBF">
        <w:rPr>
          <w:rFonts w:ascii="GHEA Grapalat" w:hAnsi="GHEA Grapalat"/>
        </w:rPr>
        <w:t>.</w:t>
      </w:r>
      <w:r w:rsidR="00333B85" w:rsidRPr="00664FBF">
        <w:rPr>
          <w:rFonts w:ascii="GHEA Grapalat" w:hAnsi="GHEA Grapalat"/>
        </w:rPr>
        <w:tab/>
      </w:r>
      <w:r w:rsidRPr="00664FBF">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664FBF"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664FBF">
        <w:rPr>
          <w:rFonts w:ascii="GHEA Grapalat" w:hAnsi="GHEA Grapalat"/>
          <w:sz w:val="24"/>
          <w:szCs w:val="24"/>
        </w:rPr>
        <w:t>5.2.</w:t>
      </w:r>
      <w:r w:rsidR="00333B85" w:rsidRPr="00664FBF">
        <w:rPr>
          <w:rFonts w:ascii="GHEA Grapalat" w:hAnsi="GHEA Grapalat"/>
          <w:sz w:val="24"/>
          <w:szCs w:val="24"/>
        </w:rPr>
        <w:tab/>
      </w:r>
      <w:r w:rsidRPr="00664FBF">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664FBF">
        <w:rPr>
          <w:rFonts w:ascii="GHEA Grapalat" w:hAnsi="GHEA Grapalat"/>
          <w:sz w:val="24"/>
          <w:szCs w:val="24"/>
        </w:rPr>
        <w:t xml:space="preserve"> </w:t>
      </w:r>
      <w:r w:rsidR="00443317" w:rsidRPr="00664FBF">
        <w:rPr>
          <w:rFonts w:ascii="GHEA Grapalat" w:hAnsi="GHEA Grapalat"/>
          <w:sz w:val="24"/>
          <w:szCs w:val="24"/>
        </w:rPr>
        <w:t>-</w:t>
      </w:r>
      <w:r w:rsidRPr="00664FBF">
        <w:rPr>
          <w:rFonts w:ascii="GHEA Grapalat" w:hAnsi="GHEA Grapalat"/>
          <w:sz w:val="24"/>
          <w:szCs w:val="24"/>
        </w:rPr>
        <w:t xml:space="preserve"> </w:t>
      </w:r>
      <w:r w:rsidR="00443317" w:rsidRPr="00664FBF">
        <w:rPr>
          <w:rFonts w:ascii="GHEA Grapalat" w:hAnsi="GHEA Grapalat"/>
          <w:sz w:val="24"/>
          <w:szCs w:val="24"/>
        </w:rPr>
        <w:t>стоимость</w:t>
      </w:r>
      <w:r w:rsidR="00F677F1" w:rsidRPr="00664FBF">
        <w:rPr>
          <w:rFonts w:ascii="GHEA Grapalat" w:hAnsi="GHEA Grapalat"/>
          <w:sz w:val="24"/>
          <w:szCs w:val="24"/>
        </w:rPr>
        <w:t xml:space="preserve"> (совокупность себестоимости и прогнозируемой прибыли) </w:t>
      </w:r>
      <w:r w:rsidRPr="00664FBF">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664FBF" w:rsidRDefault="00B95FE0" w:rsidP="00B46D58">
      <w:pPr>
        <w:pStyle w:val="norm"/>
        <w:widowControl w:val="0"/>
        <w:spacing w:after="160" w:line="240" w:lineRule="auto"/>
        <w:ind w:firstLine="567"/>
        <w:rPr>
          <w:rFonts w:ascii="GHEA Grapalat" w:hAnsi="GHEA Grapalat" w:cs="Sylfaen"/>
          <w:sz w:val="24"/>
          <w:szCs w:val="24"/>
        </w:rPr>
      </w:pPr>
      <w:r w:rsidRPr="00664FBF">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664FBF"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664FBF">
        <w:rPr>
          <w:rFonts w:ascii="GHEA Grapalat" w:hAnsi="GHEA Grapalat"/>
          <w:sz w:val="24"/>
          <w:szCs w:val="24"/>
        </w:rPr>
        <w:t>а.</w:t>
      </w:r>
      <w:r w:rsidR="00333B85" w:rsidRPr="00664FBF">
        <w:rPr>
          <w:rFonts w:ascii="GHEA Grapalat" w:hAnsi="GHEA Grapalat"/>
          <w:sz w:val="24"/>
          <w:szCs w:val="24"/>
        </w:rPr>
        <w:tab/>
      </w:r>
      <w:r w:rsidRPr="00664FBF">
        <w:rPr>
          <w:rFonts w:ascii="GHEA Grapalat" w:hAnsi="GHEA Grapalat"/>
          <w:sz w:val="24"/>
          <w:szCs w:val="24"/>
        </w:rPr>
        <w:t>графы "стоимость</w:t>
      </w:r>
      <w:r w:rsidR="00DF3688" w:rsidRPr="00664FBF">
        <w:rPr>
          <w:rFonts w:ascii="GHEA Grapalat" w:hAnsi="GHEA Grapalat"/>
          <w:sz w:val="24"/>
          <w:szCs w:val="24"/>
        </w:rPr>
        <w:t>"</w:t>
      </w:r>
      <w:r w:rsidR="00F677F1" w:rsidRPr="00664FBF">
        <w:rPr>
          <w:rFonts w:ascii="GHEA Grapalat" w:hAnsi="GHEA Grapalat"/>
          <w:sz w:val="24"/>
          <w:szCs w:val="24"/>
        </w:rPr>
        <w:t xml:space="preserve"> </w:t>
      </w:r>
      <w:r w:rsidRPr="00664FBF">
        <w:rPr>
          <w:rFonts w:ascii="GHEA Grapalat" w:hAnsi="GHEA Grapalat"/>
          <w:sz w:val="24"/>
          <w:szCs w:val="24"/>
        </w:rPr>
        <w:t xml:space="preserve">и "налог на добавленную стоимость" </w:t>
      </w:r>
      <w:r w:rsidR="00F677F1" w:rsidRPr="00664FBF">
        <w:rPr>
          <w:rFonts w:ascii="GHEA Grapalat" w:hAnsi="GHEA Grapalat"/>
          <w:sz w:val="24"/>
          <w:szCs w:val="24"/>
        </w:rPr>
        <w:t xml:space="preserve">ценового предложения </w:t>
      </w:r>
      <w:r w:rsidRPr="00664FBF">
        <w:rPr>
          <w:rFonts w:ascii="GHEA Grapalat" w:hAnsi="GHEA Grapalat"/>
          <w:sz w:val="24"/>
          <w:szCs w:val="24"/>
        </w:rPr>
        <w:t>заполнены только цифрами, а графа "общая цена" — и прописью, и цифрами или только прописью.</w:t>
      </w:r>
    </w:p>
    <w:p w:rsidR="00B95FE0" w:rsidRPr="00664FBF"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664FBF">
        <w:rPr>
          <w:rFonts w:ascii="GHEA Grapalat" w:hAnsi="GHEA Grapalat"/>
          <w:sz w:val="24"/>
          <w:szCs w:val="24"/>
        </w:rPr>
        <w:t>б.</w:t>
      </w:r>
      <w:r w:rsidR="00333B85" w:rsidRPr="00664FBF">
        <w:rPr>
          <w:rFonts w:ascii="GHEA Grapalat" w:hAnsi="GHEA Grapalat"/>
          <w:sz w:val="24"/>
          <w:szCs w:val="24"/>
        </w:rPr>
        <w:tab/>
      </w:r>
      <w:r w:rsidRPr="00664FBF">
        <w:rPr>
          <w:rFonts w:ascii="GHEA Grapalat" w:hAnsi="GHEA Grapalat"/>
          <w:sz w:val="24"/>
          <w:szCs w:val="24"/>
        </w:rPr>
        <w:t xml:space="preserve">между суммами, указанными прописью или цифрами в графах </w:t>
      </w:r>
      <w:r w:rsidR="00A60D60" w:rsidRPr="00664FBF">
        <w:rPr>
          <w:rFonts w:ascii="GHEA Grapalat" w:hAnsi="GHEA Grapalat"/>
          <w:sz w:val="24"/>
          <w:szCs w:val="24"/>
        </w:rPr>
        <w:t>"стоимость"</w:t>
      </w:r>
      <w:r w:rsidR="00A207C9" w:rsidRPr="00664FBF">
        <w:rPr>
          <w:rFonts w:ascii="GHEA Grapalat" w:hAnsi="GHEA Grapalat"/>
          <w:sz w:val="24"/>
          <w:szCs w:val="24"/>
        </w:rPr>
        <w:t xml:space="preserve"> </w:t>
      </w:r>
      <w:r w:rsidRPr="00664FBF">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664FBF" w:rsidRDefault="00B95FE0" w:rsidP="00B46D58">
      <w:pPr>
        <w:pStyle w:val="norm"/>
        <w:widowControl w:val="0"/>
        <w:tabs>
          <w:tab w:val="left" w:pos="1134"/>
        </w:tabs>
        <w:spacing w:after="160" w:line="240" w:lineRule="auto"/>
        <w:ind w:firstLine="567"/>
        <w:rPr>
          <w:rFonts w:ascii="GHEA Grapalat" w:hAnsi="GHEA Grapalat"/>
          <w:sz w:val="24"/>
          <w:szCs w:val="24"/>
        </w:rPr>
      </w:pPr>
      <w:r w:rsidRPr="00664FBF">
        <w:rPr>
          <w:rFonts w:ascii="GHEA Grapalat" w:hAnsi="GHEA Grapalat"/>
          <w:sz w:val="24"/>
          <w:szCs w:val="24"/>
        </w:rPr>
        <w:t>в.</w:t>
      </w:r>
      <w:r w:rsidR="00333B85" w:rsidRPr="00664FBF">
        <w:rPr>
          <w:rFonts w:ascii="GHEA Grapalat" w:hAnsi="GHEA Grapalat"/>
          <w:sz w:val="24"/>
          <w:szCs w:val="24"/>
        </w:rPr>
        <w:tab/>
      </w:r>
      <w:r w:rsidRPr="00664FBF">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Pr="00664FBF" w:rsidRDefault="00B9778A" w:rsidP="00B46D58">
      <w:pPr>
        <w:pStyle w:val="norm"/>
        <w:widowControl w:val="0"/>
        <w:tabs>
          <w:tab w:val="left" w:pos="1134"/>
        </w:tabs>
        <w:spacing w:after="160" w:line="240" w:lineRule="auto"/>
        <w:ind w:firstLine="567"/>
        <w:rPr>
          <w:rFonts w:ascii="GHEA Grapalat" w:hAnsi="GHEA Grapalat"/>
          <w:sz w:val="24"/>
          <w:szCs w:val="24"/>
        </w:rPr>
      </w:pPr>
      <w:r w:rsidRPr="00664FBF">
        <w:rPr>
          <w:rFonts w:ascii="GHEA Grapalat" w:hAnsi="GHEA Grapalat"/>
          <w:sz w:val="24"/>
          <w:szCs w:val="24"/>
        </w:rPr>
        <w:t>г.</w:t>
      </w:r>
      <w:r w:rsidRPr="00664FBF">
        <w:t xml:space="preserve"> </w:t>
      </w:r>
      <w:r w:rsidRPr="00664FBF">
        <w:rPr>
          <w:rFonts w:ascii="GHEA Grapalat" w:hAnsi="GHEA Grapalat"/>
          <w:sz w:val="24"/>
          <w:szCs w:val="24"/>
        </w:rPr>
        <w:t>стоимость, налог на добавленную стоимость и общая сумма</w:t>
      </w:r>
      <w:r w:rsidR="00910938" w:rsidRPr="00664FBF">
        <w:rPr>
          <w:rFonts w:ascii="GHEA Grapalat" w:hAnsi="GHEA Grapalat"/>
          <w:sz w:val="24"/>
          <w:szCs w:val="24"/>
        </w:rPr>
        <w:t xml:space="preserve"> ценового предложения</w:t>
      </w:r>
      <w:r w:rsidRPr="00664FBF">
        <w:rPr>
          <w:rFonts w:ascii="GHEA Grapalat" w:hAnsi="GHEA Grapalat"/>
          <w:sz w:val="24"/>
          <w:szCs w:val="24"/>
        </w:rPr>
        <w:t xml:space="preserve">, указанные в графах </w:t>
      </w:r>
      <w:r w:rsidR="00207490" w:rsidRPr="00664FBF">
        <w:rPr>
          <w:rFonts w:ascii="GHEA Grapalat" w:hAnsi="GHEA Grapalat"/>
          <w:sz w:val="24"/>
          <w:szCs w:val="24"/>
        </w:rPr>
        <w:t>прописью</w:t>
      </w:r>
      <w:r w:rsidRPr="00664FBF">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664FBF">
        <w:rPr>
          <w:rFonts w:ascii="GHEA Grapalat" w:hAnsi="GHEA Grapalat"/>
          <w:sz w:val="24"/>
          <w:szCs w:val="24"/>
        </w:rPr>
        <w:t xml:space="preserve">, </w:t>
      </w:r>
    </w:p>
    <w:p w:rsidR="00AE1E38" w:rsidRPr="00664FBF" w:rsidRDefault="00A14685" w:rsidP="00AE1E38">
      <w:pPr>
        <w:pStyle w:val="norm"/>
        <w:widowControl w:val="0"/>
        <w:tabs>
          <w:tab w:val="left" w:pos="1134"/>
        </w:tabs>
        <w:spacing w:after="160" w:line="240" w:lineRule="auto"/>
        <w:ind w:firstLine="567"/>
        <w:rPr>
          <w:rFonts w:ascii="GHEA Grapalat" w:hAnsi="GHEA Grapalat"/>
          <w:sz w:val="24"/>
          <w:szCs w:val="24"/>
        </w:rPr>
      </w:pPr>
      <w:r w:rsidRPr="00664FBF">
        <w:rPr>
          <w:rFonts w:ascii="GHEA Grapalat" w:hAnsi="GHEA Grapalat"/>
          <w:sz w:val="24"/>
          <w:szCs w:val="24"/>
        </w:rPr>
        <w:t>д.</w:t>
      </w:r>
      <w:r w:rsidRPr="00664FBF">
        <w:t xml:space="preserve"> </w:t>
      </w:r>
      <w:r w:rsidRPr="00664FBF">
        <w:rPr>
          <w:rFonts w:ascii="GHEA Grapalat" w:hAnsi="GHEA Grapalat"/>
          <w:sz w:val="24"/>
          <w:szCs w:val="24"/>
        </w:rPr>
        <w:t xml:space="preserve">в графах стоимость и налог на добавленную стоимость </w:t>
      </w:r>
      <w:r w:rsidR="008730A8" w:rsidRPr="00664FBF">
        <w:rPr>
          <w:rFonts w:ascii="GHEA Grapalat" w:hAnsi="GHEA Grapalat"/>
          <w:sz w:val="24"/>
          <w:szCs w:val="24"/>
        </w:rPr>
        <w:t xml:space="preserve">ценового предложения </w:t>
      </w:r>
      <w:r w:rsidRPr="00664FBF">
        <w:rPr>
          <w:rFonts w:ascii="GHEA Grapalat" w:hAnsi="GHEA Grapalat"/>
          <w:sz w:val="24"/>
          <w:szCs w:val="24"/>
        </w:rPr>
        <w:t xml:space="preserve">суммы заполнены как цифрами, так и </w:t>
      </w:r>
      <w:r w:rsidR="008730A8" w:rsidRPr="00664FBF">
        <w:rPr>
          <w:rFonts w:ascii="GHEA Grapalat" w:hAnsi="GHEA Grapalat"/>
          <w:sz w:val="24"/>
          <w:szCs w:val="24"/>
        </w:rPr>
        <w:t>прописью</w:t>
      </w:r>
      <w:r w:rsidRPr="00664FBF">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664FBF">
        <w:rPr>
          <w:rFonts w:ascii="GHEA Grapalat" w:hAnsi="GHEA Grapalat"/>
        </w:rPr>
        <w:t xml:space="preserve"> </w:t>
      </w:r>
      <w:r w:rsidR="00AE1E38" w:rsidRPr="00664FBF">
        <w:rPr>
          <w:rFonts w:ascii="GHEA Grapalat" w:hAnsi="GHEA Grapalat"/>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664FBF">
        <w:rPr>
          <w:rFonts w:ascii="GHEA Grapalat" w:hAnsi="GHEA Grapalat"/>
          <w:sz w:val="24"/>
          <w:szCs w:val="24"/>
        </w:rPr>
        <w:t xml:space="preserve"> </w:t>
      </w:r>
      <w:r w:rsidR="00AE1E38" w:rsidRPr="00664FBF">
        <w:rPr>
          <w:rFonts w:ascii="GHEA Grapalat" w:hAnsi="GHEA Grapalat"/>
          <w:sz w:val="24"/>
          <w:szCs w:val="24"/>
        </w:rPr>
        <w:t>и "налог на добавленную стоимость".</w:t>
      </w:r>
    </w:p>
    <w:p w:rsidR="0048059F" w:rsidRPr="00664FBF"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664FBF">
        <w:rPr>
          <w:rFonts w:ascii="GHEA Grapalat" w:hAnsi="GHEA Grapalat"/>
          <w:sz w:val="24"/>
          <w:szCs w:val="24"/>
        </w:rPr>
        <w:t>е.</w:t>
      </w:r>
      <w:r w:rsidRPr="00664FBF">
        <w:t xml:space="preserve"> </w:t>
      </w:r>
      <w:r w:rsidRPr="00664FBF">
        <w:rPr>
          <w:rFonts w:ascii="GHEA Grapalat" w:hAnsi="GHEA Grapalat"/>
          <w:sz w:val="24"/>
          <w:szCs w:val="24"/>
        </w:rPr>
        <w:t>в суммах, заполненных буквами в графах ценового пред</w:t>
      </w:r>
      <w:r w:rsidR="00413595" w:rsidRPr="00664FBF">
        <w:rPr>
          <w:rFonts w:ascii="GHEA Grapalat" w:hAnsi="GHEA Grapalat"/>
          <w:sz w:val="24"/>
          <w:szCs w:val="24"/>
        </w:rPr>
        <w:t>ложения, лумы указаны в цифрах.</w:t>
      </w:r>
    </w:p>
    <w:p w:rsidR="00A45946" w:rsidRPr="00664FBF" w:rsidRDefault="00C8055A" w:rsidP="00B46D58">
      <w:pPr>
        <w:pStyle w:val="norm"/>
        <w:widowControl w:val="0"/>
        <w:tabs>
          <w:tab w:val="left" w:pos="1134"/>
        </w:tabs>
        <w:spacing w:after="160" w:line="240" w:lineRule="auto"/>
        <w:ind w:firstLine="567"/>
        <w:rPr>
          <w:rFonts w:ascii="GHEA Grapalat" w:hAnsi="GHEA Grapalat"/>
          <w:sz w:val="24"/>
          <w:szCs w:val="24"/>
        </w:rPr>
      </w:pPr>
      <w:r w:rsidRPr="00664FBF">
        <w:rPr>
          <w:rFonts w:ascii="GHEA Grapalat" w:hAnsi="GHEA Grapalat"/>
          <w:sz w:val="24"/>
          <w:szCs w:val="24"/>
        </w:rPr>
        <w:t>5.3</w:t>
      </w:r>
      <w:r w:rsidR="00A34DFE" w:rsidRPr="00664FBF">
        <w:rPr>
          <w:rFonts w:ascii="GHEA Grapalat" w:hAnsi="GHEA Grapalat"/>
          <w:sz w:val="24"/>
          <w:szCs w:val="24"/>
        </w:rPr>
        <w:t>.</w:t>
      </w:r>
      <w:r w:rsidR="00333B85" w:rsidRPr="00664FBF">
        <w:rPr>
          <w:rFonts w:ascii="GHEA Grapalat" w:hAnsi="GHEA Grapalat"/>
          <w:sz w:val="24"/>
          <w:szCs w:val="24"/>
        </w:rPr>
        <w:tab/>
      </w:r>
      <w:r w:rsidRPr="00664FBF">
        <w:rPr>
          <w:rFonts w:ascii="GHEA Grapalat" w:hAnsi="GHEA Grapalat"/>
          <w:sz w:val="24"/>
          <w:szCs w:val="24"/>
        </w:rPr>
        <w:t xml:space="preserve">Если цена заключаемого договора стабильна, то ценовое предложение </w:t>
      </w:r>
      <w:r w:rsidRPr="00664FBF">
        <w:rPr>
          <w:rFonts w:ascii="GHEA Grapalat" w:hAnsi="GHEA Grapalat"/>
          <w:sz w:val="24"/>
          <w:szCs w:val="24"/>
        </w:rPr>
        <w:lastRenderedPageBreak/>
        <w:t>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664FBF" w:rsidRDefault="00096865" w:rsidP="00B46D58">
      <w:pPr>
        <w:pStyle w:val="BodyTextIndent2"/>
        <w:widowControl w:val="0"/>
        <w:spacing w:after="160" w:line="240" w:lineRule="auto"/>
        <w:ind w:firstLine="567"/>
        <w:rPr>
          <w:rFonts w:ascii="GHEA Grapalat" w:hAnsi="GHEA Grapalat"/>
          <w:sz w:val="24"/>
          <w:szCs w:val="24"/>
        </w:rPr>
      </w:pPr>
    </w:p>
    <w:p w:rsidR="00096865" w:rsidRPr="00664FBF" w:rsidRDefault="00220C7C" w:rsidP="00B46D58">
      <w:pPr>
        <w:widowControl w:val="0"/>
        <w:spacing w:after="160"/>
        <w:ind w:left="567" w:right="565"/>
        <w:jc w:val="center"/>
        <w:rPr>
          <w:rFonts w:ascii="GHEA Grapalat" w:hAnsi="GHEA Grapalat"/>
          <w:b/>
        </w:rPr>
      </w:pPr>
      <w:r w:rsidRPr="00664FBF">
        <w:rPr>
          <w:rFonts w:ascii="GHEA Grapalat" w:hAnsi="GHEA Grapalat"/>
          <w:b/>
        </w:rPr>
        <w:t xml:space="preserve">6. СРОК ДЕЙСТВИЯ ЗАЯВКИ, </w:t>
      </w:r>
      <w:r w:rsidR="00294F67" w:rsidRPr="00664FBF">
        <w:rPr>
          <w:rFonts w:ascii="GHEA Grapalat" w:hAnsi="GHEA Grapalat"/>
          <w:b/>
        </w:rPr>
        <w:br/>
      </w:r>
      <w:r w:rsidRPr="00664FBF">
        <w:rPr>
          <w:rFonts w:ascii="GHEA Grapalat" w:hAnsi="GHEA Grapalat"/>
          <w:b/>
        </w:rPr>
        <w:t>ПОРЯДОК ВНЕСЕНИЯ ИЗМЕНЕНИЙ В ЗАЯВКИ</w:t>
      </w:r>
      <w:r w:rsidR="002626F7" w:rsidRPr="00664FBF">
        <w:rPr>
          <w:rFonts w:ascii="GHEA Grapalat" w:hAnsi="GHEA Grapalat"/>
          <w:b/>
        </w:rPr>
        <w:t xml:space="preserve"> </w:t>
      </w:r>
      <w:r w:rsidR="00955A1E" w:rsidRPr="00664FBF">
        <w:rPr>
          <w:rFonts w:ascii="GHEA Grapalat" w:hAnsi="GHEA Grapalat"/>
          <w:b/>
        </w:rPr>
        <w:t>И ИХ ОТЗЫВА</w:t>
      </w:r>
    </w:p>
    <w:p w:rsidR="00096865" w:rsidRPr="00664FBF"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664FBF">
        <w:rPr>
          <w:rFonts w:ascii="GHEA Grapalat" w:hAnsi="GHEA Grapalat"/>
          <w:i w:val="0"/>
          <w:sz w:val="24"/>
          <w:szCs w:val="24"/>
        </w:rPr>
        <w:t>6.1</w:t>
      </w:r>
      <w:r w:rsidR="00A34DFE" w:rsidRPr="00664FBF">
        <w:rPr>
          <w:rFonts w:ascii="GHEA Grapalat" w:hAnsi="GHEA Grapalat"/>
          <w:i w:val="0"/>
          <w:sz w:val="24"/>
          <w:szCs w:val="24"/>
        </w:rPr>
        <w:t>.</w:t>
      </w:r>
      <w:r w:rsidR="00294F67" w:rsidRPr="00664FBF">
        <w:rPr>
          <w:rFonts w:ascii="GHEA Grapalat" w:hAnsi="GHEA Grapalat"/>
          <w:i w:val="0"/>
          <w:sz w:val="24"/>
          <w:szCs w:val="24"/>
        </w:rPr>
        <w:tab/>
      </w:r>
      <w:r w:rsidRPr="00664FBF">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664FBF"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664FBF">
        <w:rPr>
          <w:rFonts w:ascii="GHEA Grapalat" w:hAnsi="GHEA Grapalat"/>
          <w:i w:val="0"/>
          <w:sz w:val="24"/>
          <w:szCs w:val="24"/>
        </w:rPr>
        <w:t>6.2</w:t>
      </w:r>
      <w:r w:rsidR="00A34DFE" w:rsidRPr="00664FBF">
        <w:rPr>
          <w:rFonts w:ascii="GHEA Grapalat" w:hAnsi="GHEA Grapalat"/>
          <w:i w:val="0"/>
          <w:sz w:val="24"/>
          <w:szCs w:val="24"/>
        </w:rPr>
        <w:t>.</w:t>
      </w:r>
      <w:r w:rsidR="008E6E51" w:rsidRPr="00664FBF">
        <w:rPr>
          <w:rFonts w:ascii="GHEA Grapalat" w:hAnsi="GHEA Grapalat"/>
          <w:i w:val="0"/>
          <w:sz w:val="24"/>
          <w:szCs w:val="24"/>
        </w:rPr>
        <w:tab/>
      </w:r>
      <w:r w:rsidRPr="00664FBF">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664FBF" w:rsidRDefault="00FA0E41" w:rsidP="00B46D58">
      <w:pPr>
        <w:widowControl w:val="0"/>
        <w:spacing w:after="160"/>
        <w:ind w:firstLine="567"/>
        <w:jc w:val="center"/>
        <w:rPr>
          <w:rFonts w:ascii="GHEA Grapalat" w:hAnsi="GHEA Grapalat"/>
          <w:b/>
        </w:rPr>
      </w:pPr>
    </w:p>
    <w:p w:rsidR="00096865" w:rsidRPr="00664FBF" w:rsidRDefault="00E70FC4" w:rsidP="00B46D58">
      <w:pPr>
        <w:widowControl w:val="0"/>
        <w:spacing w:after="160"/>
        <w:jc w:val="center"/>
        <w:rPr>
          <w:rFonts w:ascii="GHEA Grapalat" w:hAnsi="GHEA Grapalat"/>
          <w:b/>
        </w:rPr>
      </w:pPr>
      <w:r w:rsidRPr="00664FBF">
        <w:rPr>
          <w:rFonts w:ascii="GHEA Grapalat" w:hAnsi="GHEA Grapalat"/>
          <w:b/>
        </w:rPr>
        <w:t xml:space="preserve">8.ВСКРЫТИЕ, ОЦЕНКА ЗАЯВОК И </w:t>
      </w:r>
      <w:r w:rsidR="008E3C53" w:rsidRPr="00664FBF">
        <w:rPr>
          <w:rFonts w:ascii="GHEA Grapalat" w:hAnsi="GHEA Grapalat"/>
          <w:b/>
        </w:rPr>
        <w:br/>
      </w:r>
      <w:r w:rsidR="00807178" w:rsidRPr="00664FBF">
        <w:rPr>
          <w:rFonts w:ascii="GHEA Grapalat" w:hAnsi="GHEA Grapalat"/>
          <w:b/>
        </w:rPr>
        <w:t xml:space="preserve">ПОДВЕДЕНИЕ ИТОГОВ </w:t>
      </w:r>
    </w:p>
    <w:p w:rsidR="00096865" w:rsidRPr="00664FBF"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664FBF">
        <w:rPr>
          <w:rFonts w:ascii="GHEA Grapalat" w:hAnsi="GHEA Grapalat"/>
          <w:sz w:val="24"/>
          <w:szCs w:val="24"/>
        </w:rPr>
        <w:t>8.1</w:t>
      </w:r>
      <w:r w:rsidR="00D07367" w:rsidRPr="00664FBF">
        <w:rPr>
          <w:rFonts w:ascii="GHEA Grapalat" w:hAnsi="GHEA Grapalat"/>
          <w:sz w:val="24"/>
          <w:szCs w:val="24"/>
        </w:rPr>
        <w:t>.</w:t>
      </w:r>
      <w:r w:rsidR="00D07367" w:rsidRPr="00664FBF">
        <w:rPr>
          <w:rFonts w:ascii="GHEA Grapalat" w:hAnsi="GHEA Grapalat"/>
          <w:sz w:val="24"/>
          <w:szCs w:val="24"/>
        </w:rPr>
        <w:tab/>
      </w:r>
      <w:r w:rsidRPr="00664FBF">
        <w:rPr>
          <w:rFonts w:ascii="GHEA Grapalat" w:hAnsi="GHEA Grapalat"/>
          <w:sz w:val="24"/>
          <w:szCs w:val="24"/>
        </w:rPr>
        <w:t xml:space="preserve">Вскрытие заявок произойдет на </w:t>
      </w:r>
      <w:r w:rsidR="00760B37" w:rsidRPr="00664FBF">
        <w:rPr>
          <w:rFonts w:ascii="GHEA Grapalat" w:hAnsi="GHEA Grapalat"/>
          <w:sz w:val="24"/>
          <w:szCs w:val="24"/>
        </w:rPr>
        <w:t>2</w:t>
      </w:r>
      <w:r w:rsidRPr="00664FBF">
        <w:rPr>
          <w:rFonts w:ascii="GHEA Grapalat" w:hAnsi="GHEA Grapalat"/>
          <w:sz w:val="24"/>
          <w:szCs w:val="24"/>
        </w:rPr>
        <w:t>-</w:t>
      </w:r>
      <w:r w:rsidR="00760B37" w:rsidRPr="00664FBF">
        <w:rPr>
          <w:rFonts w:ascii="GHEA Grapalat" w:hAnsi="GHEA Grapalat"/>
          <w:sz w:val="24"/>
          <w:szCs w:val="24"/>
        </w:rPr>
        <w:t>о</w:t>
      </w:r>
      <w:r w:rsidRPr="00664FBF">
        <w:rPr>
          <w:rFonts w:ascii="GHEA Grapalat" w:hAnsi="GHEA Grapalat"/>
          <w:sz w:val="24"/>
          <w:szCs w:val="24"/>
        </w:rPr>
        <w:t xml:space="preserve">й день в </w:t>
      </w:r>
      <w:r w:rsidR="00836983" w:rsidRPr="00664FBF">
        <w:rPr>
          <w:rFonts w:ascii="GHEA Grapalat" w:hAnsi="GHEA Grapalat"/>
          <w:sz w:val="24"/>
          <w:szCs w:val="24"/>
        </w:rPr>
        <w:t>12։00</w:t>
      </w:r>
      <w:r w:rsidRPr="00664FBF">
        <w:rPr>
          <w:rFonts w:ascii="GHEA Grapalat" w:hAnsi="GHEA Grapalat"/>
          <w:sz w:val="24"/>
          <w:szCs w:val="24"/>
        </w:rPr>
        <w:t xml:space="preserve"> со дня опубликования в </w:t>
      </w:r>
      <w:r w:rsidR="00CE35E7" w:rsidRPr="00664FBF">
        <w:rPr>
          <w:rFonts w:ascii="GHEA Grapalat" w:hAnsi="GHEA Grapalat"/>
          <w:sz w:val="24"/>
          <w:szCs w:val="24"/>
        </w:rPr>
        <w:t>бюллетене</w:t>
      </w:r>
      <w:r w:rsidRPr="00664FBF">
        <w:rPr>
          <w:rFonts w:ascii="GHEA Grapalat" w:hAnsi="GHEA Grapalat"/>
          <w:sz w:val="24"/>
          <w:szCs w:val="24"/>
        </w:rPr>
        <w:t xml:space="preserve"> объявления и приглашения на настоящую процедуру. </w:t>
      </w:r>
    </w:p>
    <w:p w:rsidR="00C64E56" w:rsidRPr="00664FBF" w:rsidRDefault="009B6D58" w:rsidP="00B46D58">
      <w:pPr>
        <w:widowControl w:val="0"/>
        <w:spacing w:after="160"/>
        <w:ind w:firstLine="567"/>
        <w:jc w:val="both"/>
        <w:rPr>
          <w:rFonts w:ascii="GHEA Grapalat" w:hAnsi="GHEA Grapalat"/>
        </w:rPr>
      </w:pPr>
      <w:r w:rsidRPr="00664FBF">
        <w:rPr>
          <w:rFonts w:ascii="GHEA Grapalat" w:hAnsi="GHEA Grapalat"/>
        </w:rPr>
        <w:t>На заседании по вскрытию</w:t>
      </w:r>
      <w:r w:rsidR="001F2926" w:rsidRPr="00664FBF">
        <w:rPr>
          <w:rFonts w:ascii="GHEA Grapalat" w:hAnsi="GHEA Grapalat"/>
        </w:rPr>
        <w:t xml:space="preserve"> и оценке</w:t>
      </w:r>
      <w:r w:rsidRPr="00664FBF">
        <w:rPr>
          <w:rFonts w:ascii="GHEA Grapalat" w:hAnsi="GHEA Grapalat"/>
        </w:rPr>
        <w:t xml:space="preserve"> заявок</w:t>
      </w:r>
      <w:r w:rsidR="00C64E56" w:rsidRPr="00664FBF">
        <w:rPr>
          <w:rFonts w:ascii="GHEA Grapalat" w:hAnsi="GHEA Grapalat"/>
        </w:rPr>
        <w:t>:</w:t>
      </w:r>
    </w:p>
    <w:p w:rsidR="00576D5D" w:rsidRPr="00664FBF" w:rsidRDefault="009B6D58" w:rsidP="00D76027">
      <w:pPr>
        <w:widowControl w:val="0"/>
        <w:spacing w:after="160"/>
        <w:ind w:firstLine="567"/>
        <w:jc w:val="both"/>
        <w:rPr>
          <w:rFonts w:ascii="GHEA Grapalat" w:hAnsi="GHEA Grapalat"/>
        </w:rPr>
      </w:pPr>
      <w:r w:rsidRPr="00664FBF">
        <w:rPr>
          <w:rFonts w:ascii="GHEA Grapalat" w:hAnsi="GHEA Grapalat"/>
        </w:rPr>
        <w:t xml:space="preserve"> </w:t>
      </w:r>
      <w:r w:rsidR="00576D5D" w:rsidRPr="00664FBF">
        <w:rPr>
          <w:rFonts w:ascii="GHEA Grapalat" w:hAnsi="GHEA Grapalat"/>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664FBF">
        <w:rPr>
          <w:rFonts w:ascii="GHEA Grapalat" w:hAnsi="GHEA Grapalat"/>
        </w:rPr>
        <w:t>;</w:t>
      </w:r>
    </w:p>
    <w:p w:rsidR="00576D5D" w:rsidRPr="00664FBF" w:rsidRDefault="00576D5D" w:rsidP="00D76027">
      <w:pPr>
        <w:widowControl w:val="0"/>
        <w:tabs>
          <w:tab w:val="left" w:pos="1134"/>
        </w:tabs>
        <w:spacing w:after="160"/>
        <w:ind w:firstLine="567"/>
        <w:jc w:val="both"/>
        <w:rPr>
          <w:rFonts w:ascii="GHEA Grapalat" w:hAnsi="GHEA Grapalat"/>
        </w:rPr>
      </w:pPr>
      <w:r w:rsidRPr="00664FBF">
        <w:rPr>
          <w:rFonts w:ascii="GHEA Grapalat" w:hAnsi="GHEA Grapalat"/>
        </w:rPr>
        <w:t>2)</w:t>
      </w:r>
      <w:r w:rsidRPr="00664FBF">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664FBF" w:rsidRDefault="00576D5D" w:rsidP="00D76027">
      <w:pPr>
        <w:widowControl w:val="0"/>
        <w:tabs>
          <w:tab w:val="left" w:pos="1134"/>
        </w:tabs>
        <w:spacing w:after="160"/>
        <w:ind w:firstLine="567"/>
        <w:jc w:val="both"/>
        <w:rPr>
          <w:rFonts w:ascii="GHEA Grapalat" w:hAnsi="GHEA Grapalat"/>
        </w:rPr>
      </w:pPr>
      <w:r w:rsidRPr="00664FBF">
        <w:rPr>
          <w:rFonts w:ascii="GHEA Grapalat" w:hAnsi="GHEA Grapalat"/>
        </w:rPr>
        <w:t>а.</w:t>
      </w:r>
      <w:r w:rsidRPr="00664FBF">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664FBF" w:rsidRDefault="00576D5D" w:rsidP="00D76027">
      <w:pPr>
        <w:widowControl w:val="0"/>
        <w:tabs>
          <w:tab w:val="left" w:pos="1134"/>
        </w:tabs>
        <w:spacing w:after="160"/>
        <w:ind w:firstLine="567"/>
        <w:jc w:val="both"/>
        <w:rPr>
          <w:rFonts w:ascii="GHEA Grapalat" w:hAnsi="GHEA Grapalat"/>
        </w:rPr>
      </w:pPr>
      <w:r w:rsidRPr="00664FBF">
        <w:rPr>
          <w:rFonts w:ascii="GHEA Grapalat" w:hAnsi="GHEA Grapalat"/>
        </w:rPr>
        <w:t>б.</w:t>
      </w:r>
      <w:r w:rsidRPr="00664FBF">
        <w:rPr>
          <w:rFonts w:ascii="GHEA Grapalat" w:hAnsi="GHEA Grapalat"/>
        </w:rPr>
        <w:tab/>
      </w:r>
      <w:r w:rsidRPr="00664FBF">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664FBF">
        <w:rPr>
          <w:rFonts w:ascii="GHEA Grapalat" w:hAnsi="GHEA Grapalat"/>
        </w:rPr>
        <w:t xml:space="preserve"> реквизитам;</w:t>
      </w:r>
    </w:p>
    <w:p w:rsidR="00576D5D" w:rsidRPr="00664FBF" w:rsidRDefault="00576D5D" w:rsidP="00D76027">
      <w:pPr>
        <w:widowControl w:val="0"/>
        <w:tabs>
          <w:tab w:val="left" w:pos="1134"/>
        </w:tabs>
        <w:spacing w:after="160"/>
        <w:ind w:firstLine="567"/>
        <w:jc w:val="both"/>
        <w:rPr>
          <w:rFonts w:ascii="GHEA Grapalat" w:hAnsi="GHEA Grapalat" w:cs="Sylfaen"/>
        </w:rPr>
      </w:pPr>
      <w:r w:rsidRPr="00664FBF">
        <w:rPr>
          <w:rFonts w:ascii="GHEA Grapalat" w:hAnsi="GHEA Grapalat"/>
        </w:rPr>
        <w:t>3)</w:t>
      </w:r>
      <w:r w:rsidRPr="00664FBF">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664FBF" w:rsidRDefault="00FD2748"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8.2.</w:t>
      </w:r>
      <w:r w:rsidR="00D07367" w:rsidRPr="00664FBF">
        <w:rPr>
          <w:rFonts w:ascii="GHEA Grapalat" w:hAnsi="GHEA Grapalat"/>
        </w:rPr>
        <w:tab/>
      </w:r>
      <w:r w:rsidRPr="00664FBF">
        <w:rPr>
          <w:rFonts w:ascii="GHEA Grapalat" w:hAnsi="GHEA Grapalat"/>
        </w:rPr>
        <w:t xml:space="preserve">Заявки оцениваются в порядке, установленном настоящим приглашением. </w:t>
      </w:r>
    </w:p>
    <w:p w:rsidR="002A665D" w:rsidRPr="00664FBF" w:rsidRDefault="00CF34DE" w:rsidP="00B46D58">
      <w:pPr>
        <w:widowControl w:val="0"/>
        <w:spacing w:after="160"/>
        <w:ind w:firstLine="567"/>
        <w:jc w:val="both"/>
      </w:pPr>
      <w:r w:rsidRPr="00664FBF">
        <w:rPr>
          <w:rFonts w:ascii="GHEA Grapalat" w:hAnsi="GHEA Grapalat"/>
        </w:rPr>
        <w:t>Е</w:t>
      </w:r>
      <w:r w:rsidR="00CA7C54" w:rsidRPr="00664FBF">
        <w:rPr>
          <w:rFonts w:ascii="GHEA Grapalat" w:hAnsi="GHEA Grapalat"/>
        </w:rPr>
        <w:t xml:space="preserve">сли количество лотов </w:t>
      </w:r>
      <w:r w:rsidR="00D42D33" w:rsidRPr="00664FBF">
        <w:rPr>
          <w:rFonts w:ascii="GHEA Grapalat" w:hAnsi="GHEA Grapalat"/>
        </w:rPr>
        <w:t xml:space="preserve">в </w:t>
      </w:r>
      <w:r w:rsidR="00CA7C54" w:rsidRPr="00664FBF">
        <w:rPr>
          <w:rFonts w:ascii="GHEA Grapalat" w:hAnsi="GHEA Grapalat"/>
        </w:rPr>
        <w:t>процедур</w:t>
      </w:r>
      <w:r w:rsidR="00D42D33" w:rsidRPr="00664FBF">
        <w:rPr>
          <w:rFonts w:ascii="GHEA Grapalat" w:hAnsi="GHEA Grapalat"/>
        </w:rPr>
        <w:t>е</w:t>
      </w:r>
      <w:r w:rsidR="00CA7C54" w:rsidRPr="00664FBF">
        <w:rPr>
          <w:rFonts w:ascii="GHEA Grapalat" w:hAnsi="GHEA Grapalat"/>
        </w:rPr>
        <w:t xml:space="preserve"> закупок не превышает семдесять пять</w:t>
      </w:r>
      <w:r w:rsidRPr="00664FBF">
        <w:rPr>
          <w:rFonts w:ascii="GHEA Grapalat" w:hAnsi="GHEA Grapalat"/>
        </w:rPr>
        <w:t xml:space="preserve"> </w:t>
      </w:r>
      <w:r w:rsidRPr="00664FBF">
        <w:rPr>
          <w:rFonts w:ascii="GHEA Grapalat" w:hAnsi="GHEA Grapalat"/>
        </w:rPr>
        <w:lastRenderedPageBreak/>
        <w:t>лотов</w:t>
      </w:r>
      <w:r w:rsidR="00CA7C54" w:rsidRPr="00664FBF">
        <w:rPr>
          <w:rFonts w:ascii="GHEA Grapalat" w:hAnsi="GHEA Grapalat"/>
        </w:rPr>
        <w:t xml:space="preserve">- оценка </w:t>
      </w:r>
      <w:r w:rsidR="009A796C" w:rsidRPr="00664FBF">
        <w:rPr>
          <w:rFonts w:ascii="GHEA Grapalat" w:hAnsi="GHEA Grapalat"/>
        </w:rPr>
        <w:t xml:space="preserve">заявок осуществляется в течение </w:t>
      </w:r>
      <w:r w:rsidR="00CA7C54" w:rsidRPr="00664FBF">
        <w:rPr>
          <w:rFonts w:ascii="GHEA Grapalat" w:hAnsi="GHEA Grapalat"/>
        </w:rPr>
        <w:t xml:space="preserve">десяти </w:t>
      </w:r>
      <w:r w:rsidR="009A796C" w:rsidRPr="00664FBF">
        <w:rPr>
          <w:rFonts w:ascii="GHEA Grapalat" w:hAnsi="GHEA Grapalat"/>
        </w:rPr>
        <w:t>рабочих дней со дня истечения окончательного срока их подачи, а</w:t>
      </w:r>
      <w:r w:rsidR="00CA7C54" w:rsidRPr="00664FBF">
        <w:rPr>
          <w:rFonts w:ascii="GHEA Grapalat" w:hAnsi="GHEA Grapalat"/>
        </w:rPr>
        <w:t xml:space="preserve"> при превышении-</w:t>
      </w:r>
      <w:r w:rsidR="009A796C" w:rsidRPr="00664FBF">
        <w:rPr>
          <w:rFonts w:ascii="GHEA Grapalat" w:hAnsi="GHEA Grapalat"/>
        </w:rPr>
        <w:t xml:space="preserve"> в течение </w:t>
      </w:r>
      <w:r w:rsidR="00CA7C54" w:rsidRPr="00664FBF">
        <w:rPr>
          <w:rFonts w:ascii="GHEA Grapalat" w:hAnsi="GHEA Grapalat"/>
        </w:rPr>
        <w:t xml:space="preserve">пятнадцати </w:t>
      </w:r>
      <w:r w:rsidR="009A796C" w:rsidRPr="00664FBF">
        <w:rPr>
          <w:rFonts w:ascii="GHEA Grapalat" w:hAnsi="GHEA Grapalat"/>
        </w:rPr>
        <w:t>рабочих дней.</w:t>
      </w:r>
    </w:p>
    <w:p w:rsidR="00ED6836" w:rsidRPr="00664FBF" w:rsidRDefault="00745561" w:rsidP="00B46D58">
      <w:pPr>
        <w:widowControl w:val="0"/>
        <w:spacing w:after="160"/>
        <w:ind w:firstLine="567"/>
        <w:jc w:val="both"/>
        <w:rPr>
          <w:rFonts w:ascii="GHEA Grapalat" w:hAnsi="GHEA Grapalat" w:cs="Sylfaen"/>
        </w:rPr>
      </w:pPr>
      <w:r w:rsidRPr="00664FBF">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664FBF">
        <w:rPr>
          <w:rFonts w:ascii="GHEA Grapalat" w:hAnsi="GHEA Grapalat"/>
        </w:rPr>
        <w:t xml:space="preserve"> и оценке </w:t>
      </w:r>
      <w:r w:rsidRPr="00664FBF">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664FBF">
        <w:rPr>
          <w:rFonts w:ascii="GHEA Grapalat" w:hAnsi="GHEA Grapalat"/>
        </w:rPr>
        <w:t>, за исключением случая, установленного пунктом 8.9 части 1 настоящего приглашения</w:t>
      </w:r>
      <w:r w:rsidRPr="00664FBF">
        <w:rPr>
          <w:rFonts w:ascii="GHEA Grapalat" w:hAnsi="GHEA Grapalat"/>
        </w:rPr>
        <w:t>.</w:t>
      </w:r>
    </w:p>
    <w:p w:rsidR="00B514E8" w:rsidRPr="00664FBF"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664FBF">
        <w:rPr>
          <w:rFonts w:ascii="GHEA Grapalat" w:hAnsi="GHEA Grapalat"/>
          <w:sz w:val="24"/>
          <w:szCs w:val="24"/>
        </w:rPr>
        <w:t>8.</w:t>
      </w:r>
      <w:r w:rsidR="004C3E56" w:rsidRPr="00664FBF">
        <w:rPr>
          <w:rFonts w:ascii="GHEA Grapalat" w:hAnsi="GHEA Grapalat"/>
          <w:sz w:val="24"/>
          <w:szCs w:val="24"/>
        </w:rPr>
        <w:t>3</w:t>
      </w:r>
      <w:r w:rsidR="00D07367" w:rsidRPr="00664FBF">
        <w:rPr>
          <w:rFonts w:ascii="GHEA Grapalat" w:hAnsi="GHEA Grapalat"/>
          <w:sz w:val="24"/>
          <w:szCs w:val="24"/>
        </w:rPr>
        <w:t>.</w:t>
      </w:r>
      <w:r w:rsidR="00D07367" w:rsidRPr="00664FBF">
        <w:rPr>
          <w:rFonts w:ascii="GHEA Grapalat" w:hAnsi="GHEA Grapalat"/>
          <w:sz w:val="24"/>
          <w:szCs w:val="24"/>
        </w:rPr>
        <w:tab/>
      </w:r>
      <w:r w:rsidR="00D22CBB" w:rsidRPr="00664FBF">
        <w:rPr>
          <w:rFonts w:ascii="GHEA Grapalat" w:hAnsi="GHEA Grapalat"/>
          <w:sz w:val="24"/>
          <w:szCs w:val="24"/>
        </w:rPr>
        <w:t>Отобранный у</w:t>
      </w:r>
      <w:r w:rsidRPr="00664FBF">
        <w:rPr>
          <w:rFonts w:ascii="GHEA Grapalat" w:hAnsi="GHEA Grapalat"/>
          <w:sz w:val="24"/>
          <w:szCs w:val="24"/>
        </w:rPr>
        <w:t>частник</w:t>
      </w:r>
      <w:r w:rsidR="00DD2F66" w:rsidRPr="00664FBF">
        <w:rPr>
          <w:rFonts w:ascii="GHEA Grapalat" w:hAnsi="GHEA Grapalat"/>
          <w:sz w:val="24"/>
          <w:szCs w:val="24"/>
        </w:rPr>
        <w:t xml:space="preserve"> </w:t>
      </w:r>
      <w:r w:rsidRPr="00664FBF">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664FBF">
        <w:rPr>
          <w:rFonts w:ascii="GHEA Grapalat" w:hAnsi="GHEA Grapalat"/>
          <w:sz w:val="24"/>
          <w:szCs w:val="24"/>
        </w:rPr>
        <w:t>отобранного</w:t>
      </w:r>
      <w:r w:rsidR="0066621D" w:rsidRPr="00664FBF">
        <w:rPr>
          <w:rFonts w:ascii="GHEA Grapalat" w:hAnsi="GHEA Grapalat"/>
          <w:sz w:val="24"/>
          <w:szCs w:val="24"/>
        </w:rPr>
        <w:t xml:space="preserve"> участника</w:t>
      </w:r>
      <w:r w:rsidR="009A0BDF" w:rsidRPr="00664FBF">
        <w:rPr>
          <w:rFonts w:ascii="GHEA Grapalat" w:hAnsi="GHEA Grapalat"/>
          <w:sz w:val="24"/>
          <w:szCs w:val="24"/>
        </w:rPr>
        <w:t xml:space="preserve"> и </w:t>
      </w:r>
      <w:r w:rsidRPr="00664FBF">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664FBF">
        <w:rPr>
          <w:rFonts w:ascii="GHEA Grapalat" w:hAnsi="GHEA Grapalat"/>
          <w:sz w:val="24"/>
          <w:szCs w:val="24"/>
        </w:rPr>
        <w:t>.</w:t>
      </w:r>
    </w:p>
    <w:p w:rsidR="00096865" w:rsidRPr="00664FBF"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664FBF">
        <w:rPr>
          <w:rFonts w:ascii="GHEA Grapalat" w:hAnsi="GHEA Grapalat"/>
          <w:i w:val="0"/>
          <w:sz w:val="24"/>
          <w:szCs w:val="24"/>
        </w:rPr>
        <w:t>8.</w:t>
      </w:r>
      <w:r w:rsidR="004C3E56" w:rsidRPr="00664FBF">
        <w:rPr>
          <w:rFonts w:ascii="GHEA Grapalat" w:hAnsi="GHEA Grapalat"/>
          <w:i w:val="0"/>
          <w:sz w:val="24"/>
          <w:szCs w:val="24"/>
        </w:rPr>
        <w:t>4</w:t>
      </w:r>
      <w:r w:rsidR="00644850" w:rsidRPr="00664FBF">
        <w:rPr>
          <w:rFonts w:ascii="GHEA Grapalat" w:hAnsi="GHEA Grapalat"/>
          <w:i w:val="0"/>
          <w:sz w:val="24"/>
          <w:szCs w:val="24"/>
        </w:rPr>
        <w:t>.</w:t>
      </w:r>
      <w:r w:rsidR="00644850" w:rsidRPr="00664FBF">
        <w:rPr>
          <w:rFonts w:ascii="GHEA Grapalat" w:hAnsi="GHEA Grapalat"/>
          <w:i w:val="0"/>
          <w:sz w:val="24"/>
          <w:szCs w:val="24"/>
        </w:rPr>
        <w:tab/>
      </w:r>
      <w:r w:rsidRPr="00664FBF">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760B37" w:rsidRPr="00664FBF">
        <w:rPr>
          <w:rFonts w:ascii="GHEA Grapalat" w:hAnsi="GHEA Grapalat"/>
          <w:i w:val="0"/>
          <w:sz w:val="24"/>
          <w:szCs w:val="24"/>
        </w:rPr>
        <w:t>Центрального банка на данный день</w:t>
      </w:r>
      <w:r w:rsidR="00A01157" w:rsidRPr="00664FBF">
        <w:rPr>
          <w:rFonts w:ascii="GHEA Grapalat" w:hAnsi="GHEA Grapalat"/>
          <w:i w:val="0"/>
          <w:sz w:val="24"/>
          <w:szCs w:val="24"/>
        </w:rPr>
        <w:t>.</w:t>
      </w:r>
    </w:p>
    <w:p w:rsidR="00096865" w:rsidRPr="00664FBF"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664FBF">
        <w:rPr>
          <w:rFonts w:ascii="GHEA Grapalat" w:hAnsi="GHEA Grapalat"/>
          <w:i w:val="0"/>
          <w:sz w:val="24"/>
          <w:szCs w:val="24"/>
        </w:rPr>
        <w:t>8.</w:t>
      </w:r>
      <w:r w:rsidR="00D31874" w:rsidRPr="00664FBF">
        <w:rPr>
          <w:rFonts w:ascii="GHEA Grapalat" w:hAnsi="GHEA Grapalat"/>
          <w:i w:val="0"/>
          <w:sz w:val="24"/>
          <w:szCs w:val="24"/>
        </w:rPr>
        <w:t>5</w:t>
      </w:r>
      <w:r w:rsidRPr="00664FBF">
        <w:rPr>
          <w:rFonts w:ascii="GHEA Grapalat" w:hAnsi="GHEA Grapalat"/>
          <w:i w:val="0"/>
          <w:sz w:val="24"/>
          <w:szCs w:val="24"/>
        </w:rPr>
        <w:t>.</w:t>
      </w:r>
      <w:r w:rsidR="00644850" w:rsidRPr="00664FBF">
        <w:rPr>
          <w:rFonts w:ascii="GHEA Grapalat" w:hAnsi="GHEA Grapalat"/>
          <w:i w:val="0"/>
          <w:sz w:val="24"/>
          <w:szCs w:val="24"/>
        </w:rPr>
        <w:tab/>
      </w:r>
      <w:r w:rsidRPr="00664FBF">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664FBF"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664FBF">
        <w:rPr>
          <w:rFonts w:ascii="GHEA Grapalat" w:hAnsi="GHEA Grapalat"/>
          <w:i w:val="0"/>
          <w:sz w:val="24"/>
          <w:szCs w:val="24"/>
        </w:rPr>
        <w:t>1)</w:t>
      </w:r>
      <w:r w:rsidR="00644850" w:rsidRPr="00664FBF">
        <w:rPr>
          <w:rFonts w:ascii="GHEA Grapalat" w:hAnsi="GHEA Grapalat"/>
          <w:i w:val="0"/>
          <w:sz w:val="24"/>
          <w:szCs w:val="24"/>
        </w:rPr>
        <w:tab/>
      </w:r>
      <w:r w:rsidRPr="00664FBF">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664FBF">
        <w:rPr>
          <w:rFonts w:ascii="Courier New" w:hAnsi="Courier New" w:cs="Courier New"/>
          <w:i w:val="0"/>
          <w:sz w:val="24"/>
          <w:szCs w:val="24"/>
          <w:lang w:val="en-US"/>
        </w:rPr>
        <w:t> </w:t>
      </w:r>
      <w:r w:rsidRPr="00664FBF">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664FBF">
        <w:rPr>
          <w:rFonts w:ascii="GHEA Grapalat" w:hAnsi="GHEA Grapalat"/>
          <w:i w:val="0"/>
          <w:sz w:val="24"/>
          <w:szCs w:val="24"/>
        </w:rPr>
        <w:t xml:space="preserve"> </w:t>
      </w:r>
      <w:r w:rsidRPr="00664FBF">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664FBF"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664FBF">
        <w:rPr>
          <w:rFonts w:ascii="GHEA Grapalat" w:hAnsi="GHEA Grapalat"/>
          <w:sz w:val="24"/>
          <w:szCs w:val="24"/>
        </w:rPr>
        <w:t>2)</w:t>
      </w:r>
      <w:r w:rsidR="00644850" w:rsidRPr="00664FBF">
        <w:rPr>
          <w:rFonts w:ascii="GHEA Grapalat" w:hAnsi="GHEA Grapalat"/>
          <w:sz w:val="24"/>
          <w:szCs w:val="24"/>
        </w:rPr>
        <w:tab/>
      </w:r>
      <w:r w:rsidRPr="00664FBF">
        <w:rPr>
          <w:rFonts w:ascii="GHEA Grapalat" w:hAnsi="GHEA Grapalat"/>
          <w:sz w:val="24"/>
          <w:szCs w:val="24"/>
        </w:rPr>
        <w:t>иных случаев, предусмотренных Законом.</w:t>
      </w:r>
    </w:p>
    <w:p w:rsidR="009B6D58" w:rsidRPr="00664FBF"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664FBF">
        <w:rPr>
          <w:rFonts w:ascii="GHEA Grapalat" w:hAnsi="GHEA Grapalat"/>
          <w:sz w:val="24"/>
          <w:szCs w:val="24"/>
        </w:rPr>
        <w:t>8.</w:t>
      </w:r>
      <w:r w:rsidR="00D31874" w:rsidRPr="00664FBF">
        <w:rPr>
          <w:rFonts w:ascii="GHEA Grapalat" w:hAnsi="GHEA Grapalat"/>
          <w:sz w:val="24"/>
          <w:szCs w:val="24"/>
        </w:rPr>
        <w:t>6</w:t>
      </w:r>
      <w:r w:rsidRPr="00664FBF">
        <w:rPr>
          <w:rFonts w:ascii="GHEA Grapalat" w:hAnsi="GHEA Grapalat"/>
          <w:sz w:val="24"/>
          <w:szCs w:val="24"/>
        </w:rPr>
        <w:t>.</w:t>
      </w:r>
      <w:r w:rsidR="00644850" w:rsidRPr="00664FBF">
        <w:rPr>
          <w:rFonts w:ascii="GHEA Grapalat" w:hAnsi="GHEA Grapalat"/>
          <w:sz w:val="24"/>
          <w:szCs w:val="24"/>
        </w:rPr>
        <w:tab/>
      </w:r>
      <w:r w:rsidRPr="00664FBF">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664FBF">
        <w:rPr>
          <w:rFonts w:ascii="GHEA Grapalat" w:hAnsi="GHEA Grapalat"/>
          <w:sz w:val="24"/>
          <w:szCs w:val="24"/>
        </w:rPr>
        <w:t>отобранного</w:t>
      </w:r>
      <w:r w:rsidR="00970000" w:rsidRPr="00664FBF">
        <w:rPr>
          <w:rFonts w:ascii="GHEA Grapalat" w:hAnsi="GHEA Grapalat"/>
          <w:sz w:val="24"/>
          <w:szCs w:val="24"/>
        </w:rPr>
        <w:t xml:space="preserve"> участника</w:t>
      </w:r>
      <w:r w:rsidR="00A00A1F" w:rsidRPr="00664FBF">
        <w:rPr>
          <w:rFonts w:ascii="GHEA Grapalat" w:hAnsi="GHEA Grapalat"/>
          <w:sz w:val="24"/>
          <w:szCs w:val="24"/>
        </w:rPr>
        <w:t xml:space="preserve"> и </w:t>
      </w:r>
      <w:r w:rsidRPr="00664FBF">
        <w:rPr>
          <w:rFonts w:ascii="GHEA Grapalat" w:hAnsi="GHEA Grapalat"/>
          <w:sz w:val="24"/>
          <w:szCs w:val="24"/>
        </w:rPr>
        <w:t xml:space="preserve">участников, </w:t>
      </w:r>
      <w:r w:rsidR="00A00A1F" w:rsidRPr="00664FBF">
        <w:rPr>
          <w:rFonts w:ascii="GHEA Grapalat" w:hAnsi="GHEA Grapalat"/>
          <w:sz w:val="24"/>
          <w:szCs w:val="24"/>
        </w:rPr>
        <w:t xml:space="preserve"> занявших </w:t>
      </w:r>
      <w:r w:rsidRPr="00664FBF">
        <w:rPr>
          <w:rFonts w:ascii="GHEA Grapalat" w:hAnsi="GHEA Grapalat"/>
          <w:sz w:val="24"/>
          <w:szCs w:val="24"/>
        </w:rPr>
        <w:t xml:space="preserve">последующие места. </w:t>
      </w:r>
      <w:r w:rsidR="002F2045" w:rsidRPr="00664FBF">
        <w:rPr>
          <w:rFonts w:ascii="GHEA Grapalat" w:hAnsi="GHEA Grapalat"/>
          <w:sz w:val="24"/>
          <w:szCs w:val="24"/>
        </w:rPr>
        <w:t xml:space="preserve">В случае </w:t>
      </w:r>
      <w:r w:rsidR="002F2045" w:rsidRPr="00664FBF">
        <w:rPr>
          <w:rFonts w:ascii="GHEA Grapalat" w:hAnsi="GHEA Grapalat"/>
          <w:sz w:val="24"/>
          <w:szCs w:val="24"/>
        </w:rPr>
        <w:lastRenderedPageBreak/>
        <w:t>закупки товаров комиссия также оценивает соответствие полного описания представленных товаров требованиям приглашения</w:t>
      </w:r>
      <w:r w:rsidR="005A3D17" w:rsidRPr="00664FBF">
        <w:rPr>
          <w:rFonts w:ascii="GHEA Grapalat" w:hAnsi="GHEA Grapalat"/>
          <w:sz w:val="24"/>
          <w:szCs w:val="24"/>
        </w:rPr>
        <w:t>.</w:t>
      </w:r>
      <w:r w:rsidRPr="00664FBF">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664FBF">
        <w:rPr>
          <w:rFonts w:ascii="GHEA Grapalat" w:hAnsi="GHEA Grapalat"/>
          <w:sz w:val="24"/>
          <w:szCs w:val="24"/>
        </w:rPr>
        <w:t>ании части 6 статьи 15 Закона:</w:t>
      </w:r>
    </w:p>
    <w:p w:rsidR="009B6D58" w:rsidRPr="00664FBF"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664FBF">
        <w:rPr>
          <w:rFonts w:ascii="GHEA Grapalat" w:hAnsi="GHEA Grapalat"/>
          <w:sz w:val="24"/>
          <w:szCs w:val="24"/>
        </w:rPr>
        <w:t>а.</w:t>
      </w:r>
      <w:r w:rsidR="00186559" w:rsidRPr="00664FBF">
        <w:rPr>
          <w:rFonts w:ascii="GHEA Grapalat" w:hAnsi="GHEA Grapalat"/>
          <w:sz w:val="24"/>
          <w:szCs w:val="24"/>
        </w:rPr>
        <w:tab/>
      </w:r>
      <w:r w:rsidRPr="00664FBF">
        <w:rPr>
          <w:rFonts w:ascii="GHEA Grapalat" w:hAnsi="GHEA Grapalat"/>
          <w:sz w:val="24"/>
          <w:szCs w:val="24"/>
        </w:rPr>
        <w:t>для определения</w:t>
      </w:r>
      <w:r w:rsidR="005F09CE" w:rsidRPr="00664FBF">
        <w:rPr>
          <w:rFonts w:ascii="GHEA Grapalat" w:hAnsi="GHEA Grapalat"/>
          <w:sz w:val="24"/>
          <w:szCs w:val="24"/>
        </w:rPr>
        <w:t xml:space="preserve"> отобранного</w:t>
      </w:r>
      <w:r w:rsidR="000C6E1C" w:rsidRPr="00664FBF">
        <w:rPr>
          <w:rFonts w:ascii="GHEA Grapalat" w:hAnsi="GHEA Grapalat"/>
          <w:sz w:val="24"/>
          <w:szCs w:val="24"/>
        </w:rPr>
        <w:t xml:space="preserve"> участника</w:t>
      </w:r>
      <w:r w:rsidR="005F09CE" w:rsidRPr="00664FBF">
        <w:rPr>
          <w:rFonts w:ascii="GHEA Grapalat" w:hAnsi="GHEA Grapalat"/>
          <w:sz w:val="24"/>
          <w:szCs w:val="24"/>
        </w:rPr>
        <w:t xml:space="preserve"> и</w:t>
      </w:r>
      <w:r w:rsidRPr="00664FBF">
        <w:rPr>
          <w:rFonts w:ascii="GHEA Grapalat" w:hAnsi="GHEA Grapalat"/>
          <w:sz w:val="24"/>
          <w:szCs w:val="24"/>
        </w:rPr>
        <w:t xml:space="preserve"> участников, занявших последующие места, с</w:t>
      </w:r>
      <w:r w:rsidR="00A50C53" w:rsidRPr="00664FBF">
        <w:rPr>
          <w:rFonts w:ascii="Courier New" w:hAnsi="Courier New" w:cs="Courier New"/>
          <w:sz w:val="24"/>
          <w:szCs w:val="24"/>
          <w:lang w:val="en-US"/>
        </w:rPr>
        <w:t> </w:t>
      </w:r>
      <w:r w:rsidRPr="00664FBF">
        <w:rPr>
          <w:rFonts w:ascii="GHEA Grapalat" w:hAnsi="GHEA Grapalat"/>
          <w:sz w:val="24"/>
          <w:szCs w:val="24"/>
        </w:rPr>
        <w:t>целью сокращения предложенных на заседании комиссии цен, со всеми участниками,</w:t>
      </w:r>
      <w:r w:rsidR="00AA7117" w:rsidRPr="00664FBF">
        <w:rPr>
          <w:rFonts w:ascii="GHEA Grapalat" w:hAnsi="GHEA Grapalat"/>
          <w:sz w:val="24"/>
          <w:szCs w:val="24"/>
        </w:rPr>
        <w:t xml:space="preserve"> </w:t>
      </w:r>
      <w:r w:rsidRPr="00664FBF">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664FBF"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664FBF">
        <w:rPr>
          <w:rFonts w:ascii="GHEA Grapalat" w:hAnsi="GHEA Grapalat"/>
          <w:sz w:val="24"/>
          <w:szCs w:val="24"/>
        </w:rPr>
        <w:t>б.</w:t>
      </w:r>
      <w:r w:rsidR="00186559" w:rsidRPr="00664FBF">
        <w:rPr>
          <w:rFonts w:ascii="GHEA Grapalat" w:hAnsi="GHEA Grapalat"/>
          <w:sz w:val="24"/>
          <w:szCs w:val="24"/>
        </w:rPr>
        <w:tab/>
      </w:r>
      <w:r w:rsidRPr="00664FBF">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664FBF">
        <w:rPr>
          <w:rFonts w:ascii="GHEA Grapalat" w:hAnsi="GHEA Grapalat"/>
          <w:sz w:val="24"/>
          <w:szCs w:val="24"/>
        </w:rPr>
        <w:t>в электронной форме</w:t>
      </w:r>
      <w:r w:rsidRPr="00664FBF">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664FBF"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664FBF">
        <w:rPr>
          <w:rFonts w:ascii="GHEA Grapalat" w:hAnsi="GHEA Grapalat"/>
          <w:sz w:val="24"/>
          <w:szCs w:val="24"/>
        </w:rPr>
        <w:t>в.</w:t>
      </w:r>
      <w:r w:rsidR="00186559" w:rsidRPr="00664FBF">
        <w:rPr>
          <w:rFonts w:ascii="GHEA Grapalat" w:hAnsi="GHEA Grapalat"/>
          <w:sz w:val="24"/>
          <w:szCs w:val="24"/>
        </w:rPr>
        <w:tab/>
      </w:r>
      <w:r w:rsidRPr="00664FBF">
        <w:rPr>
          <w:rFonts w:ascii="GHEA Grapalat" w:hAnsi="GHEA Grapalat"/>
          <w:sz w:val="24"/>
          <w:szCs w:val="24"/>
        </w:rPr>
        <w:t xml:space="preserve">переговоры проводятся не раннее чем на второй и не позднее чем на </w:t>
      </w:r>
      <w:r w:rsidR="00996FDC" w:rsidRPr="00664FBF">
        <w:rPr>
          <w:rFonts w:ascii="GHEA Grapalat" w:hAnsi="GHEA Grapalat"/>
          <w:sz w:val="24"/>
          <w:szCs w:val="24"/>
        </w:rPr>
        <w:t xml:space="preserve">пятый </w:t>
      </w:r>
      <w:r w:rsidRPr="00664FBF">
        <w:rPr>
          <w:rFonts w:ascii="GHEA Grapalat" w:hAnsi="GHEA Grapalat"/>
          <w:sz w:val="24"/>
          <w:szCs w:val="24"/>
        </w:rPr>
        <w:t>рабочий день со дня отправки извещения</w:t>
      </w:r>
      <w:r w:rsidR="00A50C53" w:rsidRPr="00664FBF">
        <w:rPr>
          <w:rFonts w:ascii="GHEA Grapalat" w:hAnsi="GHEA Grapalat"/>
          <w:sz w:val="24"/>
          <w:szCs w:val="24"/>
        </w:rPr>
        <w:t>,</w:t>
      </w:r>
    </w:p>
    <w:p w:rsidR="009B6D58" w:rsidRPr="00664FBF"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664FBF">
        <w:rPr>
          <w:rFonts w:ascii="GHEA Grapalat" w:hAnsi="GHEA Grapalat"/>
          <w:sz w:val="24"/>
          <w:szCs w:val="24"/>
        </w:rPr>
        <w:t>г.</w:t>
      </w:r>
      <w:r w:rsidR="00186559" w:rsidRPr="00664FBF">
        <w:rPr>
          <w:rFonts w:ascii="GHEA Grapalat" w:hAnsi="GHEA Grapalat"/>
          <w:sz w:val="24"/>
          <w:szCs w:val="24"/>
        </w:rPr>
        <w:tab/>
      </w:r>
      <w:r w:rsidRPr="00664FBF">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664FBF"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664FBF">
        <w:rPr>
          <w:rFonts w:ascii="GHEA Grapalat" w:hAnsi="GHEA Grapalat"/>
          <w:sz w:val="24"/>
          <w:szCs w:val="24"/>
        </w:rPr>
        <w:t>д.</w:t>
      </w:r>
      <w:r w:rsidR="00186559" w:rsidRPr="00664FBF">
        <w:rPr>
          <w:rFonts w:ascii="GHEA Grapalat" w:hAnsi="GHEA Grapalat"/>
          <w:sz w:val="24"/>
          <w:szCs w:val="24"/>
        </w:rPr>
        <w:tab/>
      </w:r>
      <w:r w:rsidRPr="00664FBF">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664FBF">
        <w:rPr>
          <w:rFonts w:ascii="GHEA Grapalat" w:hAnsi="GHEA Grapalat"/>
          <w:sz w:val="24"/>
          <w:szCs w:val="24"/>
        </w:rPr>
        <w:t xml:space="preserve">присутствующим на переговорах </w:t>
      </w:r>
      <w:r w:rsidRPr="00664FBF">
        <w:rPr>
          <w:rFonts w:ascii="GHEA Grapalat" w:hAnsi="GHEA Grapalat"/>
          <w:sz w:val="24"/>
          <w:szCs w:val="24"/>
        </w:rPr>
        <w:t>участниками</w:t>
      </w:r>
      <w:r w:rsidR="001D129F" w:rsidRPr="00664FBF">
        <w:rPr>
          <w:rFonts w:ascii="GHEA Grapalat" w:hAnsi="GHEA Grapalat"/>
          <w:sz w:val="24"/>
          <w:szCs w:val="24"/>
        </w:rPr>
        <w:t xml:space="preserve"> </w:t>
      </w:r>
      <w:r w:rsidRPr="00664FBF">
        <w:rPr>
          <w:rFonts w:ascii="GHEA Grapalat" w:hAnsi="GHEA Grapalat"/>
          <w:sz w:val="24"/>
          <w:szCs w:val="24"/>
        </w:rPr>
        <w:t xml:space="preserve">ценам, </w:t>
      </w:r>
      <w:r w:rsidR="00927888" w:rsidRPr="00664FBF">
        <w:rPr>
          <w:rFonts w:ascii="GHEA Grapalat" w:hAnsi="GHEA Grapalat"/>
          <w:sz w:val="24"/>
          <w:szCs w:val="24"/>
        </w:rPr>
        <w:t xml:space="preserve">которые </w:t>
      </w:r>
      <w:r w:rsidRPr="00664FBF">
        <w:rPr>
          <w:rFonts w:ascii="GHEA Grapalat" w:hAnsi="GHEA Grapalat"/>
          <w:sz w:val="24"/>
          <w:szCs w:val="24"/>
        </w:rPr>
        <w:t xml:space="preserve">не </w:t>
      </w:r>
      <w:r w:rsidR="00927888" w:rsidRPr="00664FBF">
        <w:rPr>
          <w:rFonts w:ascii="GHEA Grapalat" w:hAnsi="GHEA Grapalat"/>
          <w:sz w:val="24"/>
          <w:szCs w:val="24"/>
        </w:rPr>
        <w:t xml:space="preserve">превышают цену, установленную  заявкой на закупку  </w:t>
      </w:r>
      <w:r w:rsidRPr="00664FBF">
        <w:rPr>
          <w:rFonts w:ascii="GHEA Grapalat" w:hAnsi="GHEA Grapalat"/>
          <w:sz w:val="24"/>
          <w:szCs w:val="24"/>
        </w:rPr>
        <w:t>, определяются и объявляются</w:t>
      </w:r>
      <w:r w:rsidR="00A134CC" w:rsidRPr="00664FBF">
        <w:rPr>
          <w:rFonts w:ascii="GHEA Grapalat" w:hAnsi="GHEA Grapalat"/>
          <w:sz w:val="24"/>
          <w:szCs w:val="24"/>
        </w:rPr>
        <w:t xml:space="preserve"> отобранный участник и</w:t>
      </w:r>
      <w:r w:rsidRPr="00664FBF">
        <w:rPr>
          <w:rFonts w:ascii="GHEA Grapalat" w:hAnsi="GHEA Grapalat"/>
          <w:sz w:val="24"/>
          <w:szCs w:val="24"/>
        </w:rPr>
        <w:t xml:space="preserve"> участники, занявшие последующие места,</w:t>
      </w:r>
    </w:p>
    <w:p w:rsidR="004A4515" w:rsidRPr="00664FBF" w:rsidRDefault="009B6D58" w:rsidP="004A4515">
      <w:pPr>
        <w:pStyle w:val="norm"/>
        <w:widowControl w:val="0"/>
        <w:tabs>
          <w:tab w:val="left" w:pos="1134"/>
        </w:tabs>
        <w:spacing w:after="160" w:line="240" w:lineRule="auto"/>
        <w:ind w:firstLine="567"/>
        <w:rPr>
          <w:rFonts w:ascii="GHEA Grapalat" w:hAnsi="GHEA Grapalat"/>
          <w:sz w:val="24"/>
          <w:szCs w:val="24"/>
        </w:rPr>
      </w:pPr>
      <w:r w:rsidRPr="00664FBF">
        <w:rPr>
          <w:rFonts w:ascii="GHEA Grapalat" w:hAnsi="GHEA Grapalat"/>
          <w:sz w:val="24"/>
          <w:szCs w:val="24"/>
        </w:rPr>
        <w:t>е.</w:t>
      </w:r>
      <w:r w:rsidR="00C37724" w:rsidRPr="00664FBF">
        <w:rPr>
          <w:rFonts w:ascii="GHEA Grapalat" w:hAnsi="GHEA Grapalat"/>
          <w:sz w:val="24"/>
          <w:szCs w:val="24"/>
        </w:rPr>
        <w:tab/>
      </w:r>
      <w:r w:rsidR="004A4515" w:rsidRPr="00664FBF">
        <w:rPr>
          <w:rFonts w:ascii="GHEA Grapalat" w:hAnsi="GHEA Grapalat"/>
          <w:sz w:val="24"/>
          <w:szCs w:val="24"/>
        </w:rPr>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w:t>
      </w:r>
      <w:r w:rsidR="004A4515" w:rsidRPr="00664FBF">
        <w:rPr>
          <w:rFonts w:ascii="GHEA Grapalat" w:hAnsi="GHEA Grapalat"/>
          <w:sz w:val="24"/>
          <w:szCs w:val="24"/>
        </w:rPr>
        <w:lastRenderedPageBreak/>
        <w:t>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664FBF" w:rsidRDefault="003572EA" w:rsidP="004A4515">
      <w:pPr>
        <w:pStyle w:val="norm"/>
        <w:widowControl w:val="0"/>
        <w:tabs>
          <w:tab w:val="left" w:pos="1134"/>
        </w:tabs>
        <w:spacing w:after="160" w:line="240" w:lineRule="auto"/>
        <w:ind w:firstLine="567"/>
        <w:rPr>
          <w:rFonts w:ascii="GHEA Grapalat" w:hAnsi="GHEA Grapalat" w:cs="Sylfaen"/>
          <w:sz w:val="24"/>
          <w:szCs w:val="24"/>
        </w:rPr>
      </w:pPr>
      <w:r w:rsidRPr="00664FBF">
        <w:rPr>
          <w:rFonts w:ascii="GHEA Grapalat" w:hAnsi="GHEA Grapalat"/>
          <w:sz w:val="24"/>
          <w:szCs w:val="24"/>
        </w:rPr>
        <w:t>ж.</w:t>
      </w:r>
      <w:r w:rsidR="00DF44E3" w:rsidRPr="00664FBF">
        <w:rPr>
          <w:rFonts w:ascii="GHEA Grapalat" w:hAnsi="GHEA Grapalat"/>
          <w:sz w:val="24"/>
          <w:szCs w:val="24"/>
        </w:rPr>
        <w:t xml:space="preserve"> </w:t>
      </w:r>
      <w:r w:rsidR="00C34AFD" w:rsidRPr="00664FBF">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664FBF">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664FBF">
        <w:rPr>
          <w:rFonts w:ascii="GHEA Grapalat" w:hAnsi="GHEA Grapalat"/>
          <w:sz w:val="24"/>
          <w:szCs w:val="24"/>
        </w:rPr>
        <w:t>, за исключением случая, предусмотренного абзацем ,, е " настоящего подпункта</w:t>
      </w:r>
      <w:r w:rsidR="009B6D58" w:rsidRPr="00664FBF">
        <w:rPr>
          <w:rFonts w:ascii="GHEA Grapalat" w:hAnsi="GHEA Grapalat"/>
          <w:sz w:val="24"/>
          <w:szCs w:val="24"/>
        </w:rPr>
        <w:t xml:space="preserve">. </w:t>
      </w:r>
    </w:p>
    <w:p w:rsidR="00B514E8" w:rsidRPr="00664FBF" w:rsidRDefault="00FD2748" w:rsidP="00B46D58">
      <w:pPr>
        <w:widowControl w:val="0"/>
        <w:tabs>
          <w:tab w:val="left" w:pos="1134"/>
        </w:tabs>
        <w:spacing w:after="160"/>
        <w:ind w:firstLine="567"/>
        <w:jc w:val="both"/>
        <w:rPr>
          <w:rFonts w:ascii="GHEA Grapalat" w:hAnsi="GHEA Grapalat"/>
        </w:rPr>
      </w:pPr>
      <w:r w:rsidRPr="00664FBF">
        <w:rPr>
          <w:rFonts w:ascii="GHEA Grapalat" w:hAnsi="GHEA Grapalat"/>
        </w:rPr>
        <w:t>8.</w:t>
      </w:r>
      <w:r w:rsidR="00096B2C" w:rsidRPr="00664FBF">
        <w:rPr>
          <w:rFonts w:ascii="GHEA Grapalat" w:hAnsi="GHEA Grapalat"/>
        </w:rPr>
        <w:t>7</w:t>
      </w:r>
      <w:r w:rsidRPr="00664FBF">
        <w:rPr>
          <w:rFonts w:ascii="GHEA Grapalat" w:hAnsi="GHEA Grapalat"/>
        </w:rPr>
        <w:t>.</w:t>
      </w:r>
      <w:r w:rsidR="00C37724" w:rsidRPr="00664FBF">
        <w:rPr>
          <w:rFonts w:ascii="GHEA Grapalat" w:hAnsi="GHEA Grapalat"/>
        </w:rPr>
        <w:tab/>
      </w:r>
      <w:r w:rsidRPr="00664FBF">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664FBF">
        <w:rPr>
          <w:rFonts w:ascii="GHEA Grapalat" w:hAnsi="GHEA Grapalat"/>
        </w:rPr>
        <w:t xml:space="preserve">включенные в заявку </w:t>
      </w:r>
      <w:r w:rsidRPr="00664FBF">
        <w:rPr>
          <w:rFonts w:ascii="GHEA Grapalat" w:hAnsi="GHEA Grapalat"/>
        </w:rPr>
        <w:t>документ</w:t>
      </w:r>
      <w:r w:rsidR="00F7541A" w:rsidRPr="00664FBF">
        <w:rPr>
          <w:rFonts w:ascii="GHEA Grapalat" w:hAnsi="GHEA Grapalat"/>
        </w:rPr>
        <w:t>ы</w:t>
      </w:r>
      <w:r w:rsidRPr="00664FBF">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664FBF">
        <w:rPr>
          <w:rFonts w:ascii="Courier New" w:hAnsi="Courier New" w:cs="Courier New"/>
          <w:lang w:val="en-US"/>
        </w:rPr>
        <w:t> </w:t>
      </w:r>
      <w:r w:rsidRPr="00664FBF">
        <w:rPr>
          <w:rFonts w:ascii="GHEA Grapalat" w:hAnsi="GHEA Grapalat"/>
        </w:rPr>
        <w:t>препятствуя нормальному функционированию комиссии.</w:t>
      </w:r>
    </w:p>
    <w:p w:rsidR="00AD2081" w:rsidRPr="00664FBF" w:rsidRDefault="00A150A9" w:rsidP="00B46D58">
      <w:pPr>
        <w:pStyle w:val="norm"/>
        <w:widowControl w:val="0"/>
        <w:tabs>
          <w:tab w:val="left" w:pos="1134"/>
        </w:tabs>
        <w:spacing w:after="160" w:line="240" w:lineRule="auto"/>
        <w:ind w:firstLine="567"/>
        <w:rPr>
          <w:rFonts w:ascii="GHEA Grapalat" w:hAnsi="GHEA Grapalat"/>
          <w:sz w:val="24"/>
          <w:szCs w:val="24"/>
        </w:rPr>
      </w:pPr>
      <w:r w:rsidRPr="00664FBF">
        <w:rPr>
          <w:rFonts w:ascii="GHEA Grapalat" w:hAnsi="GHEA Grapalat"/>
          <w:sz w:val="24"/>
          <w:szCs w:val="24"/>
        </w:rPr>
        <w:t>8.</w:t>
      </w:r>
      <w:r w:rsidR="00917747" w:rsidRPr="00664FBF">
        <w:rPr>
          <w:rFonts w:ascii="GHEA Grapalat" w:hAnsi="GHEA Grapalat"/>
          <w:sz w:val="24"/>
          <w:szCs w:val="24"/>
        </w:rPr>
        <w:t>8</w:t>
      </w:r>
      <w:r w:rsidRPr="00664FBF">
        <w:rPr>
          <w:rFonts w:ascii="GHEA Grapalat" w:hAnsi="GHEA Grapalat"/>
          <w:sz w:val="24"/>
          <w:szCs w:val="24"/>
        </w:rPr>
        <w:t>.</w:t>
      </w:r>
      <w:r w:rsidR="00213830" w:rsidRPr="00664FBF">
        <w:rPr>
          <w:rFonts w:ascii="GHEA Grapalat" w:hAnsi="GHEA Grapalat"/>
          <w:sz w:val="24"/>
          <w:szCs w:val="24"/>
        </w:rPr>
        <w:tab/>
      </w:r>
      <w:r w:rsidRPr="00664FBF">
        <w:rPr>
          <w:rFonts w:ascii="GHEA Grapalat" w:hAnsi="GHEA Grapalat"/>
          <w:sz w:val="24"/>
          <w:szCs w:val="24"/>
        </w:rPr>
        <w:t xml:space="preserve">Если в результате оценки, проведенной в ходе заседания по вскрытию </w:t>
      </w:r>
      <w:r w:rsidR="00F00565" w:rsidRPr="00664FBF">
        <w:rPr>
          <w:rFonts w:ascii="GHEA Grapalat" w:hAnsi="GHEA Grapalat"/>
          <w:sz w:val="24"/>
          <w:szCs w:val="24"/>
        </w:rPr>
        <w:t xml:space="preserve">и оценке </w:t>
      </w:r>
      <w:r w:rsidRPr="00664FBF">
        <w:rPr>
          <w:rFonts w:ascii="GHEA Grapalat" w:hAnsi="GHEA Grapalat"/>
          <w:sz w:val="24"/>
          <w:szCs w:val="24"/>
        </w:rPr>
        <w:t>заявок, в заявке участника фиксируются несоответствия требованиям приглашения,</w:t>
      </w:r>
      <w:r w:rsidR="001F0DAB" w:rsidRPr="00664FBF">
        <w:rPr>
          <w:rFonts w:ascii="GHEA Grapalat" w:hAnsi="GHEA Grapalat"/>
          <w:sz w:val="24"/>
          <w:szCs w:val="24"/>
        </w:rPr>
        <w:t xml:space="preserve"> </w:t>
      </w:r>
      <w:r w:rsidRPr="00664FBF">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664FBF">
        <w:rPr>
          <w:rFonts w:ascii="GHEA Grapalat" w:hAnsi="GHEA Grapalat"/>
          <w:sz w:val="24"/>
          <w:szCs w:val="24"/>
        </w:rPr>
        <w:t xml:space="preserve"> </w:t>
      </w:r>
      <w:r w:rsidR="001F0DAB" w:rsidRPr="00664FBF">
        <w:rPr>
          <w:rFonts w:ascii="GHEA Grapalat" w:hAnsi="GHEA Grapalat"/>
        </w:rPr>
        <w:t>в электронной форме</w:t>
      </w:r>
      <w:r w:rsidR="007A34A6" w:rsidRPr="00664FBF">
        <w:rPr>
          <w:rFonts w:ascii="GHEA Grapalat" w:hAnsi="GHEA Grapalat"/>
        </w:rPr>
        <w:t xml:space="preserve"> </w:t>
      </w:r>
      <w:r w:rsidRPr="00664FBF">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664FBF" w:rsidRDefault="006A202F" w:rsidP="00B46D58">
      <w:pPr>
        <w:pStyle w:val="norm"/>
        <w:widowControl w:val="0"/>
        <w:tabs>
          <w:tab w:val="left" w:pos="1134"/>
        </w:tabs>
        <w:spacing w:after="160" w:line="240" w:lineRule="auto"/>
        <w:ind w:firstLine="567"/>
        <w:rPr>
          <w:rFonts w:ascii="GHEA Grapalat" w:hAnsi="GHEA Grapalat" w:cs="Sylfaen"/>
          <w:sz w:val="24"/>
          <w:szCs w:val="24"/>
        </w:rPr>
      </w:pPr>
      <w:r w:rsidRPr="00664FBF">
        <w:rPr>
          <w:rFonts w:ascii="GHEA Grapalat" w:hAnsi="GHEA Grapalat"/>
          <w:sz w:val="24"/>
          <w:szCs w:val="24"/>
        </w:rPr>
        <w:t>В</w:t>
      </w:r>
      <w:r w:rsidR="00AD2081" w:rsidRPr="00664FBF">
        <w:rPr>
          <w:rFonts w:ascii="GHEA Grapalat" w:hAnsi="GHEA Grapalat"/>
          <w:sz w:val="24"/>
          <w:szCs w:val="24"/>
        </w:rPr>
        <w:t xml:space="preserve"> случае обоснованного решения на основании пункта 67 </w:t>
      </w:r>
      <w:r w:rsidR="0033740E" w:rsidRPr="00664FBF">
        <w:rPr>
          <w:rFonts w:ascii="GHEA Grapalat" w:hAnsi="GHEA Grapalat"/>
          <w:sz w:val="24"/>
          <w:szCs w:val="24"/>
        </w:rPr>
        <w:t>П</w:t>
      </w:r>
      <w:r w:rsidR="00AD2081" w:rsidRPr="00664FBF">
        <w:rPr>
          <w:rFonts w:ascii="GHEA Grapalat" w:hAnsi="GHEA Grapalat"/>
          <w:sz w:val="24"/>
          <w:szCs w:val="24"/>
        </w:rPr>
        <w:t xml:space="preserve">орядка </w:t>
      </w:r>
      <w:r w:rsidRPr="00664FBF">
        <w:rPr>
          <w:rFonts w:ascii="GHEA Grapalat" w:hAnsi="GHEA Grapalat"/>
          <w:sz w:val="24"/>
          <w:szCs w:val="24"/>
        </w:rPr>
        <w:t xml:space="preserve">Оценочная комиссия </w:t>
      </w:r>
      <w:r w:rsidR="00CD1E50" w:rsidRPr="00664FBF">
        <w:rPr>
          <w:rFonts w:ascii="GHEA Grapalat" w:hAnsi="GHEA Grapalat"/>
          <w:sz w:val="24"/>
          <w:szCs w:val="24"/>
        </w:rPr>
        <w:t xml:space="preserve">посредством </w:t>
      </w:r>
      <w:r w:rsidR="00A150D1" w:rsidRPr="00664FBF">
        <w:rPr>
          <w:rFonts w:ascii="GHEA Grapalat" w:hAnsi="GHEA Grapalat"/>
          <w:sz w:val="24"/>
          <w:szCs w:val="24"/>
        </w:rPr>
        <w:t>К</w:t>
      </w:r>
      <w:r w:rsidR="00CD1E50" w:rsidRPr="00664FBF">
        <w:rPr>
          <w:rFonts w:ascii="GHEA Grapalat" w:hAnsi="GHEA Grapalat"/>
          <w:sz w:val="24"/>
          <w:szCs w:val="24"/>
        </w:rPr>
        <w:t xml:space="preserve">омитета государственных доходов РА </w:t>
      </w:r>
      <w:r w:rsidRPr="00664FBF">
        <w:rPr>
          <w:rFonts w:ascii="GHEA Grapalat" w:hAnsi="GHEA Grapalat"/>
          <w:sz w:val="24"/>
          <w:szCs w:val="24"/>
        </w:rPr>
        <w:t xml:space="preserve">может </w:t>
      </w:r>
      <w:r w:rsidR="00AD2081" w:rsidRPr="00664FBF">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664FBF">
        <w:rPr>
          <w:rFonts w:ascii="GHEA Grapalat" w:hAnsi="GHEA Grapalat"/>
          <w:sz w:val="24"/>
          <w:szCs w:val="24"/>
        </w:rPr>
        <w:t>З</w:t>
      </w:r>
      <w:r w:rsidR="00AD2081" w:rsidRPr="00664FBF">
        <w:rPr>
          <w:rFonts w:ascii="GHEA Grapalat" w:hAnsi="GHEA Grapalat"/>
          <w:sz w:val="24"/>
          <w:szCs w:val="24"/>
        </w:rPr>
        <w:t>акона</w:t>
      </w:r>
      <w:r w:rsidR="00F215E2" w:rsidRPr="00664FBF">
        <w:rPr>
          <w:rFonts w:ascii="GHEA Grapalat" w:hAnsi="GHEA Grapalat"/>
          <w:sz w:val="24"/>
          <w:szCs w:val="24"/>
        </w:rPr>
        <w:t xml:space="preserve">. </w:t>
      </w:r>
      <w:r w:rsidR="00AD2081" w:rsidRPr="00664FBF">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664FBF">
        <w:rPr>
          <w:rFonts w:ascii="GHEA Grapalat" w:hAnsi="GHEA Grapalat" w:cs="Sylfaen"/>
          <w:sz w:val="24"/>
          <w:szCs w:val="24"/>
        </w:rPr>
        <w:t>(число, месяц, год)</w:t>
      </w:r>
      <w:r w:rsidR="00AD2081" w:rsidRPr="00664FBF">
        <w:rPr>
          <w:rFonts w:ascii="GHEA Grapalat" w:hAnsi="GHEA Grapalat" w:cs="Sylfaen"/>
          <w:sz w:val="24"/>
          <w:szCs w:val="24"/>
        </w:rPr>
        <w:t xml:space="preserve"> представления заявки</w:t>
      </w:r>
      <w:r w:rsidR="00855622" w:rsidRPr="00664FBF">
        <w:rPr>
          <w:rFonts w:ascii="GHEA Grapalat" w:hAnsi="GHEA Grapalat" w:cs="Sylfaen"/>
          <w:sz w:val="24"/>
          <w:szCs w:val="24"/>
        </w:rPr>
        <w:t>.</w:t>
      </w:r>
      <w:r w:rsidR="003B3E74" w:rsidRPr="00664FBF">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664FBF">
        <w:rPr>
          <w:rFonts w:ascii="GHEA Grapalat" w:hAnsi="GHEA Grapalat" w:cs="Sylfaen"/>
          <w:sz w:val="24"/>
          <w:szCs w:val="24"/>
        </w:rPr>
        <w:t>с</w:t>
      </w:r>
      <w:r w:rsidR="003B3E74" w:rsidRPr="00664FBF">
        <w:rPr>
          <w:rFonts w:ascii="GHEA Grapalat" w:hAnsi="GHEA Grapalat" w:cs="Sylfaen"/>
          <w:sz w:val="24"/>
          <w:szCs w:val="24"/>
        </w:rPr>
        <w:t xml:space="preserve"> оригинала информаци</w:t>
      </w:r>
      <w:r w:rsidR="00914B4A" w:rsidRPr="00664FBF">
        <w:rPr>
          <w:rFonts w:ascii="GHEA Grapalat" w:hAnsi="GHEA Grapalat" w:cs="Sylfaen"/>
          <w:sz w:val="24"/>
          <w:szCs w:val="24"/>
        </w:rPr>
        <w:t>я</w:t>
      </w:r>
      <w:r w:rsidR="003B3E74" w:rsidRPr="00664FBF">
        <w:rPr>
          <w:rFonts w:ascii="GHEA Grapalat" w:hAnsi="GHEA Grapalat" w:cs="Sylfaen"/>
          <w:sz w:val="24"/>
          <w:szCs w:val="24"/>
        </w:rPr>
        <w:t>, полученн</w:t>
      </w:r>
      <w:r w:rsidR="00914B4A" w:rsidRPr="00664FBF">
        <w:rPr>
          <w:rFonts w:ascii="GHEA Grapalat" w:hAnsi="GHEA Grapalat" w:cs="Sylfaen"/>
          <w:sz w:val="24"/>
          <w:szCs w:val="24"/>
        </w:rPr>
        <w:t xml:space="preserve">ая </w:t>
      </w:r>
      <w:r w:rsidR="00584166" w:rsidRPr="00664FBF">
        <w:rPr>
          <w:rFonts w:ascii="GHEA Grapalat" w:hAnsi="GHEA Grapalat" w:cs="Sylfaen"/>
          <w:sz w:val="24"/>
          <w:szCs w:val="24"/>
        </w:rPr>
        <w:t>из</w:t>
      </w:r>
      <w:r w:rsidR="003B3E74" w:rsidRPr="00664FBF">
        <w:rPr>
          <w:rFonts w:ascii="GHEA Grapalat" w:hAnsi="GHEA Grapalat" w:cs="Sylfaen"/>
          <w:sz w:val="24"/>
          <w:szCs w:val="24"/>
        </w:rPr>
        <w:t xml:space="preserve"> </w:t>
      </w:r>
      <w:r w:rsidR="00914B4A" w:rsidRPr="00664FBF">
        <w:rPr>
          <w:rFonts w:ascii="GHEA Grapalat" w:hAnsi="GHEA Grapalat" w:cs="Sylfaen"/>
          <w:sz w:val="24"/>
          <w:szCs w:val="24"/>
        </w:rPr>
        <w:t>К</w:t>
      </w:r>
      <w:r w:rsidR="003B3E74" w:rsidRPr="00664FBF">
        <w:rPr>
          <w:rFonts w:ascii="GHEA Grapalat" w:hAnsi="GHEA Grapalat" w:cs="Sylfaen"/>
          <w:sz w:val="24"/>
          <w:szCs w:val="24"/>
        </w:rPr>
        <w:t>омитета.</w:t>
      </w:r>
      <w:r w:rsidR="006A3C8A" w:rsidRPr="00664FBF">
        <w:t xml:space="preserve"> </w:t>
      </w:r>
      <w:r w:rsidR="006A3C8A" w:rsidRPr="00664FBF">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664FBF">
        <w:rPr>
          <w:rFonts w:ascii="GHEA Grapalat" w:hAnsi="GHEA Grapalat" w:cs="Sylfaen"/>
          <w:sz w:val="24"/>
          <w:szCs w:val="24"/>
        </w:rPr>
        <w:t>.</w:t>
      </w:r>
    </w:p>
    <w:p w:rsidR="00C27BA4" w:rsidRPr="00664FBF" w:rsidRDefault="00A150A9" w:rsidP="00B46D58">
      <w:pPr>
        <w:pStyle w:val="norm"/>
        <w:widowControl w:val="0"/>
        <w:tabs>
          <w:tab w:val="left" w:pos="1276"/>
        </w:tabs>
        <w:spacing w:after="160" w:line="240" w:lineRule="auto"/>
        <w:ind w:firstLine="567"/>
        <w:rPr>
          <w:rFonts w:ascii="GHEA Grapalat" w:hAnsi="GHEA Grapalat"/>
          <w:sz w:val="24"/>
          <w:szCs w:val="24"/>
        </w:rPr>
      </w:pPr>
      <w:r w:rsidRPr="00664FBF">
        <w:rPr>
          <w:rFonts w:ascii="GHEA Grapalat" w:hAnsi="GHEA Grapalat"/>
          <w:sz w:val="24"/>
          <w:szCs w:val="24"/>
        </w:rPr>
        <w:t>8.</w:t>
      </w:r>
      <w:r w:rsidR="000F35AE" w:rsidRPr="00664FBF">
        <w:rPr>
          <w:rFonts w:ascii="GHEA Grapalat" w:hAnsi="GHEA Grapalat"/>
          <w:sz w:val="24"/>
          <w:szCs w:val="24"/>
        </w:rPr>
        <w:t>9</w:t>
      </w:r>
      <w:r w:rsidRPr="00664FBF">
        <w:rPr>
          <w:rFonts w:ascii="GHEA Grapalat" w:hAnsi="GHEA Grapalat"/>
          <w:sz w:val="24"/>
          <w:szCs w:val="24"/>
        </w:rPr>
        <w:t>.</w:t>
      </w:r>
      <w:r w:rsidR="00213830" w:rsidRPr="00664FBF">
        <w:rPr>
          <w:rFonts w:ascii="GHEA Grapalat" w:hAnsi="GHEA Grapalat"/>
          <w:sz w:val="24"/>
          <w:szCs w:val="24"/>
        </w:rPr>
        <w:tab/>
      </w:r>
      <w:r w:rsidRPr="00664FBF">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664FBF">
        <w:rPr>
          <w:rFonts w:ascii="GHEA Grapalat" w:hAnsi="GHEA Grapalat"/>
          <w:sz w:val="24"/>
          <w:szCs w:val="24"/>
        </w:rPr>
        <w:t>8</w:t>
      </w:r>
      <w:r w:rsidRPr="00664FBF">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664FBF">
        <w:rPr>
          <w:rFonts w:ascii="GHEA Grapalat" w:hAnsi="GHEA Grapalat"/>
          <w:sz w:val="24"/>
          <w:szCs w:val="24"/>
        </w:rPr>
        <w:t xml:space="preserve"> данного участника</w:t>
      </w:r>
      <w:r w:rsidRPr="00664FBF">
        <w:rPr>
          <w:rFonts w:ascii="GHEA Grapalat" w:hAnsi="GHEA Grapalat"/>
          <w:sz w:val="24"/>
          <w:szCs w:val="24"/>
        </w:rPr>
        <w:t xml:space="preserve"> оценивается неуд</w:t>
      </w:r>
      <w:r w:rsidR="00A50C53" w:rsidRPr="00664FBF">
        <w:rPr>
          <w:rFonts w:ascii="GHEA Grapalat" w:hAnsi="GHEA Grapalat"/>
          <w:sz w:val="24"/>
          <w:szCs w:val="24"/>
        </w:rPr>
        <w:t>овлетворительно и отклоняется</w:t>
      </w:r>
      <w:r w:rsidR="005D7FA6" w:rsidRPr="00664FBF">
        <w:rPr>
          <w:rFonts w:ascii="GHEA Grapalat" w:hAnsi="GHEA Grapalat"/>
          <w:sz w:val="24"/>
          <w:szCs w:val="24"/>
        </w:rPr>
        <w:t>, а отобранным участником признается участник, занявший последующее место</w:t>
      </w:r>
      <w:r w:rsidR="00A50C53" w:rsidRPr="00664FBF">
        <w:rPr>
          <w:rFonts w:ascii="GHEA Grapalat" w:hAnsi="GHEA Grapalat"/>
          <w:sz w:val="24"/>
          <w:szCs w:val="24"/>
        </w:rPr>
        <w:t>.</w:t>
      </w:r>
    </w:p>
    <w:p w:rsidR="00C27BA4" w:rsidRPr="00664FBF"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664FBF">
        <w:rPr>
          <w:rFonts w:ascii="GHEA Grapalat" w:hAnsi="GHEA Grapalat" w:cs="Sylfaen"/>
          <w:sz w:val="24"/>
          <w:szCs w:val="24"/>
        </w:rPr>
        <w:t xml:space="preserve">Если в результате оценки заявок несоответствие было зафиксировано в </w:t>
      </w:r>
      <w:r w:rsidRPr="00664FBF">
        <w:rPr>
          <w:rFonts w:ascii="GHEA Grapalat" w:hAnsi="GHEA Grapalat" w:cs="Sylfaen"/>
          <w:sz w:val="24"/>
          <w:szCs w:val="24"/>
        </w:rPr>
        <w:lastRenderedPageBreak/>
        <w:t xml:space="preserve">результате информации, полученной из </w:t>
      </w:r>
      <w:r w:rsidR="00146FC5" w:rsidRPr="00664FBF">
        <w:rPr>
          <w:rFonts w:ascii="GHEA Grapalat" w:hAnsi="GHEA Grapalat" w:cs="Sylfaen"/>
          <w:sz w:val="24"/>
          <w:szCs w:val="24"/>
        </w:rPr>
        <w:t>К</w:t>
      </w:r>
      <w:r w:rsidRPr="00664FBF">
        <w:rPr>
          <w:rFonts w:ascii="GHEA Grapalat" w:hAnsi="GHEA Grapalat" w:cs="Sylfaen"/>
          <w:sz w:val="24"/>
          <w:szCs w:val="24"/>
        </w:rPr>
        <w:t xml:space="preserve">омитета по государственным доходам РА, то оно считается исправленным, если участник представляет </w:t>
      </w:r>
      <w:r w:rsidR="00146FC5" w:rsidRPr="00664FBF">
        <w:rPr>
          <w:rFonts w:ascii="GHEA Grapalat" w:hAnsi="GHEA Grapalat" w:cs="Sylfaen"/>
          <w:sz w:val="24"/>
          <w:szCs w:val="24"/>
        </w:rPr>
        <w:t xml:space="preserve">воспроизведенный </w:t>
      </w:r>
      <w:r w:rsidRPr="00664FBF">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sidRPr="00664FBF">
        <w:rPr>
          <w:rFonts w:ascii="GHEA Grapalat" w:hAnsi="GHEA Grapalat" w:cs="Sylfaen"/>
          <w:sz w:val="24"/>
          <w:szCs w:val="24"/>
        </w:rPr>
        <w:t>.</w:t>
      </w:r>
    </w:p>
    <w:p w:rsidR="005E0E50" w:rsidRPr="00664FBF"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664FBF">
        <w:rPr>
          <w:rFonts w:ascii="GHEA Grapalat" w:hAnsi="GHEA Grapalat"/>
          <w:sz w:val="24"/>
          <w:szCs w:val="24"/>
        </w:rPr>
        <w:t>8.1</w:t>
      </w:r>
      <w:r w:rsidR="00B81197" w:rsidRPr="00664FBF">
        <w:rPr>
          <w:rFonts w:ascii="GHEA Grapalat" w:hAnsi="GHEA Grapalat"/>
          <w:sz w:val="24"/>
          <w:szCs w:val="24"/>
        </w:rPr>
        <w:t>0</w:t>
      </w:r>
      <w:r w:rsidRPr="00664FBF">
        <w:rPr>
          <w:rFonts w:ascii="GHEA Grapalat" w:hAnsi="GHEA Grapalat"/>
          <w:sz w:val="24"/>
          <w:szCs w:val="24"/>
        </w:rPr>
        <w:t>.</w:t>
      </w:r>
      <w:r w:rsidR="00213830" w:rsidRPr="00664FBF">
        <w:rPr>
          <w:rFonts w:ascii="GHEA Grapalat" w:hAnsi="GHEA Grapalat"/>
          <w:sz w:val="24"/>
          <w:szCs w:val="24"/>
        </w:rPr>
        <w:tab/>
      </w:r>
      <w:r w:rsidRPr="00664FBF">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664FBF"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664FBF">
        <w:rPr>
          <w:rFonts w:ascii="GHEA Grapalat" w:hAnsi="GHEA Grapalat"/>
          <w:sz w:val="24"/>
          <w:szCs w:val="24"/>
        </w:rPr>
        <w:t>8.1</w:t>
      </w:r>
      <w:r w:rsidR="00B55371" w:rsidRPr="00664FBF">
        <w:rPr>
          <w:rFonts w:ascii="GHEA Grapalat" w:hAnsi="GHEA Grapalat"/>
          <w:sz w:val="24"/>
          <w:szCs w:val="24"/>
        </w:rPr>
        <w:t>1</w:t>
      </w:r>
      <w:r w:rsidR="004409B1" w:rsidRPr="00664FBF">
        <w:rPr>
          <w:rFonts w:ascii="GHEA Grapalat" w:hAnsi="GHEA Grapalat"/>
          <w:sz w:val="24"/>
          <w:szCs w:val="24"/>
        </w:rPr>
        <w:t>.</w:t>
      </w:r>
      <w:r w:rsidR="004409B1" w:rsidRPr="00664FBF">
        <w:rPr>
          <w:rFonts w:ascii="GHEA Grapalat" w:hAnsi="GHEA Grapalat"/>
          <w:sz w:val="24"/>
          <w:szCs w:val="24"/>
        </w:rPr>
        <w:tab/>
      </w:r>
      <w:r w:rsidRPr="00664FBF">
        <w:rPr>
          <w:rFonts w:ascii="GHEA Grapalat" w:hAnsi="GHEA Grapalat"/>
          <w:sz w:val="24"/>
          <w:szCs w:val="24"/>
        </w:rPr>
        <w:t>После вскрытия</w:t>
      </w:r>
      <w:r w:rsidR="00895E05" w:rsidRPr="00664FBF">
        <w:rPr>
          <w:rFonts w:ascii="GHEA Grapalat" w:hAnsi="GHEA Grapalat"/>
          <w:sz w:val="24"/>
          <w:szCs w:val="24"/>
        </w:rPr>
        <w:t xml:space="preserve"> и оценки</w:t>
      </w:r>
      <w:r w:rsidRPr="00664FBF">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664FBF">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664FBF">
        <w:rPr>
          <w:rFonts w:ascii="GHEA Grapalat" w:hAnsi="GHEA Grapalat"/>
          <w:sz w:val="24"/>
          <w:szCs w:val="24"/>
        </w:rPr>
        <w:t>.</w:t>
      </w:r>
    </w:p>
    <w:p w:rsidR="00E65F37" w:rsidRPr="00664FBF"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664FBF">
        <w:rPr>
          <w:rFonts w:ascii="GHEA Grapalat" w:hAnsi="GHEA Grapalat"/>
          <w:sz w:val="24"/>
          <w:szCs w:val="24"/>
        </w:rPr>
        <w:t>8.1</w:t>
      </w:r>
      <w:r w:rsidR="00696900" w:rsidRPr="00664FBF">
        <w:rPr>
          <w:rFonts w:ascii="GHEA Grapalat" w:hAnsi="GHEA Grapalat"/>
          <w:sz w:val="24"/>
          <w:szCs w:val="24"/>
        </w:rPr>
        <w:t>2</w:t>
      </w:r>
      <w:r w:rsidRPr="00664FBF">
        <w:rPr>
          <w:rFonts w:ascii="GHEA Grapalat" w:hAnsi="GHEA Grapalat"/>
          <w:sz w:val="24"/>
          <w:szCs w:val="24"/>
        </w:rPr>
        <w:t>.</w:t>
      </w:r>
      <w:r w:rsidR="004409B1" w:rsidRPr="00664FBF">
        <w:rPr>
          <w:rFonts w:ascii="GHEA Grapalat" w:hAnsi="GHEA Grapalat"/>
          <w:sz w:val="24"/>
          <w:szCs w:val="24"/>
        </w:rPr>
        <w:tab/>
      </w:r>
      <w:r w:rsidRPr="00664FBF">
        <w:rPr>
          <w:rFonts w:ascii="GHEA Grapalat" w:hAnsi="GHEA Grapalat"/>
          <w:sz w:val="24"/>
          <w:szCs w:val="24"/>
        </w:rPr>
        <w:t>Не позднее чем на следующий рабочий день после завершения заседания по вскрытию</w:t>
      </w:r>
      <w:r w:rsidR="001E4A24" w:rsidRPr="00664FBF">
        <w:rPr>
          <w:rFonts w:ascii="GHEA Grapalat" w:hAnsi="GHEA Grapalat"/>
          <w:sz w:val="24"/>
          <w:szCs w:val="24"/>
        </w:rPr>
        <w:t xml:space="preserve"> и оценке</w:t>
      </w:r>
      <w:r w:rsidRPr="00664FBF">
        <w:rPr>
          <w:rFonts w:ascii="GHEA Grapalat" w:hAnsi="GHEA Grapalat"/>
          <w:sz w:val="24"/>
          <w:szCs w:val="24"/>
        </w:rPr>
        <w:t xml:space="preserve"> заявок секретарь комиссии: </w:t>
      </w:r>
    </w:p>
    <w:p w:rsidR="00A24827" w:rsidRPr="00664FBF"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664FBF">
        <w:rPr>
          <w:rFonts w:ascii="GHEA Grapalat" w:hAnsi="GHEA Grapalat"/>
          <w:sz w:val="24"/>
          <w:szCs w:val="24"/>
        </w:rPr>
        <w:t>1)</w:t>
      </w:r>
      <w:r w:rsidR="00DC64B5" w:rsidRPr="00664FBF">
        <w:rPr>
          <w:rFonts w:ascii="GHEA Grapalat" w:hAnsi="GHEA Grapalat"/>
          <w:sz w:val="24"/>
          <w:szCs w:val="24"/>
        </w:rPr>
        <w:tab/>
      </w:r>
      <w:r w:rsidRPr="00664FBF">
        <w:rPr>
          <w:rFonts w:ascii="GHEA Grapalat" w:hAnsi="GHEA Grapalat"/>
          <w:sz w:val="24"/>
          <w:szCs w:val="24"/>
        </w:rPr>
        <w:t>опубликовывает в бюллетене воспроизведенный (отсканированный) с</w:t>
      </w:r>
      <w:r w:rsidR="00DC64B5" w:rsidRPr="00664FBF">
        <w:rPr>
          <w:rFonts w:ascii="Courier New" w:hAnsi="Courier New" w:cs="Courier New"/>
          <w:sz w:val="24"/>
          <w:szCs w:val="24"/>
          <w:lang w:val="en-US"/>
        </w:rPr>
        <w:t> </w:t>
      </w:r>
      <w:r w:rsidRPr="00664FBF">
        <w:rPr>
          <w:rFonts w:ascii="GHEA Grapalat" w:hAnsi="GHEA Grapalat"/>
          <w:sz w:val="24"/>
          <w:szCs w:val="24"/>
        </w:rPr>
        <w:t>оригинала вариант протокола заседания по вскрытию заявок</w:t>
      </w:r>
      <w:r w:rsidR="001E4A24" w:rsidRPr="00664FBF">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664FBF">
        <w:t xml:space="preserve"> </w:t>
      </w:r>
      <w:r w:rsidR="001E4A24" w:rsidRPr="00664FBF">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rsidR="008B73CD" w:rsidRPr="00664FBF"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664FBF">
        <w:rPr>
          <w:rFonts w:ascii="GHEA Grapalat" w:hAnsi="GHEA Grapalat"/>
          <w:sz w:val="24"/>
          <w:szCs w:val="24"/>
        </w:rPr>
        <w:t>2)</w:t>
      </w:r>
      <w:r w:rsidR="00DC64B5" w:rsidRPr="00664FBF">
        <w:rPr>
          <w:rFonts w:ascii="GHEA Grapalat" w:hAnsi="GHEA Grapalat"/>
          <w:sz w:val="24"/>
          <w:szCs w:val="24"/>
        </w:rPr>
        <w:tab/>
      </w:r>
      <w:r w:rsidRPr="00664FBF">
        <w:rPr>
          <w:rFonts w:ascii="GHEA Grapalat" w:hAnsi="GHEA Grapalat"/>
          <w:sz w:val="24"/>
          <w:szCs w:val="24"/>
        </w:rPr>
        <w:t>опубликовывает в бюллетене воспроизведенные (отсканированные) с</w:t>
      </w:r>
      <w:r w:rsidR="00DC64B5" w:rsidRPr="00664FBF">
        <w:rPr>
          <w:rFonts w:ascii="Courier New" w:hAnsi="Courier New" w:cs="Courier New"/>
          <w:sz w:val="24"/>
          <w:szCs w:val="24"/>
          <w:lang w:val="en-US"/>
        </w:rPr>
        <w:t> </w:t>
      </w:r>
      <w:r w:rsidRPr="00664FBF">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664FBF">
        <w:rPr>
          <w:rFonts w:ascii="GHEA Grapalat" w:hAnsi="GHEA Grapalat"/>
          <w:sz w:val="24"/>
          <w:szCs w:val="24"/>
        </w:rPr>
        <w:t xml:space="preserve"> и оценке</w:t>
      </w:r>
      <w:r w:rsidRPr="00664FBF">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664FBF" w:rsidRDefault="008769B4" w:rsidP="00B46D58">
      <w:pPr>
        <w:widowControl w:val="0"/>
        <w:tabs>
          <w:tab w:val="left" w:pos="1276"/>
        </w:tabs>
        <w:spacing w:after="160"/>
        <w:ind w:firstLine="567"/>
        <w:jc w:val="both"/>
        <w:rPr>
          <w:rFonts w:ascii="GHEA Grapalat" w:hAnsi="GHEA Grapalat"/>
        </w:rPr>
      </w:pPr>
      <w:r w:rsidRPr="00664FBF">
        <w:rPr>
          <w:rFonts w:ascii="GHEA Grapalat" w:hAnsi="GHEA Grapalat"/>
        </w:rPr>
        <w:t>8.</w:t>
      </w:r>
      <w:r w:rsidR="005B6DCF" w:rsidRPr="00664FBF">
        <w:rPr>
          <w:rFonts w:ascii="GHEA Grapalat" w:hAnsi="GHEA Grapalat"/>
          <w:lang w:val="hy-AM"/>
        </w:rPr>
        <w:t>1</w:t>
      </w:r>
      <w:r w:rsidR="00762474" w:rsidRPr="00664FBF">
        <w:rPr>
          <w:rFonts w:ascii="GHEA Grapalat" w:hAnsi="GHEA Grapalat"/>
        </w:rPr>
        <w:t>3</w:t>
      </w:r>
      <w:r w:rsidR="00493CC7" w:rsidRPr="00664FBF">
        <w:rPr>
          <w:rFonts w:ascii="GHEA Grapalat" w:hAnsi="GHEA Grapalat"/>
        </w:rPr>
        <w:t>.</w:t>
      </w:r>
      <w:r w:rsidR="00493CC7" w:rsidRPr="00664FBF">
        <w:rPr>
          <w:rFonts w:ascii="GHEA Grapalat" w:hAnsi="GHEA Grapalat"/>
        </w:rPr>
        <w:tab/>
      </w:r>
      <w:r w:rsidRPr="00664FBF">
        <w:rPr>
          <w:rFonts w:ascii="GHEA Grapalat" w:hAnsi="GHEA Grapalat"/>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w:t>
      </w:r>
      <w:r w:rsidRPr="00664FBF">
        <w:rPr>
          <w:rFonts w:ascii="GHEA Grapalat" w:hAnsi="GHEA Grapalat"/>
        </w:rPr>
        <w:lastRenderedPageBreak/>
        <w:t>после</w:t>
      </w:r>
      <w:r w:rsidR="00C42879" w:rsidRPr="00664FBF">
        <w:rPr>
          <w:rFonts w:ascii="GHEA Grapalat" w:hAnsi="GHEA Grapalat"/>
        </w:rPr>
        <w:t xml:space="preserve"> их</w:t>
      </w:r>
      <w:r w:rsidRPr="00664FBF">
        <w:rPr>
          <w:rFonts w:ascii="GHEA Grapalat" w:hAnsi="GHEA Grapalat"/>
        </w:rPr>
        <w:t xml:space="preserve"> получения </w:t>
      </w:r>
      <w:r w:rsidR="00C42879" w:rsidRPr="00664FBF">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664FBF">
        <w:rPr>
          <w:rFonts w:ascii="GHEA Grapalat" w:hAnsi="GHEA Grapalat"/>
        </w:rPr>
        <w:t xml:space="preserve">. При этом если </w:t>
      </w:r>
      <w:r w:rsidR="00F763EC" w:rsidRPr="00664FBF">
        <w:rPr>
          <w:rFonts w:ascii="GHEA Grapalat" w:hAnsi="GHEA Grapalat"/>
        </w:rPr>
        <w:t xml:space="preserve">представленное </w:t>
      </w:r>
      <w:r w:rsidRPr="00664FBF">
        <w:rPr>
          <w:rFonts w:ascii="GHEA Grapalat" w:hAnsi="GHEA Grapalat"/>
        </w:rPr>
        <w:t xml:space="preserve">по заявке </w:t>
      </w:r>
      <w:r w:rsidR="00FA2B47" w:rsidRPr="00664FBF">
        <w:rPr>
          <w:rFonts w:ascii="GHEA Grapalat" w:hAnsi="GHEA Grapalat"/>
        </w:rPr>
        <w:t>подтверждени</w:t>
      </w:r>
      <w:r w:rsidR="00F763EC" w:rsidRPr="00664FBF">
        <w:rPr>
          <w:rFonts w:ascii="GHEA Grapalat" w:hAnsi="GHEA Grapalat"/>
        </w:rPr>
        <w:t>е</w:t>
      </w:r>
      <w:r w:rsidR="00FA2B47" w:rsidRPr="00664FBF">
        <w:rPr>
          <w:rFonts w:ascii="GHEA Grapalat" w:hAnsi="GHEA Grapalat"/>
        </w:rPr>
        <w:t xml:space="preserve"> </w:t>
      </w:r>
      <w:r w:rsidRPr="00664FBF">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664FBF">
        <w:rPr>
          <w:rFonts w:ascii="GHEA Grapalat" w:hAnsi="GHEA Grapalat"/>
        </w:rPr>
        <w:t xml:space="preserve">соответствующее </w:t>
      </w:r>
      <w:r w:rsidRPr="00664FBF">
        <w:rPr>
          <w:rFonts w:ascii="GHEA Grapalat" w:hAnsi="GHEA Grapalat"/>
        </w:rPr>
        <w:t xml:space="preserve">действительности </w:t>
      </w:r>
      <w:r w:rsidR="00F763EC" w:rsidRPr="00664FBF">
        <w:rPr>
          <w:rFonts w:ascii="GHEA Grapalat" w:hAnsi="GHEA Grapalat"/>
        </w:rPr>
        <w:t xml:space="preserve">либо </w:t>
      </w:r>
      <w:r w:rsidRPr="00664FBF">
        <w:rPr>
          <w:rFonts w:ascii="GHEA Grapalat" w:hAnsi="GHEA Grapalat"/>
        </w:rPr>
        <w:t xml:space="preserve">участник в установленные </w:t>
      </w:r>
      <w:r w:rsidR="004623A3" w:rsidRPr="00664FBF">
        <w:rPr>
          <w:rFonts w:ascii="GHEA Grapalat" w:hAnsi="GHEA Grapalat"/>
        </w:rPr>
        <w:t xml:space="preserve">настоящим </w:t>
      </w:r>
      <w:r w:rsidRPr="00664FBF">
        <w:rPr>
          <w:rFonts w:ascii="GHEA Grapalat" w:hAnsi="GHEA Grapalat"/>
        </w:rPr>
        <w:t xml:space="preserve">приглашением сроки и порядке не представляет предусмотренные приглашением документы, </w:t>
      </w:r>
      <w:r w:rsidR="00F763EC" w:rsidRPr="00664FBF">
        <w:rPr>
          <w:rFonts w:ascii="GHEA Grapalat" w:hAnsi="GHEA Grapalat"/>
        </w:rPr>
        <w:t>или отобранный участник не представляет обеспечение квалификации,</w:t>
      </w:r>
      <w:r w:rsidR="00F73D7F" w:rsidRPr="00664FBF">
        <w:rPr>
          <w:rFonts w:ascii="GHEA Grapalat" w:hAnsi="GHEA Grapalat"/>
        </w:rPr>
        <w:t xml:space="preserve"> </w:t>
      </w:r>
      <w:r w:rsidRPr="00664FBF">
        <w:rPr>
          <w:rFonts w:ascii="GHEA Grapalat" w:hAnsi="GHEA Grapalat"/>
        </w:rPr>
        <w:t>то это обстоятельство считается нарушением обязательства, принятого в рамках процесса закупки.</w:t>
      </w:r>
    </w:p>
    <w:p w:rsidR="00A63D83" w:rsidRPr="00664FBF" w:rsidRDefault="00A63D83" w:rsidP="00B46D58">
      <w:pPr>
        <w:widowControl w:val="0"/>
        <w:tabs>
          <w:tab w:val="left" w:pos="1276"/>
        </w:tabs>
        <w:spacing w:after="160"/>
        <w:ind w:firstLine="567"/>
        <w:jc w:val="both"/>
        <w:rPr>
          <w:rFonts w:ascii="GHEA Grapalat" w:hAnsi="GHEA Grapalat"/>
        </w:rPr>
      </w:pPr>
      <w:r w:rsidRPr="00664FBF">
        <w:rPr>
          <w:rFonts w:ascii="GHEA Grapalat" w:hAnsi="GHEA Grapalat"/>
        </w:rPr>
        <w:t>8.1</w:t>
      </w:r>
      <w:r w:rsidR="008067C5" w:rsidRPr="00664FBF">
        <w:rPr>
          <w:rFonts w:ascii="GHEA Grapalat" w:hAnsi="GHEA Grapalat"/>
        </w:rPr>
        <w:t>4</w:t>
      </w:r>
      <w:r w:rsidR="00A31DCA" w:rsidRPr="00664FBF">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664FBF"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664FBF">
        <w:rPr>
          <w:rFonts w:ascii="GHEA Grapalat" w:hAnsi="GHEA Grapalat"/>
          <w:sz w:val="24"/>
          <w:szCs w:val="24"/>
        </w:rPr>
        <w:t>8.1</w:t>
      </w:r>
      <w:r w:rsidR="00FE1D95" w:rsidRPr="00664FBF">
        <w:rPr>
          <w:rFonts w:ascii="GHEA Grapalat" w:hAnsi="GHEA Grapalat"/>
          <w:sz w:val="24"/>
          <w:szCs w:val="24"/>
        </w:rPr>
        <w:t>5</w:t>
      </w:r>
      <w:r w:rsidRPr="00664FBF">
        <w:rPr>
          <w:rFonts w:ascii="GHEA Grapalat" w:hAnsi="GHEA Grapalat"/>
          <w:sz w:val="24"/>
          <w:szCs w:val="24"/>
        </w:rPr>
        <w:t xml:space="preserve"> </w:t>
      </w:r>
      <w:r w:rsidR="00A74478" w:rsidRPr="00664FBF">
        <w:rPr>
          <w:rFonts w:ascii="GHEA Grapalat" w:hAnsi="GHEA Grapalat"/>
          <w:sz w:val="24"/>
          <w:szCs w:val="24"/>
        </w:rPr>
        <w:t>Документы, указанные в пунктах 8.</w:t>
      </w:r>
      <w:r w:rsidR="00D0532E" w:rsidRPr="00664FBF">
        <w:rPr>
          <w:rFonts w:ascii="GHEA Grapalat" w:hAnsi="GHEA Grapalat"/>
          <w:sz w:val="24"/>
          <w:szCs w:val="24"/>
        </w:rPr>
        <w:t>8</w:t>
      </w:r>
      <w:r w:rsidR="00A74478" w:rsidRPr="00664FBF">
        <w:rPr>
          <w:rFonts w:ascii="GHEA Grapalat" w:hAnsi="GHEA Grapalat"/>
          <w:sz w:val="24"/>
          <w:szCs w:val="24"/>
        </w:rPr>
        <w:t xml:space="preserve"> и 8.</w:t>
      </w:r>
      <w:r w:rsidR="00D0532E" w:rsidRPr="00664FBF">
        <w:rPr>
          <w:rFonts w:ascii="GHEA Grapalat" w:hAnsi="GHEA Grapalat"/>
          <w:sz w:val="24"/>
          <w:szCs w:val="24"/>
        </w:rPr>
        <w:t>9</w:t>
      </w:r>
      <w:r w:rsidR="00A74478" w:rsidRPr="00664FBF">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664FBF">
        <w:rPr>
          <w:rFonts w:ascii="GHEA Grapalat" w:hAnsi="GHEA Grapalat"/>
        </w:rPr>
        <w:t xml:space="preserve"> </w:t>
      </w:r>
      <w:r w:rsidR="00A23E7B" w:rsidRPr="00664FBF">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664FBF"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664FBF">
        <w:rPr>
          <w:rFonts w:ascii="GHEA Grapalat" w:hAnsi="GHEA Grapalat"/>
          <w:sz w:val="24"/>
          <w:szCs w:val="24"/>
        </w:rPr>
        <w:t>8.</w:t>
      </w:r>
      <w:r w:rsidR="0093610F" w:rsidRPr="00664FBF">
        <w:rPr>
          <w:rFonts w:ascii="GHEA Grapalat" w:hAnsi="GHEA Grapalat"/>
          <w:sz w:val="24"/>
          <w:szCs w:val="24"/>
        </w:rPr>
        <w:t>1</w:t>
      </w:r>
      <w:r w:rsidR="00D51DF5" w:rsidRPr="00664FBF">
        <w:rPr>
          <w:rFonts w:ascii="GHEA Grapalat" w:hAnsi="GHEA Grapalat"/>
          <w:sz w:val="24"/>
          <w:szCs w:val="24"/>
        </w:rPr>
        <w:t>6</w:t>
      </w:r>
      <w:r w:rsidR="00EE0CB1" w:rsidRPr="00664FBF">
        <w:rPr>
          <w:rFonts w:ascii="GHEA Grapalat" w:hAnsi="GHEA Grapalat"/>
          <w:sz w:val="24"/>
          <w:szCs w:val="24"/>
        </w:rPr>
        <w:t>.</w:t>
      </w:r>
      <w:r w:rsidR="00EE0CB1" w:rsidRPr="00664FBF">
        <w:rPr>
          <w:rFonts w:ascii="GHEA Grapalat" w:hAnsi="GHEA Grapalat"/>
          <w:sz w:val="24"/>
          <w:szCs w:val="24"/>
        </w:rPr>
        <w:tab/>
      </w:r>
      <w:r w:rsidRPr="00664FBF">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664FBF" w:rsidRDefault="00B5219E" w:rsidP="00BF1CBD">
      <w:pPr>
        <w:widowControl w:val="0"/>
        <w:tabs>
          <w:tab w:val="left" w:pos="1276"/>
        </w:tabs>
        <w:spacing w:after="160"/>
        <w:ind w:firstLine="567"/>
        <w:contextualSpacing/>
        <w:jc w:val="both"/>
        <w:rPr>
          <w:rFonts w:ascii="GHEA Grapalat" w:hAnsi="GHEA Grapalat"/>
          <w:spacing w:val="-4"/>
        </w:rPr>
      </w:pPr>
      <w:r w:rsidRPr="00664FBF">
        <w:rPr>
          <w:rFonts w:ascii="GHEA Grapalat" w:hAnsi="GHEA Grapalat"/>
          <w:spacing w:val="-4"/>
        </w:rPr>
        <w:t>8</w:t>
      </w:r>
      <w:r w:rsidR="00A150A9" w:rsidRPr="00664FBF">
        <w:rPr>
          <w:rFonts w:ascii="GHEA Grapalat" w:hAnsi="GHEA Grapalat"/>
          <w:spacing w:val="-4"/>
        </w:rPr>
        <w:t>.</w:t>
      </w:r>
      <w:r w:rsidR="0093610F" w:rsidRPr="00664FBF">
        <w:rPr>
          <w:rFonts w:ascii="GHEA Grapalat" w:hAnsi="GHEA Grapalat"/>
          <w:spacing w:val="-4"/>
        </w:rPr>
        <w:t>1</w:t>
      </w:r>
      <w:r w:rsidR="00A161B0" w:rsidRPr="00664FBF">
        <w:rPr>
          <w:rFonts w:ascii="GHEA Grapalat" w:hAnsi="GHEA Grapalat"/>
          <w:spacing w:val="-4"/>
        </w:rPr>
        <w:t>7</w:t>
      </w:r>
      <w:r w:rsidR="00EE0CB1" w:rsidRPr="00664FBF">
        <w:rPr>
          <w:rFonts w:ascii="GHEA Grapalat" w:hAnsi="GHEA Grapalat"/>
          <w:spacing w:val="-4"/>
        </w:rPr>
        <w:t>.</w:t>
      </w:r>
      <w:r w:rsidR="00EE0CB1" w:rsidRPr="00664FBF">
        <w:rPr>
          <w:rFonts w:ascii="GHEA Grapalat" w:hAnsi="GHEA Grapalat"/>
          <w:spacing w:val="-4"/>
        </w:rPr>
        <w:tab/>
      </w:r>
      <w:r w:rsidR="00BF1CBD" w:rsidRPr="00664FBF">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664FBF" w:rsidRDefault="00BF1CBD" w:rsidP="00BF1CBD">
      <w:pPr>
        <w:widowControl w:val="0"/>
        <w:spacing w:after="160"/>
        <w:ind w:firstLine="567"/>
        <w:contextualSpacing/>
        <w:jc w:val="both"/>
        <w:rPr>
          <w:rFonts w:ascii="GHEA Grapalat" w:hAnsi="GHEA Grapalat"/>
          <w:spacing w:val="-4"/>
        </w:rPr>
      </w:pPr>
      <w:r w:rsidRPr="00664FBF">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664FBF"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664FBF">
        <w:rPr>
          <w:rFonts w:ascii="GHEA Grapalat" w:hAnsi="GHEA Grapalat"/>
          <w:sz w:val="24"/>
          <w:szCs w:val="24"/>
        </w:rPr>
        <w:t>8.</w:t>
      </w:r>
      <w:r w:rsidR="000E624C" w:rsidRPr="00664FBF">
        <w:rPr>
          <w:rFonts w:ascii="GHEA Grapalat" w:hAnsi="GHEA Grapalat"/>
          <w:sz w:val="24"/>
          <w:szCs w:val="24"/>
          <w:lang w:val="hy-AM"/>
        </w:rPr>
        <w:t>1</w:t>
      </w:r>
      <w:r w:rsidR="00B325AF" w:rsidRPr="00664FBF">
        <w:rPr>
          <w:rFonts w:ascii="GHEA Grapalat" w:hAnsi="GHEA Grapalat"/>
          <w:sz w:val="24"/>
          <w:szCs w:val="24"/>
        </w:rPr>
        <w:t>8</w:t>
      </w:r>
      <w:r w:rsidRPr="00664FBF">
        <w:rPr>
          <w:rFonts w:ascii="GHEA Grapalat" w:hAnsi="GHEA Grapalat"/>
          <w:sz w:val="24"/>
          <w:szCs w:val="24"/>
        </w:rPr>
        <w:t>.</w:t>
      </w:r>
      <w:r w:rsidR="00EE0CB1" w:rsidRPr="00664FBF">
        <w:rPr>
          <w:rFonts w:ascii="GHEA Grapalat" w:hAnsi="GHEA Grapalat"/>
          <w:sz w:val="24"/>
          <w:szCs w:val="24"/>
        </w:rPr>
        <w:tab/>
      </w:r>
      <w:r w:rsidRPr="00664FBF">
        <w:rPr>
          <w:rFonts w:ascii="GHEA Grapalat" w:hAnsi="GHEA Grapalat"/>
          <w:sz w:val="24"/>
          <w:szCs w:val="24"/>
        </w:rPr>
        <w:t>Оценка заявок и определение отобранного участника осуществляются по отдельным лотам</w:t>
      </w:r>
      <w:r w:rsidR="00FE2802" w:rsidRPr="00664FBF">
        <w:rPr>
          <w:rStyle w:val="FootnoteReference"/>
          <w:rFonts w:ascii="GHEA Grapalat" w:hAnsi="GHEA Grapalat"/>
          <w:sz w:val="24"/>
          <w:szCs w:val="24"/>
        </w:rPr>
        <w:footnoteReference w:customMarkFollows="1" w:id="1"/>
        <w:t>11</w:t>
      </w:r>
      <w:r w:rsidRPr="00664FBF">
        <w:rPr>
          <w:rFonts w:ascii="GHEA Grapalat" w:hAnsi="GHEA Grapalat"/>
          <w:sz w:val="24"/>
          <w:szCs w:val="24"/>
        </w:rPr>
        <w:t xml:space="preserve">. </w:t>
      </w:r>
    </w:p>
    <w:p w:rsidR="00583092" w:rsidRPr="00664FBF" w:rsidRDefault="00A150A9" w:rsidP="00B46D58">
      <w:pPr>
        <w:widowControl w:val="0"/>
        <w:tabs>
          <w:tab w:val="left" w:pos="1276"/>
        </w:tabs>
        <w:spacing w:after="160"/>
        <w:ind w:firstLine="567"/>
        <w:jc w:val="both"/>
        <w:rPr>
          <w:rFonts w:ascii="GHEA Grapalat" w:hAnsi="GHEA Grapalat"/>
        </w:rPr>
      </w:pPr>
      <w:r w:rsidRPr="00664FBF">
        <w:rPr>
          <w:rFonts w:ascii="GHEA Grapalat" w:hAnsi="GHEA Grapalat"/>
        </w:rPr>
        <w:t>8.</w:t>
      </w:r>
      <w:r w:rsidR="00E44A71" w:rsidRPr="00664FBF">
        <w:rPr>
          <w:rFonts w:ascii="GHEA Grapalat" w:hAnsi="GHEA Grapalat"/>
        </w:rPr>
        <w:t>19</w:t>
      </w:r>
      <w:r w:rsidR="009F2C5D" w:rsidRPr="00664FBF">
        <w:rPr>
          <w:rFonts w:ascii="GHEA Grapalat" w:hAnsi="GHEA Grapalat"/>
        </w:rPr>
        <w:t>.</w:t>
      </w:r>
      <w:r w:rsidR="009F2C5D" w:rsidRPr="00664FBF">
        <w:rPr>
          <w:rFonts w:ascii="GHEA Grapalat" w:hAnsi="GHEA Grapalat"/>
        </w:rPr>
        <w:tab/>
      </w:r>
      <w:r w:rsidRPr="00664FBF">
        <w:rPr>
          <w:rFonts w:ascii="GHEA Grapalat" w:hAnsi="GHEA Grapalat"/>
        </w:rPr>
        <w:t>В случае если отобранный участник не заключает (отказывается</w:t>
      </w:r>
      <w:r w:rsidR="00521B59" w:rsidRPr="00664FBF">
        <w:rPr>
          <w:rFonts w:ascii="Courier New" w:hAnsi="Courier New" w:cs="Courier New"/>
          <w:lang w:val="en-US"/>
        </w:rPr>
        <w:t> </w:t>
      </w:r>
      <w:r w:rsidRPr="00664FBF">
        <w:rPr>
          <w:rFonts w:ascii="GHEA Grapalat" w:hAnsi="GHEA Grapalat"/>
        </w:rPr>
        <w:t xml:space="preserve">заключать) договор или лишается права на заключение договора, </w:t>
      </w:r>
      <w:r w:rsidR="000702A0" w:rsidRPr="00664FBF">
        <w:rPr>
          <w:rFonts w:ascii="GHEA Grapalat" w:hAnsi="GHEA Grapalat"/>
        </w:rPr>
        <w:t xml:space="preserve">решением комиссии </w:t>
      </w:r>
      <w:r w:rsidR="005F2F3B" w:rsidRPr="00664FBF">
        <w:rPr>
          <w:rFonts w:ascii="GHEA Grapalat" w:hAnsi="GHEA Grapalat"/>
        </w:rPr>
        <w:t xml:space="preserve">отобранным  </w:t>
      </w:r>
      <w:r w:rsidRPr="00664FBF">
        <w:rPr>
          <w:rFonts w:ascii="GHEA Grapalat" w:hAnsi="GHEA Grapalat"/>
        </w:rPr>
        <w:t>участник</w:t>
      </w:r>
      <w:r w:rsidR="005F2F3B" w:rsidRPr="00664FBF">
        <w:rPr>
          <w:rFonts w:ascii="GHEA Grapalat" w:hAnsi="GHEA Grapalat"/>
        </w:rPr>
        <w:t xml:space="preserve">ом </w:t>
      </w:r>
      <w:r w:rsidR="005F2F3B" w:rsidRPr="00664FBF">
        <w:rPr>
          <w:rFonts w:ascii="GHEA Grapalat" w:hAnsi="GHEA Grapalat"/>
          <w:lang w:val="hy-AM"/>
        </w:rPr>
        <w:t xml:space="preserve"> </w:t>
      </w:r>
      <w:r w:rsidR="005F2F3B" w:rsidRPr="00664FBF">
        <w:rPr>
          <w:rFonts w:ascii="GHEA Grapalat" w:hAnsi="GHEA Grapalat"/>
        </w:rPr>
        <w:t>признается участник занявший следующее место</w:t>
      </w:r>
      <w:r w:rsidR="00951CE5" w:rsidRPr="00664FBF">
        <w:rPr>
          <w:rFonts w:ascii="GHEA Grapalat" w:hAnsi="GHEA Grapalat"/>
          <w:lang w:val="hy-AM"/>
        </w:rPr>
        <w:t xml:space="preserve"> </w:t>
      </w:r>
      <w:r w:rsidR="00951CE5" w:rsidRPr="00664FBF">
        <w:rPr>
          <w:rFonts w:ascii="GHEA Grapalat" w:hAnsi="GHEA Grapalat"/>
        </w:rPr>
        <w:t>с</w:t>
      </w:r>
      <w:r w:rsidRPr="00664FBF">
        <w:rPr>
          <w:rFonts w:ascii="GHEA Grapalat" w:hAnsi="GHEA Grapalat"/>
        </w:rPr>
        <w:t xml:space="preserve"> </w:t>
      </w:r>
      <w:r w:rsidR="00951CE5" w:rsidRPr="00664FBF">
        <w:rPr>
          <w:rFonts w:ascii="GHEA Grapalat" w:hAnsi="GHEA Grapalat"/>
        </w:rPr>
        <w:t>применением процедуры</w:t>
      </w:r>
      <w:r w:rsidRPr="00664FBF">
        <w:rPr>
          <w:rFonts w:ascii="GHEA Grapalat" w:hAnsi="GHEA Grapalat"/>
        </w:rPr>
        <w:t>, установленн</w:t>
      </w:r>
      <w:r w:rsidR="00951CE5" w:rsidRPr="00664FBF">
        <w:rPr>
          <w:rFonts w:ascii="GHEA Grapalat" w:hAnsi="GHEA Grapalat"/>
        </w:rPr>
        <w:t>ой</w:t>
      </w:r>
      <w:r w:rsidRPr="00664FBF">
        <w:rPr>
          <w:rFonts w:ascii="GHEA Grapalat" w:hAnsi="GHEA Grapalat"/>
        </w:rPr>
        <w:t xml:space="preserve"> пунктами 8.1</w:t>
      </w:r>
      <w:r w:rsidR="00625515" w:rsidRPr="00664FBF">
        <w:rPr>
          <w:rFonts w:ascii="GHEA Grapalat" w:hAnsi="GHEA Grapalat"/>
        </w:rPr>
        <w:t>2</w:t>
      </w:r>
      <w:r w:rsidRPr="00664FBF">
        <w:rPr>
          <w:rFonts w:ascii="GHEA Grapalat" w:hAnsi="GHEA Grapalat"/>
        </w:rPr>
        <w:t>-8.</w:t>
      </w:r>
      <w:r w:rsidR="00625515" w:rsidRPr="00664FBF">
        <w:rPr>
          <w:rFonts w:ascii="GHEA Grapalat" w:hAnsi="GHEA Grapalat"/>
        </w:rPr>
        <w:t>18</w:t>
      </w:r>
      <w:r w:rsidR="007854B2" w:rsidRPr="00664FBF">
        <w:rPr>
          <w:rFonts w:ascii="GHEA Grapalat" w:hAnsi="GHEA Grapalat"/>
        </w:rPr>
        <w:t xml:space="preserve"> </w:t>
      </w:r>
      <w:r w:rsidRPr="00664FBF">
        <w:rPr>
          <w:rFonts w:ascii="GHEA Grapalat" w:hAnsi="GHEA Grapalat"/>
        </w:rPr>
        <w:t>части 1 настоящего Приглашения.</w:t>
      </w:r>
    </w:p>
    <w:p w:rsidR="00583092" w:rsidRPr="00664FBF"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664FBF">
        <w:rPr>
          <w:rFonts w:ascii="GHEA Grapalat" w:hAnsi="GHEA Grapalat"/>
          <w:sz w:val="24"/>
          <w:szCs w:val="24"/>
        </w:rPr>
        <w:t>8.</w:t>
      </w:r>
      <w:r w:rsidR="0022247D" w:rsidRPr="00664FBF">
        <w:rPr>
          <w:rFonts w:ascii="GHEA Grapalat" w:hAnsi="GHEA Grapalat"/>
          <w:sz w:val="24"/>
          <w:szCs w:val="24"/>
        </w:rPr>
        <w:t>2</w:t>
      </w:r>
      <w:r w:rsidR="005D0468" w:rsidRPr="00664FBF">
        <w:rPr>
          <w:rFonts w:ascii="GHEA Grapalat" w:hAnsi="GHEA Grapalat"/>
          <w:sz w:val="24"/>
          <w:szCs w:val="24"/>
        </w:rPr>
        <w:t>0</w:t>
      </w:r>
      <w:r w:rsidR="00FA2DBA" w:rsidRPr="00664FBF">
        <w:rPr>
          <w:rFonts w:ascii="GHEA Grapalat" w:hAnsi="GHEA Grapalat"/>
          <w:sz w:val="24"/>
          <w:szCs w:val="24"/>
        </w:rPr>
        <w:t>.</w:t>
      </w:r>
      <w:r w:rsidR="00FA2DBA" w:rsidRPr="00664FBF">
        <w:rPr>
          <w:rFonts w:ascii="GHEA Grapalat" w:hAnsi="GHEA Grapalat"/>
          <w:sz w:val="24"/>
          <w:szCs w:val="24"/>
        </w:rPr>
        <w:tab/>
      </w:r>
      <w:r w:rsidRPr="00664FBF">
        <w:rPr>
          <w:rFonts w:ascii="GHEA Grapalat" w:hAnsi="GHEA Grapalat"/>
          <w:sz w:val="24"/>
          <w:szCs w:val="24"/>
        </w:rPr>
        <w:t xml:space="preserve">В целях обоснования соответствия предъявленных к нему требований участник может представить иные дополнительные документы, сведения и </w:t>
      </w:r>
      <w:r w:rsidRPr="00664FBF">
        <w:rPr>
          <w:rFonts w:ascii="GHEA Grapalat" w:hAnsi="GHEA Grapalat"/>
          <w:sz w:val="24"/>
          <w:szCs w:val="24"/>
        </w:rPr>
        <w:lastRenderedPageBreak/>
        <w:t>материалы.</w:t>
      </w:r>
    </w:p>
    <w:p w:rsidR="00583092" w:rsidRPr="00664FBF" w:rsidRDefault="00662165" w:rsidP="00B46D58">
      <w:pPr>
        <w:pStyle w:val="BodyTextIndent2"/>
        <w:widowControl w:val="0"/>
        <w:spacing w:after="160" w:line="240" w:lineRule="auto"/>
        <w:ind w:firstLine="567"/>
        <w:rPr>
          <w:rFonts w:ascii="GHEA Grapalat" w:hAnsi="GHEA Grapalat"/>
          <w:sz w:val="24"/>
          <w:szCs w:val="24"/>
        </w:rPr>
      </w:pPr>
      <w:r w:rsidRPr="00664FBF">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664FBF"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664FBF">
        <w:rPr>
          <w:rFonts w:ascii="GHEA Grapalat" w:hAnsi="GHEA Grapalat"/>
          <w:sz w:val="24"/>
          <w:szCs w:val="24"/>
        </w:rPr>
        <w:t>8.</w:t>
      </w:r>
      <w:r w:rsidR="005A79EE" w:rsidRPr="00664FBF">
        <w:rPr>
          <w:rFonts w:ascii="GHEA Grapalat" w:hAnsi="GHEA Grapalat"/>
          <w:sz w:val="24"/>
          <w:szCs w:val="24"/>
        </w:rPr>
        <w:t>2</w:t>
      </w:r>
      <w:r w:rsidR="000241CA" w:rsidRPr="00664FBF">
        <w:rPr>
          <w:rFonts w:ascii="GHEA Grapalat" w:hAnsi="GHEA Grapalat"/>
          <w:sz w:val="24"/>
          <w:szCs w:val="24"/>
        </w:rPr>
        <w:t>1</w:t>
      </w:r>
      <w:r w:rsidRPr="00664FBF">
        <w:rPr>
          <w:rFonts w:ascii="GHEA Grapalat" w:hAnsi="GHEA Grapalat"/>
          <w:sz w:val="24"/>
          <w:szCs w:val="24"/>
        </w:rPr>
        <w:t>.</w:t>
      </w:r>
      <w:r w:rsidR="00FA2DBA" w:rsidRPr="00664FBF">
        <w:rPr>
          <w:rFonts w:ascii="GHEA Grapalat" w:hAnsi="GHEA Grapalat"/>
          <w:sz w:val="24"/>
          <w:szCs w:val="24"/>
        </w:rPr>
        <w:tab/>
      </w:r>
      <w:r w:rsidRPr="00664FBF">
        <w:rPr>
          <w:rFonts w:ascii="GHEA Grapalat" w:hAnsi="GHEA Grapalat"/>
          <w:sz w:val="24"/>
          <w:szCs w:val="24"/>
        </w:rPr>
        <w:t>С целью применения пункта 8.</w:t>
      </w:r>
      <w:r w:rsidR="005A79EE" w:rsidRPr="00664FBF">
        <w:rPr>
          <w:rFonts w:ascii="GHEA Grapalat" w:hAnsi="GHEA Grapalat"/>
          <w:sz w:val="24"/>
          <w:szCs w:val="24"/>
        </w:rPr>
        <w:t>2</w:t>
      </w:r>
      <w:r w:rsidR="00D35E75" w:rsidRPr="00664FBF">
        <w:rPr>
          <w:rFonts w:ascii="GHEA Grapalat" w:hAnsi="GHEA Grapalat"/>
          <w:sz w:val="24"/>
          <w:szCs w:val="24"/>
        </w:rPr>
        <w:t>0</w:t>
      </w:r>
      <w:r w:rsidRPr="00664FBF">
        <w:rPr>
          <w:rFonts w:ascii="GHEA Grapalat" w:hAnsi="GHEA Grapalat"/>
          <w:sz w:val="24"/>
          <w:szCs w:val="24"/>
        </w:rPr>
        <w:t xml:space="preserve">. части 1 настоящего приглашения </w:t>
      </w:r>
      <w:r w:rsidR="005A79EE" w:rsidRPr="00664FBF">
        <w:rPr>
          <w:rFonts w:ascii="GHEA Grapalat" w:hAnsi="GHEA Grapalat"/>
          <w:sz w:val="24"/>
          <w:szCs w:val="24"/>
        </w:rPr>
        <w:t xml:space="preserve">может быть созвано </w:t>
      </w:r>
      <w:r w:rsidRPr="00664FBF">
        <w:rPr>
          <w:rFonts w:ascii="GHEA Grapalat" w:hAnsi="GHEA Grapalat"/>
          <w:sz w:val="24"/>
          <w:szCs w:val="24"/>
        </w:rPr>
        <w:t>внеочередное заседание комиссии.</w:t>
      </w:r>
    </w:p>
    <w:p w:rsidR="00E45ACA" w:rsidRPr="00664FBF" w:rsidRDefault="00A150A9" w:rsidP="00B46D58">
      <w:pPr>
        <w:pStyle w:val="norm"/>
        <w:widowControl w:val="0"/>
        <w:tabs>
          <w:tab w:val="left" w:pos="1276"/>
        </w:tabs>
        <w:spacing w:after="160" w:line="240" w:lineRule="auto"/>
        <w:ind w:firstLine="567"/>
        <w:rPr>
          <w:rFonts w:ascii="GHEA Grapalat" w:hAnsi="GHEA Grapalat"/>
          <w:sz w:val="24"/>
          <w:szCs w:val="24"/>
        </w:rPr>
      </w:pPr>
      <w:r w:rsidRPr="00664FBF">
        <w:rPr>
          <w:rFonts w:ascii="GHEA Grapalat" w:hAnsi="GHEA Grapalat"/>
          <w:spacing w:val="-6"/>
          <w:sz w:val="24"/>
          <w:szCs w:val="24"/>
        </w:rPr>
        <w:t>8.</w:t>
      </w:r>
      <w:r w:rsidR="004D0EA7" w:rsidRPr="00664FBF">
        <w:rPr>
          <w:rFonts w:ascii="GHEA Grapalat" w:hAnsi="GHEA Grapalat"/>
          <w:spacing w:val="-6"/>
          <w:sz w:val="24"/>
          <w:szCs w:val="24"/>
        </w:rPr>
        <w:t>2</w:t>
      </w:r>
      <w:r w:rsidR="005D5CCD" w:rsidRPr="00664FBF">
        <w:rPr>
          <w:rFonts w:ascii="GHEA Grapalat" w:hAnsi="GHEA Grapalat"/>
          <w:spacing w:val="-6"/>
          <w:sz w:val="24"/>
          <w:szCs w:val="24"/>
        </w:rPr>
        <w:t>2</w:t>
      </w:r>
      <w:r w:rsidR="00544D9F" w:rsidRPr="00664FBF">
        <w:rPr>
          <w:rFonts w:ascii="GHEA Grapalat" w:hAnsi="GHEA Grapalat"/>
          <w:spacing w:val="-6"/>
          <w:sz w:val="24"/>
          <w:szCs w:val="24"/>
        </w:rPr>
        <w:t>.</w:t>
      </w:r>
      <w:r w:rsidR="00544D9F" w:rsidRPr="00664FBF">
        <w:rPr>
          <w:rFonts w:ascii="GHEA Grapalat" w:hAnsi="GHEA Grapalat"/>
          <w:spacing w:val="-6"/>
          <w:sz w:val="24"/>
          <w:szCs w:val="24"/>
        </w:rPr>
        <w:tab/>
      </w:r>
      <w:r w:rsidRPr="00664FBF">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664FBF">
        <w:rPr>
          <w:rFonts w:ascii="GHEA Grapalat" w:hAnsi="GHEA Grapalat"/>
          <w:sz w:val="24"/>
          <w:szCs w:val="24"/>
        </w:rPr>
        <w:t xml:space="preserve"> Решение о</w:t>
      </w:r>
      <w:r w:rsidR="00BA2853" w:rsidRPr="00664FBF">
        <w:rPr>
          <w:rFonts w:ascii="Courier New" w:hAnsi="Courier New" w:cs="Courier New"/>
          <w:sz w:val="24"/>
          <w:szCs w:val="24"/>
          <w:lang w:val="en-US"/>
        </w:rPr>
        <w:t> </w:t>
      </w:r>
      <w:r w:rsidRPr="00664FBF">
        <w:rPr>
          <w:rFonts w:ascii="GHEA Grapalat" w:hAnsi="GHEA Grapalat"/>
          <w:sz w:val="24"/>
          <w:szCs w:val="24"/>
        </w:rPr>
        <w:t>заключении договора содержит краткую информацию об оценке заявок, о</w:t>
      </w:r>
      <w:r w:rsidR="00BA2853" w:rsidRPr="00664FBF">
        <w:rPr>
          <w:rFonts w:ascii="Courier New" w:hAnsi="Courier New" w:cs="Courier New"/>
          <w:sz w:val="24"/>
          <w:szCs w:val="24"/>
          <w:lang w:val="en-US"/>
        </w:rPr>
        <w:t> </w:t>
      </w:r>
      <w:r w:rsidRPr="00664FBF">
        <w:rPr>
          <w:rFonts w:ascii="GHEA Grapalat" w:hAnsi="GHEA Grapalat"/>
          <w:sz w:val="24"/>
          <w:szCs w:val="24"/>
        </w:rPr>
        <w:t>причинах, обосновывающих выбор отобранного участника, и объявление о</w:t>
      </w:r>
      <w:r w:rsidR="00BA2853" w:rsidRPr="00664FBF">
        <w:rPr>
          <w:rFonts w:ascii="Courier New" w:hAnsi="Courier New" w:cs="Courier New"/>
          <w:sz w:val="24"/>
          <w:szCs w:val="24"/>
          <w:lang w:val="en-US"/>
        </w:rPr>
        <w:t> </w:t>
      </w:r>
      <w:r w:rsidRPr="00664FBF">
        <w:rPr>
          <w:rFonts w:ascii="GHEA Grapalat" w:hAnsi="GHEA Grapalat"/>
          <w:sz w:val="24"/>
          <w:szCs w:val="24"/>
        </w:rPr>
        <w:t>периоде ожидания.</w:t>
      </w:r>
    </w:p>
    <w:p w:rsidR="00583092" w:rsidRPr="00664FBF"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664FBF">
        <w:rPr>
          <w:rFonts w:ascii="GHEA Grapalat" w:hAnsi="GHEA Grapalat"/>
          <w:sz w:val="24"/>
          <w:szCs w:val="24"/>
        </w:rPr>
        <w:t>8.</w:t>
      </w:r>
      <w:r w:rsidR="00163324" w:rsidRPr="00664FBF">
        <w:rPr>
          <w:rFonts w:ascii="GHEA Grapalat" w:hAnsi="GHEA Grapalat"/>
          <w:sz w:val="24"/>
          <w:szCs w:val="24"/>
        </w:rPr>
        <w:t>2</w:t>
      </w:r>
      <w:r w:rsidR="00BE4CFA" w:rsidRPr="00664FBF">
        <w:rPr>
          <w:rFonts w:ascii="GHEA Grapalat" w:hAnsi="GHEA Grapalat"/>
          <w:sz w:val="24"/>
          <w:szCs w:val="24"/>
        </w:rPr>
        <w:t>3</w:t>
      </w:r>
      <w:r w:rsidR="00BA2853" w:rsidRPr="00664FBF">
        <w:rPr>
          <w:rFonts w:ascii="GHEA Grapalat" w:hAnsi="GHEA Grapalat"/>
          <w:sz w:val="24"/>
          <w:szCs w:val="24"/>
        </w:rPr>
        <w:t>.</w:t>
      </w:r>
      <w:r w:rsidR="006354FA" w:rsidRPr="00664FBF">
        <w:rPr>
          <w:rFonts w:ascii="GHEA Grapalat" w:hAnsi="GHEA Grapalat"/>
          <w:sz w:val="24"/>
          <w:szCs w:val="24"/>
        </w:rPr>
        <w:t xml:space="preserve"> </w:t>
      </w:r>
      <w:r w:rsidRPr="00664FBF">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664FBF" w:rsidRDefault="00583092" w:rsidP="00B46D58">
      <w:pPr>
        <w:pStyle w:val="BodyTextIndent2"/>
        <w:widowControl w:val="0"/>
        <w:spacing w:after="160" w:line="240" w:lineRule="auto"/>
        <w:ind w:firstLine="567"/>
        <w:rPr>
          <w:rFonts w:ascii="GHEA Grapalat" w:hAnsi="GHEA Grapalat"/>
          <w:i/>
          <w:sz w:val="24"/>
          <w:szCs w:val="24"/>
        </w:rPr>
      </w:pPr>
      <w:r w:rsidRPr="00664FBF">
        <w:rPr>
          <w:rFonts w:ascii="GHEA Grapalat" w:hAnsi="GHEA Grapalat"/>
          <w:sz w:val="24"/>
          <w:szCs w:val="24"/>
        </w:rPr>
        <w:t>Период ожидания в случае настоящей процедуры составляет "</w:t>
      </w:r>
      <w:r w:rsidR="00760B37" w:rsidRPr="00664FBF">
        <w:rPr>
          <w:rFonts w:ascii="GHEA Grapalat" w:hAnsi="GHEA Grapalat"/>
          <w:sz w:val="24"/>
          <w:szCs w:val="24"/>
        </w:rPr>
        <w:t>5</w:t>
      </w:r>
      <w:r w:rsidRPr="00664FBF">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664FBF" w:rsidRDefault="00583092" w:rsidP="00B46D58">
      <w:pPr>
        <w:pStyle w:val="BodyTextIndent2"/>
        <w:widowControl w:val="0"/>
        <w:spacing w:after="160" w:line="240" w:lineRule="auto"/>
        <w:ind w:firstLine="567"/>
        <w:rPr>
          <w:rFonts w:ascii="GHEA Grapalat" w:hAnsi="GHEA Grapalat" w:cs="Sylfaen"/>
          <w:sz w:val="24"/>
          <w:szCs w:val="24"/>
        </w:rPr>
      </w:pPr>
      <w:r w:rsidRPr="00664FBF">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Pr="00664FBF" w:rsidRDefault="006F04A8" w:rsidP="00B46D58">
      <w:pPr>
        <w:widowControl w:val="0"/>
        <w:spacing w:after="160"/>
        <w:jc w:val="center"/>
        <w:rPr>
          <w:rFonts w:ascii="GHEA Grapalat" w:hAnsi="GHEA Grapalat"/>
          <w:b/>
          <w:lang w:val="hy-AM"/>
        </w:rPr>
      </w:pPr>
    </w:p>
    <w:p w:rsidR="000313A6" w:rsidRPr="00664FBF" w:rsidRDefault="00AA0AD8" w:rsidP="00B46D58">
      <w:pPr>
        <w:widowControl w:val="0"/>
        <w:spacing w:after="160"/>
        <w:jc w:val="center"/>
        <w:rPr>
          <w:rFonts w:ascii="GHEA Grapalat" w:hAnsi="GHEA Grapalat" w:cs="Arial"/>
          <w:b/>
          <w:iCs/>
        </w:rPr>
      </w:pPr>
      <w:r w:rsidRPr="00664FBF">
        <w:rPr>
          <w:rFonts w:ascii="GHEA Grapalat" w:hAnsi="GHEA Grapalat"/>
          <w:b/>
        </w:rPr>
        <w:t xml:space="preserve">9. ЗАКЛЮЧЕНИЕ ДОГОВОРА </w:t>
      </w:r>
    </w:p>
    <w:p w:rsidR="00096865" w:rsidRPr="00664FBF" w:rsidRDefault="00AA0AD8"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9.1</w:t>
      </w:r>
      <w:r w:rsidR="002A3FC1" w:rsidRPr="00664FBF">
        <w:rPr>
          <w:rFonts w:ascii="GHEA Grapalat" w:hAnsi="GHEA Grapalat"/>
        </w:rPr>
        <w:t>.</w:t>
      </w:r>
      <w:r w:rsidR="002A3FC1" w:rsidRPr="00664FBF">
        <w:rPr>
          <w:rFonts w:ascii="GHEA Grapalat" w:hAnsi="GHEA Grapalat"/>
        </w:rPr>
        <w:tab/>
      </w:r>
      <w:r w:rsidRPr="00664FBF">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664FBF" w:rsidRDefault="00AA0AD8"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9.2.</w:t>
      </w:r>
      <w:r w:rsidR="002A3FC1" w:rsidRPr="00664FBF">
        <w:rPr>
          <w:rFonts w:ascii="GHEA Grapalat" w:hAnsi="GHEA Grapalat"/>
        </w:rPr>
        <w:tab/>
      </w:r>
      <w:r w:rsidRPr="00664FBF">
        <w:rPr>
          <w:rFonts w:ascii="GHEA Grapalat" w:hAnsi="GHEA Grapalat"/>
        </w:rPr>
        <w:t>В течение четырех рабочих дней, следующих за окончанием периода ожидания, установленного пунктом 8.</w:t>
      </w:r>
      <w:r w:rsidR="00DA3F9C" w:rsidRPr="00664FBF">
        <w:rPr>
          <w:rFonts w:ascii="GHEA Grapalat" w:hAnsi="GHEA Grapalat"/>
        </w:rPr>
        <w:t>2</w:t>
      </w:r>
      <w:r w:rsidR="00655890" w:rsidRPr="00664FBF">
        <w:rPr>
          <w:rFonts w:ascii="GHEA Grapalat" w:hAnsi="GHEA Grapalat"/>
        </w:rPr>
        <w:t>3</w:t>
      </w:r>
      <w:r w:rsidRPr="00664FBF">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w:t>
      </w:r>
      <w:r w:rsidRPr="00664FBF">
        <w:rPr>
          <w:rFonts w:ascii="GHEA Grapalat" w:hAnsi="GHEA Grapalat"/>
        </w:rPr>
        <w:lastRenderedPageBreak/>
        <w:t>не ранее чем на второй рабочий день, следующий за днем окончания периода ожидания, установленного пунктом 8.</w:t>
      </w:r>
      <w:r w:rsidR="00DA3F9C" w:rsidRPr="00664FBF">
        <w:rPr>
          <w:rFonts w:ascii="GHEA Grapalat" w:hAnsi="GHEA Grapalat"/>
        </w:rPr>
        <w:t>2</w:t>
      </w:r>
      <w:r w:rsidR="00655890" w:rsidRPr="00664FBF">
        <w:rPr>
          <w:rFonts w:ascii="GHEA Grapalat" w:hAnsi="GHEA Grapalat"/>
        </w:rPr>
        <w:t>3</w:t>
      </w:r>
      <w:r w:rsidR="00DA3F9C" w:rsidRPr="00664FBF">
        <w:rPr>
          <w:rFonts w:ascii="GHEA Grapalat" w:hAnsi="GHEA Grapalat"/>
        </w:rPr>
        <w:t xml:space="preserve"> </w:t>
      </w:r>
      <w:r w:rsidRPr="00664FBF">
        <w:rPr>
          <w:rFonts w:ascii="GHEA Grapalat" w:hAnsi="GHEA Grapalat"/>
        </w:rPr>
        <w:t>части 1 настоящего Приглашения.</w:t>
      </w:r>
    </w:p>
    <w:p w:rsidR="00F23A51" w:rsidRPr="00664FBF" w:rsidRDefault="00AA0AD8"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9.3.</w:t>
      </w:r>
      <w:r w:rsidR="002A3FC1" w:rsidRPr="00664FBF">
        <w:rPr>
          <w:rFonts w:ascii="GHEA Grapalat" w:hAnsi="GHEA Grapalat"/>
        </w:rPr>
        <w:tab/>
      </w:r>
      <w:r w:rsidRPr="00664FBF">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664FBF" w:rsidRDefault="00AA0AD8"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9.</w:t>
      </w:r>
      <w:r w:rsidR="008E1532" w:rsidRPr="00664FBF">
        <w:rPr>
          <w:rFonts w:ascii="GHEA Grapalat" w:hAnsi="GHEA Grapalat"/>
        </w:rPr>
        <w:t>4</w:t>
      </w:r>
      <w:r w:rsidR="00DC30CC" w:rsidRPr="00664FBF">
        <w:rPr>
          <w:rFonts w:ascii="GHEA Grapalat" w:hAnsi="GHEA Grapalat"/>
        </w:rPr>
        <w:t>.</w:t>
      </w:r>
      <w:r w:rsidR="00DC30CC" w:rsidRPr="00664FBF">
        <w:rPr>
          <w:rFonts w:ascii="GHEA Grapalat" w:hAnsi="GHEA Grapalat"/>
        </w:rPr>
        <w:tab/>
      </w:r>
      <w:r w:rsidRPr="00664FBF">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664FBF">
        <w:rPr>
          <w:rFonts w:ascii="GHEA Grapalat" w:hAnsi="GHEA Grapalat"/>
        </w:rPr>
        <w:t xml:space="preserve"> квалификации и</w:t>
      </w:r>
      <w:r w:rsidRPr="00664FBF">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664FBF" w:rsidRDefault="000313A6" w:rsidP="00B46D58">
      <w:pPr>
        <w:widowControl w:val="0"/>
        <w:spacing w:after="160"/>
        <w:ind w:firstLine="567"/>
        <w:jc w:val="both"/>
        <w:rPr>
          <w:rFonts w:ascii="GHEA Grapalat" w:hAnsi="GHEA Grapalat" w:cs="Sylfaen"/>
        </w:rPr>
      </w:pPr>
      <w:r w:rsidRPr="00664FBF">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664FBF">
        <w:rPr>
          <w:rFonts w:ascii="GHEA Grapalat" w:hAnsi="GHEA Grapalat"/>
        </w:rPr>
        <w:t xml:space="preserve"> </w:t>
      </w:r>
      <w:r w:rsidRPr="00664FBF">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664FBF"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664FBF">
        <w:rPr>
          <w:rFonts w:ascii="GHEA Grapalat" w:hAnsi="GHEA Grapalat"/>
          <w:i w:val="0"/>
          <w:sz w:val="24"/>
          <w:szCs w:val="24"/>
        </w:rPr>
        <w:t>9.</w:t>
      </w:r>
      <w:r w:rsidR="00CC3097" w:rsidRPr="00664FBF">
        <w:rPr>
          <w:rFonts w:ascii="GHEA Grapalat" w:hAnsi="GHEA Grapalat"/>
          <w:i w:val="0"/>
          <w:sz w:val="24"/>
          <w:szCs w:val="24"/>
        </w:rPr>
        <w:t>5</w:t>
      </w:r>
      <w:r w:rsidR="00DC30CC" w:rsidRPr="00664FBF">
        <w:rPr>
          <w:rFonts w:ascii="GHEA Grapalat" w:hAnsi="GHEA Grapalat"/>
          <w:i w:val="0"/>
          <w:sz w:val="24"/>
          <w:szCs w:val="24"/>
        </w:rPr>
        <w:t>.</w:t>
      </w:r>
      <w:r w:rsidR="00DC30CC" w:rsidRPr="00664FBF">
        <w:rPr>
          <w:rFonts w:ascii="GHEA Grapalat" w:hAnsi="GHEA Grapalat"/>
          <w:i w:val="0"/>
          <w:sz w:val="24"/>
          <w:szCs w:val="24"/>
        </w:rPr>
        <w:tab/>
      </w:r>
      <w:r w:rsidRPr="00664FBF">
        <w:rPr>
          <w:rFonts w:ascii="GHEA Grapalat" w:hAnsi="GHEA Grapalat"/>
          <w:i w:val="0"/>
          <w:sz w:val="24"/>
          <w:szCs w:val="24"/>
        </w:rPr>
        <w:t>До истечения срока, предусмотренного пунктом 9.</w:t>
      </w:r>
      <w:r w:rsidR="00E048B1" w:rsidRPr="00664FBF">
        <w:rPr>
          <w:rFonts w:ascii="GHEA Grapalat" w:hAnsi="GHEA Grapalat"/>
          <w:i w:val="0"/>
          <w:sz w:val="24"/>
          <w:szCs w:val="24"/>
        </w:rPr>
        <w:t>4</w:t>
      </w:r>
      <w:r w:rsidRPr="00664FBF">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664FBF">
        <w:rPr>
          <w:rFonts w:ascii="GHEA Grapalat" w:hAnsi="GHEA Grapalat"/>
          <w:spacing w:val="-8"/>
          <w:sz w:val="24"/>
          <w:szCs w:val="24"/>
        </w:rPr>
        <w:t xml:space="preserve"> </w:t>
      </w:r>
    </w:p>
    <w:p w:rsidR="00096865" w:rsidRPr="00664FBF" w:rsidRDefault="00030D40" w:rsidP="00B46D58">
      <w:pPr>
        <w:widowControl w:val="0"/>
        <w:spacing w:after="160"/>
        <w:jc w:val="center"/>
        <w:rPr>
          <w:rFonts w:ascii="GHEA Grapalat" w:hAnsi="GHEA Grapalat" w:cs="Arial"/>
          <w:b/>
          <w:iCs/>
        </w:rPr>
      </w:pPr>
      <w:r w:rsidRPr="00664FBF">
        <w:rPr>
          <w:rFonts w:ascii="GHEA Grapalat" w:hAnsi="GHEA Grapalat"/>
          <w:b/>
        </w:rPr>
        <w:t xml:space="preserve">10. </w:t>
      </w:r>
      <w:r w:rsidR="00F83409" w:rsidRPr="00664FBF">
        <w:rPr>
          <w:rFonts w:ascii="GHEA Grapalat" w:hAnsi="GHEA Grapalat"/>
          <w:b/>
        </w:rPr>
        <w:t xml:space="preserve">ОБЕСПЕЧЕНИЯ КВАЛИФИКАЦИИ И </w:t>
      </w:r>
      <w:r w:rsidRPr="00664FBF">
        <w:rPr>
          <w:rFonts w:ascii="GHEA Grapalat" w:hAnsi="GHEA Grapalat"/>
          <w:b/>
        </w:rPr>
        <w:t xml:space="preserve">ДОГОВОРА </w:t>
      </w:r>
    </w:p>
    <w:p w:rsidR="00096865" w:rsidRPr="00664FBF" w:rsidRDefault="00030D40" w:rsidP="00B46D58">
      <w:pPr>
        <w:widowControl w:val="0"/>
        <w:tabs>
          <w:tab w:val="left" w:pos="1276"/>
        </w:tabs>
        <w:spacing w:after="160"/>
        <w:ind w:firstLine="567"/>
        <w:jc w:val="both"/>
        <w:rPr>
          <w:rFonts w:ascii="GHEA Grapalat" w:hAnsi="GHEA Grapalat"/>
        </w:rPr>
      </w:pPr>
      <w:r w:rsidRPr="00664FBF">
        <w:rPr>
          <w:rFonts w:ascii="GHEA Grapalat" w:hAnsi="GHEA Grapalat"/>
        </w:rPr>
        <w:t>10.1</w:t>
      </w:r>
      <w:r w:rsidR="00DC30CC" w:rsidRPr="00664FBF">
        <w:rPr>
          <w:rFonts w:ascii="GHEA Grapalat" w:hAnsi="GHEA Grapalat"/>
        </w:rPr>
        <w:t>.</w:t>
      </w:r>
      <w:r w:rsidR="00DC30CC" w:rsidRPr="00664FBF">
        <w:rPr>
          <w:rFonts w:ascii="GHEA Grapalat" w:hAnsi="GHEA Grapalat"/>
        </w:rPr>
        <w:tab/>
      </w:r>
      <w:r w:rsidRPr="00664FBF">
        <w:rPr>
          <w:rFonts w:ascii="GHEA Grapalat" w:hAnsi="GHEA Grapalat"/>
        </w:rPr>
        <w:t xml:space="preserve">На основании требования о предоставлении </w:t>
      </w:r>
      <w:r w:rsidR="000E4039" w:rsidRPr="00664FBF">
        <w:rPr>
          <w:rFonts w:ascii="GHEA Grapalat" w:hAnsi="GHEA Grapalat"/>
        </w:rPr>
        <w:t xml:space="preserve">обеспечений квалификации и </w:t>
      </w:r>
      <w:r w:rsidRPr="00664FBF">
        <w:rPr>
          <w:rFonts w:ascii="GHEA Grapalat" w:hAnsi="GHEA Grapalat"/>
        </w:rPr>
        <w:t>договора отобранный участник в течение 10</w:t>
      </w:r>
      <w:r w:rsidR="000E4039" w:rsidRPr="00664FBF">
        <w:rPr>
          <w:rFonts w:ascii="GHEA Grapalat" w:hAnsi="GHEA Grapalat"/>
        </w:rPr>
        <w:t>-и, а в случае, если заключаемым договором предусмотрена предоплата – 15-и</w:t>
      </w:r>
      <w:r w:rsidRPr="00664FBF">
        <w:rPr>
          <w:rFonts w:ascii="GHEA Grapalat" w:hAnsi="GHEA Grapalat"/>
        </w:rPr>
        <w:t xml:space="preserve"> </w:t>
      </w:r>
      <w:r w:rsidR="000E4039" w:rsidRPr="00664FBF">
        <w:rPr>
          <w:rFonts w:ascii="GHEA Grapalat" w:hAnsi="GHEA Grapalat"/>
        </w:rPr>
        <w:t xml:space="preserve">рабочих дней со дня его получения, </w:t>
      </w:r>
      <w:r w:rsidRPr="00664FBF">
        <w:rPr>
          <w:rFonts w:ascii="GHEA Grapalat" w:hAnsi="GHEA Grapalat"/>
        </w:rPr>
        <w:t xml:space="preserve">обязан представить </w:t>
      </w:r>
      <w:r w:rsidR="000E4039" w:rsidRPr="00664FBF">
        <w:rPr>
          <w:rFonts w:ascii="GHEA Grapalat" w:hAnsi="GHEA Grapalat"/>
        </w:rPr>
        <w:t xml:space="preserve">обеспечения квалификации и </w:t>
      </w:r>
      <w:r w:rsidRPr="00664FBF">
        <w:rPr>
          <w:rFonts w:ascii="GHEA Grapalat" w:hAnsi="GHEA Grapalat"/>
        </w:rPr>
        <w:t xml:space="preserve">договора. С отобранным участником заключается договор, если он представляет </w:t>
      </w:r>
      <w:r w:rsidR="000E4039" w:rsidRPr="00664FBF">
        <w:rPr>
          <w:rFonts w:ascii="GHEA Grapalat" w:hAnsi="GHEA Grapalat"/>
        </w:rPr>
        <w:t xml:space="preserve">обеспечения квалификации и  </w:t>
      </w:r>
      <w:r w:rsidRPr="00664FBF">
        <w:rPr>
          <w:rFonts w:ascii="GHEA Grapalat" w:hAnsi="GHEA Grapalat"/>
        </w:rPr>
        <w:t>договора.</w:t>
      </w:r>
    </w:p>
    <w:p w:rsidR="003D57AD" w:rsidRPr="00664FBF" w:rsidRDefault="00A6609C" w:rsidP="00801A4F">
      <w:pPr>
        <w:widowControl w:val="0"/>
        <w:tabs>
          <w:tab w:val="left" w:pos="1276"/>
        </w:tabs>
        <w:spacing w:after="160"/>
        <w:ind w:firstLine="567"/>
        <w:jc w:val="both"/>
        <w:rPr>
          <w:rFonts w:ascii="GHEA Grapalat" w:hAnsi="GHEA Grapalat"/>
          <w:lang w:val="hy-AM"/>
        </w:rPr>
      </w:pPr>
      <w:r w:rsidRPr="00664FBF">
        <w:rPr>
          <w:rFonts w:ascii="GHEA Grapalat" w:hAnsi="GHEA Grapalat"/>
        </w:rPr>
        <w:t xml:space="preserve">10.2 </w:t>
      </w:r>
      <w:r w:rsidR="00D148CA" w:rsidRPr="00664FBF">
        <w:rPr>
          <w:rFonts w:ascii="GHEA Grapalat" w:hAnsi="GHEA Grapalat"/>
        </w:rPr>
        <w:t>10.2 Размер обеспечения квалификации равен 15 процентам ценового предложения отобранного участника.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571E4C" w:rsidRPr="00664FBF" w:rsidRDefault="00801A4F" w:rsidP="00571E4C">
      <w:pPr>
        <w:widowControl w:val="0"/>
        <w:tabs>
          <w:tab w:val="left" w:pos="1276"/>
        </w:tabs>
        <w:spacing w:after="160"/>
        <w:ind w:firstLine="567"/>
        <w:jc w:val="both"/>
        <w:rPr>
          <w:rFonts w:ascii="GHEA Grapalat" w:hAnsi="GHEA Grapalat" w:cs="Sylfaen"/>
        </w:rPr>
      </w:pPr>
      <w:r w:rsidRPr="00664FBF">
        <w:rPr>
          <w:rFonts w:ascii="GHEA Grapalat" w:hAnsi="GHEA Grapalat" w:cs="Sylfaen"/>
        </w:rPr>
        <w:t xml:space="preserve">Если процедура закупки организована </w:t>
      </w:r>
      <w:r w:rsidR="00571E4C" w:rsidRPr="00664FBF">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664FBF">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571E4C" w:rsidRPr="00664FBF">
        <w:rPr>
          <w:rFonts w:ascii="GHEA Grapalat" w:hAnsi="GHEA Grapalat"/>
        </w:rPr>
        <w:lastRenderedPageBreak/>
        <w:t>квалификации его сумма исчисляется по отношению к общей цене контракта.</w:t>
      </w:r>
      <w:r w:rsidR="00D148CA" w:rsidRPr="00664FBF">
        <w:rPr>
          <w:rFonts w:ascii="GHEA Grapalat" w:hAnsi="GHEA Grapalat"/>
        </w:rPr>
        <w:t xml:space="preserve"> </w:t>
      </w:r>
      <w:r w:rsidR="00571E4C" w:rsidRPr="00664FBF">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664FBF" w:rsidRDefault="004F01AF" w:rsidP="004F01AF">
      <w:pPr>
        <w:widowControl w:val="0"/>
        <w:tabs>
          <w:tab w:val="left" w:pos="1276"/>
        </w:tabs>
        <w:spacing w:after="160"/>
        <w:ind w:firstLine="567"/>
        <w:jc w:val="both"/>
        <w:rPr>
          <w:rFonts w:ascii="GHEA Grapalat" w:hAnsi="GHEA Grapalat"/>
        </w:rPr>
      </w:pPr>
      <w:r w:rsidRPr="00664FBF">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664FBF" w:rsidRDefault="002406D8" w:rsidP="00B46D58">
      <w:pPr>
        <w:widowControl w:val="0"/>
        <w:tabs>
          <w:tab w:val="left" w:pos="1276"/>
        </w:tabs>
        <w:spacing w:after="160"/>
        <w:ind w:firstLine="567"/>
        <w:jc w:val="both"/>
        <w:rPr>
          <w:rFonts w:ascii="GHEA Grapalat" w:hAnsi="GHEA Grapalat" w:cs="Sylfaen"/>
        </w:rPr>
      </w:pPr>
      <w:r w:rsidRPr="00664FBF">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664FBF" w:rsidRDefault="00D148CA" w:rsidP="00B46D58">
      <w:pPr>
        <w:widowControl w:val="0"/>
        <w:tabs>
          <w:tab w:val="left" w:pos="1276"/>
        </w:tabs>
        <w:spacing w:after="160"/>
        <w:ind w:firstLine="567"/>
        <w:jc w:val="both"/>
        <w:rPr>
          <w:rFonts w:ascii="GHEA Grapalat" w:hAnsi="GHEA Grapalat"/>
        </w:rPr>
      </w:pPr>
      <w:r w:rsidRPr="00664FBF">
        <w:rPr>
          <w:rFonts w:ascii="GHEA Grapalat" w:hAnsi="GHEA Grapalat"/>
        </w:rPr>
        <w:t>10.3. Размер обеспечения договора составляет 10 процентов от цены договора. Обеспечение договора представляется в одностороннем порядке утвержденного заявления-в виде неустойки (приложение 5.1) или наличных денег.</w:t>
      </w:r>
    </w:p>
    <w:p w:rsidR="00BE0C42" w:rsidRPr="00664FBF" w:rsidRDefault="0058395E" w:rsidP="00B46D58">
      <w:pPr>
        <w:widowControl w:val="0"/>
        <w:tabs>
          <w:tab w:val="left" w:pos="1276"/>
        </w:tabs>
        <w:spacing w:after="160"/>
        <w:ind w:firstLine="567"/>
        <w:jc w:val="both"/>
        <w:rPr>
          <w:rFonts w:ascii="GHEA Grapalat" w:hAnsi="GHEA Grapalat"/>
          <w:lang w:val="hy-AM"/>
        </w:rPr>
      </w:pPr>
      <w:r w:rsidRPr="00664FBF">
        <w:rPr>
          <w:rFonts w:ascii="GHEA Grapalat" w:hAnsi="GHEA Grapalat"/>
        </w:rPr>
        <w:t xml:space="preserve">Если процедура закупки организована </w:t>
      </w:r>
      <w:r w:rsidR="00BE0C42" w:rsidRPr="00664FBF">
        <w:rPr>
          <w:rFonts w:ascii="GHEA Grapalat" w:hAnsi="GHEA Grapalat"/>
        </w:rPr>
        <w:t xml:space="preserve">по лотам и участник признается отобранным участником по более чем одному лоту, </w:t>
      </w:r>
      <w:r w:rsidR="00BE0C42" w:rsidRPr="00664FBF">
        <w:rPr>
          <w:rFonts w:ascii="GHEA Grapalat" w:hAnsi="GHEA Grapalat" w:cs="Sylfaen"/>
        </w:rPr>
        <w:t xml:space="preserve">то он может предоставить обеспечение договора как </w:t>
      </w:r>
      <w:r w:rsidR="00BE0C42" w:rsidRPr="00664FBF">
        <w:rPr>
          <w:rFonts w:ascii="GHEA Grapalat" w:hAnsi="GHEA Grapalat"/>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664FBF" w:rsidRDefault="00BE0C42" w:rsidP="00B46D58">
      <w:pPr>
        <w:widowControl w:val="0"/>
        <w:tabs>
          <w:tab w:val="left" w:pos="1276"/>
        </w:tabs>
        <w:spacing w:after="160"/>
        <w:ind w:firstLine="567"/>
        <w:jc w:val="both"/>
        <w:rPr>
          <w:rFonts w:ascii="GHEA Grapalat" w:hAnsi="GHEA Grapalat"/>
        </w:rPr>
      </w:pPr>
      <w:r w:rsidRPr="00664FBF">
        <w:rPr>
          <w:rFonts w:ascii="GHEA Grapalat" w:hAnsi="GHEA Grapalat"/>
        </w:rPr>
        <w:t xml:space="preserve"> </w:t>
      </w:r>
      <w:r w:rsidR="00030D40" w:rsidRPr="00664FBF">
        <w:rPr>
          <w:rFonts w:ascii="GHEA Grapalat" w:hAnsi="GHEA Grapalat"/>
        </w:rPr>
        <w:t xml:space="preserve">Обеспечение договора должно быть действительно как минимум включительно до </w:t>
      </w:r>
      <w:r w:rsidR="00D148CA" w:rsidRPr="00664FBF">
        <w:rPr>
          <w:rFonts w:ascii="GHEA Grapalat" w:hAnsi="GHEA Grapalat"/>
        </w:rPr>
        <w:t>2</w:t>
      </w:r>
      <w:r w:rsidR="00411A25" w:rsidRPr="00664FBF">
        <w:rPr>
          <w:rFonts w:ascii="GHEA Grapalat" w:hAnsi="GHEA Grapalat"/>
        </w:rPr>
        <w:t>0</w:t>
      </w:r>
      <w:r w:rsidR="00030D40" w:rsidRPr="00664FBF">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664FBF">
        <w:rPr>
          <w:rFonts w:ascii="GHEA Grapalat" w:hAnsi="GHEA Grapalat"/>
        </w:rPr>
        <w:t xml:space="preserve">пяти </w:t>
      </w:r>
      <w:r w:rsidR="00030D40" w:rsidRPr="00664FBF">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664FBF">
        <w:rPr>
          <w:rFonts w:ascii="GHEA Grapalat" w:hAnsi="GHEA Grapalat"/>
        </w:rPr>
        <w:t>договору.</w:t>
      </w:r>
    </w:p>
    <w:p w:rsidR="00F0759D" w:rsidRPr="00664FBF" w:rsidRDefault="00F92A53" w:rsidP="00B46D58">
      <w:pPr>
        <w:widowControl w:val="0"/>
        <w:tabs>
          <w:tab w:val="left" w:pos="1276"/>
        </w:tabs>
        <w:spacing w:after="160"/>
        <w:ind w:firstLine="567"/>
        <w:jc w:val="both"/>
        <w:rPr>
          <w:rFonts w:ascii="GHEA Grapalat" w:hAnsi="GHEA Grapalat"/>
        </w:rPr>
      </w:pPr>
      <w:r w:rsidRPr="00664FBF">
        <w:rPr>
          <w:rFonts w:ascii="GHEA Grapalat" w:hAnsi="GHEA Grapalat"/>
        </w:rPr>
        <w:t>Обеспечение договора, представленное в виде наличных денег, должно быть перечислено на казначейский счет</w:t>
      </w:r>
      <w:r w:rsidRPr="00664FBF">
        <w:rPr>
          <w:rFonts w:ascii="Courier New" w:hAnsi="Courier New" w:cs="Courier New"/>
        </w:rPr>
        <w:t> </w:t>
      </w:r>
      <w:r w:rsidRPr="00664FBF">
        <w:rPr>
          <w:rFonts w:ascii="GHEA Grapalat" w:hAnsi="GHEA Grapalat"/>
        </w:rPr>
        <w:t>"900008000</w:t>
      </w:r>
      <w:r w:rsidR="00B66AB9" w:rsidRPr="00664FBF">
        <w:rPr>
          <w:rFonts w:ascii="GHEA Grapalat" w:hAnsi="GHEA Grapalat"/>
        </w:rPr>
        <w:t>66</w:t>
      </w:r>
      <w:r w:rsidRPr="00664FBF">
        <w:rPr>
          <w:rFonts w:ascii="GHEA Grapalat" w:hAnsi="GHEA Grapalat"/>
        </w:rPr>
        <w:t>4", открытый в Центральном казначействе на имя уполномоченного органа.</w:t>
      </w:r>
    </w:p>
    <w:p w:rsidR="005162B1" w:rsidRPr="00664FBF" w:rsidRDefault="00030D40" w:rsidP="00B46D58">
      <w:pPr>
        <w:widowControl w:val="0"/>
        <w:tabs>
          <w:tab w:val="left" w:pos="1276"/>
        </w:tabs>
        <w:spacing w:after="160"/>
        <w:ind w:firstLine="567"/>
        <w:jc w:val="both"/>
        <w:rPr>
          <w:rFonts w:ascii="GHEA Grapalat" w:hAnsi="GHEA Grapalat"/>
        </w:rPr>
      </w:pPr>
      <w:r w:rsidRPr="00664FBF">
        <w:rPr>
          <w:rFonts w:ascii="GHEA Grapalat" w:hAnsi="GHEA Grapalat"/>
        </w:rPr>
        <w:t>10.</w:t>
      </w:r>
      <w:r w:rsidR="00401B30" w:rsidRPr="00664FBF">
        <w:rPr>
          <w:rFonts w:ascii="GHEA Grapalat" w:hAnsi="GHEA Grapalat"/>
        </w:rPr>
        <w:t>6</w:t>
      </w:r>
      <w:r w:rsidR="003E194D" w:rsidRPr="00664FBF">
        <w:rPr>
          <w:rFonts w:ascii="GHEA Grapalat" w:hAnsi="GHEA Grapalat"/>
        </w:rPr>
        <w:t>.</w:t>
      </w:r>
      <w:r w:rsidR="008F0732" w:rsidRPr="00664FBF">
        <w:rPr>
          <w:rFonts w:ascii="GHEA Grapalat" w:hAnsi="GHEA Grapalat"/>
        </w:rPr>
        <w:t xml:space="preserve"> </w:t>
      </w:r>
      <w:r w:rsidRPr="00664FBF">
        <w:rPr>
          <w:rFonts w:ascii="GHEA Grapalat" w:hAnsi="GHEA Grapalat"/>
        </w:rPr>
        <w:t>Если в рамках процедуры закупки, организованной по лотам</w:t>
      </w:r>
      <w:r w:rsidR="00DC14CE" w:rsidRPr="00664FBF">
        <w:rPr>
          <w:rFonts w:ascii="GHEA Grapalat" w:hAnsi="GHEA Grapalat"/>
        </w:rPr>
        <w:t xml:space="preserve"> </w:t>
      </w:r>
      <w:r w:rsidR="00125AA6" w:rsidRPr="00664FBF">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664FBF">
        <w:rPr>
          <w:rFonts w:ascii="GHEA Grapalat" w:hAnsi="GHEA Grapalat"/>
        </w:rPr>
        <w:t>я квалификации и</w:t>
      </w:r>
      <w:r w:rsidR="00125AA6" w:rsidRPr="00664FBF">
        <w:rPr>
          <w:rFonts w:ascii="GHEA Grapalat" w:hAnsi="GHEA Grapalat"/>
        </w:rPr>
        <w:t xml:space="preserve"> договора выплачива</w:t>
      </w:r>
      <w:r w:rsidR="00DC14CE" w:rsidRPr="00664FBF">
        <w:rPr>
          <w:rFonts w:ascii="GHEA Grapalat" w:hAnsi="GHEA Grapalat"/>
        </w:rPr>
        <w:t>ю</w:t>
      </w:r>
      <w:r w:rsidR="00125AA6" w:rsidRPr="00664FBF">
        <w:rPr>
          <w:rFonts w:ascii="GHEA Grapalat" w:hAnsi="GHEA Grapalat"/>
        </w:rPr>
        <w:t>тся в размере суммы, исчисленной только за этот лот</w:t>
      </w:r>
      <w:r w:rsidR="00DC14CE" w:rsidRPr="00664FBF">
        <w:rPr>
          <w:rFonts w:ascii="GHEA Grapalat" w:hAnsi="GHEA Grapalat"/>
        </w:rPr>
        <w:t>.</w:t>
      </w:r>
    </w:p>
    <w:p w:rsidR="005162B1" w:rsidRPr="00664FBF" w:rsidRDefault="003E194D" w:rsidP="00B46D58">
      <w:pPr>
        <w:widowControl w:val="0"/>
        <w:tabs>
          <w:tab w:val="left" w:pos="1134"/>
        </w:tabs>
        <w:spacing w:after="160"/>
        <w:ind w:firstLine="567"/>
        <w:jc w:val="both"/>
        <w:rPr>
          <w:rFonts w:ascii="GHEA Grapalat" w:hAnsi="GHEA Grapalat"/>
        </w:rPr>
      </w:pPr>
      <w:r w:rsidRPr="00664FBF">
        <w:rPr>
          <w:rFonts w:ascii="GHEA Grapalat" w:hAnsi="GHEA Grapalat"/>
        </w:rPr>
        <w:tab/>
      </w:r>
    </w:p>
    <w:p w:rsidR="00637D24" w:rsidRPr="00664FBF" w:rsidRDefault="00637D24" w:rsidP="00B46D58">
      <w:pPr>
        <w:widowControl w:val="0"/>
        <w:tabs>
          <w:tab w:val="left" w:pos="1134"/>
        </w:tabs>
        <w:spacing w:after="160"/>
        <w:ind w:firstLine="567"/>
        <w:jc w:val="both"/>
        <w:rPr>
          <w:rFonts w:ascii="GHEA Grapalat" w:hAnsi="GHEA Grapalat" w:cs="Sylfaen"/>
        </w:rPr>
      </w:pPr>
    </w:p>
    <w:p w:rsidR="00096865" w:rsidRPr="00664FBF" w:rsidRDefault="005066AC" w:rsidP="005066AC">
      <w:pPr>
        <w:rPr>
          <w:rFonts w:ascii="GHEA Grapalat" w:hAnsi="GHEA Grapalat"/>
          <w:b/>
        </w:rPr>
      </w:pPr>
      <w:r w:rsidRPr="00664FBF">
        <w:rPr>
          <w:rFonts w:ascii="GHEA Grapalat" w:hAnsi="GHEA Grapalat"/>
          <w:b/>
        </w:rPr>
        <w:t xml:space="preserve">                           </w:t>
      </w:r>
      <w:r w:rsidR="008D5016" w:rsidRPr="00664FBF">
        <w:rPr>
          <w:rFonts w:ascii="GHEA Grapalat" w:hAnsi="GHEA Grapalat"/>
          <w:b/>
        </w:rPr>
        <w:t>11. ОБЪЯВЛЕНИЕ ПРОЦЕДУРЫ НЕСОСТОЯВШЕЙСЯ</w:t>
      </w:r>
    </w:p>
    <w:p w:rsidR="003D5CAF" w:rsidRPr="00664FBF" w:rsidRDefault="003D5CAF" w:rsidP="005066AC">
      <w:pPr>
        <w:rPr>
          <w:rFonts w:ascii="GHEA Grapalat" w:hAnsi="GHEA Grapalat" w:cs="Arial"/>
          <w:b/>
        </w:rPr>
      </w:pPr>
    </w:p>
    <w:p w:rsidR="00096865" w:rsidRPr="00664FBF" w:rsidRDefault="00096865" w:rsidP="00B46D58">
      <w:pPr>
        <w:widowControl w:val="0"/>
        <w:tabs>
          <w:tab w:val="left" w:pos="1276"/>
        </w:tabs>
        <w:spacing w:after="160"/>
        <w:ind w:firstLine="567"/>
        <w:jc w:val="both"/>
        <w:rPr>
          <w:rFonts w:ascii="GHEA Grapalat" w:hAnsi="GHEA Grapalat" w:cs="Sylfaen"/>
        </w:rPr>
      </w:pPr>
      <w:r w:rsidRPr="00664FBF">
        <w:rPr>
          <w:rFonts w:ascii="GHEA Grapalat" w:hAnsi="GHEA Grapalat"/>
        </w:rPr>
        <w:t>11.1</w:t>
      </w:r>
      <w:r w:rsidR="00801AC7" w:rsidRPr="00664FBF">
        <w:rPr>
          <w:rFonts w:ascii="GHEA Grapalat" w:hAnsi="GHEA Grapalat"/>
        </w:rPr>
        <w:t>.</w:t>
      </w:r>
      <w:r w:rsidR="00801AC7" w:rsidRPr="00664FBF">
        <w:rPr>
          <w:rFonts w:ascii="GHEA Grapalat" w:hAnsi="GHEA Grapalat"/>
        </w:rPr>
        <w:tab/>
      </w:r>
      <w:r w:rsidRPr="00664FBF">
        <w:rPr>
          <w:rFonts w:ascii="GHEA Grapalat" w:hAnsi="GHEA Grapalat"/>
        </w:rPr>
        <w:t>Согласно статье 37 Закона, Комиссия объявляет настоящую процедуру несостоявшейся, если:</w:t>
      </w:r>
    </w:p>
    <w:p w:rsidR="00096865" w:rsidRPr="00664FBF" w:rsidRDefault="00096865"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1)</w:t>
      </w:r>
      <w:r w:rsidR="00801AC7" w:rsidRPr="00664FBF">
        <w:rPr>
          <w:rFonts w:ascii="GHEA Grapalat" w:hAnsi="GHEA Grapalat"/>
        </w:rPr>
        <w:tab/>
      </w:r>
      <w:r w:rsidRPr="00664FBF">
        <w:rPr>
          <w:rFonts w:ascii="GHEA Grapalat" w:hAnsi="GHEA Grapalat"/>
        </w:rPr>
        <w:t>ни одна из заявок не соответствует условиям приглашения;</w:t>
      </w:r>
    </w:p>
    <w:p w:rsidR="00096865" w:rsidRPr="00664FBF" w:rsidRDefault="00096865"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lastRenderedPageBreak/>
        <w:t>2)</w:t>
      </w:r>
      <w:r w:rsidR="00801AC7" w:rsidRPr="00664FBF">
        <w:rPr>
          <w:rFonts w:ascii="GHEA Grapalat" w:hAnsi="GHEA Grapalat"/>
        </w:rPr>
        <w:tab/>
      </w:r>
      <w:r w:rsidRPr="00664FBF">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664FBF">
        <w:rPr>
          <w:lang w:val="en-US"/>
        </w:rPr>
        <w:t> </w:t>
      </w:r>
      <w:r w:rsidRPr="00664FBF">
        <w:rPr>
          <w:rFonts w:ascii="GHEA Grapalat" w:hAnsi="GHEA Grapalat"/>
        </w:rPr>
        <w:t>— Совета попечителей</w:t>
      </w:r>
      <w:r w:rsidR="0027573B" w:rsidRPr="00664FBF">
        <w:rPr>
          <w:rStyle w:val="FootnoteReference"/>
          <w:rFonts w:ascii="GHEA Grapalat" w:hAnsi="GHEA Grapalat"/>
        </w:rPr>
        <w:footnoteReference w:customMarkFollows="1" w:id="2"/>
        <w:t>14</w:t>
      </w:r>
      <w:r w:rsidRPr="00664FBF">
        <w:rPr>
          <w:rFonts w:ascii="GHEA Grapalat" w:hAnsi="GHEA Grapalat"/>
        </w:rPr>
        <w:t>.</w:t>
      </w:r>
    </w:p>
    <w:p w:rsidR="00096865" w:rsidRPr="00664FBF" w:rsidRDefault="00096865"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3)</w:t>
      </w:r>
      <w:r w:rsidR="00801AC7" w:rsidRPr="00664FBF">
        <w:rPr>
          <w:rFonts w:ascii="GHEA Grapalat" w:hAnsi="GHEA Grapalat"/>
        </w:rPr>
        <w:tab/>
      </w:r>
      <w:r w:rsidRPr="00664FBF">
        <w:rPr>
          <w:rFonts w:ascii="GHEA Grapalat" w:hAnsi="GHEA Grapalat"/>
        </w:rPr>
        <w:t>не подано ни одной заявки;</w:t>
      </w:r>
    </w:p>
    <w:p w:rsidR="00096865" w:rsidRPr="00664FBF" w:rsidRDefault="00096865" w:rsidP="00B46D58">
      <w:pPr>
        <w:widowControl w:val="0"/>
        <w:tabs>
          <w:tab w:val="left" w:pos="1134"/>
        </w:tabs>
        <w:spacing w:after="160"/>
        <w:ind w:firstLine="567"/>
        <w:jc w:val="both"/>
        <w:rPr>
          <w:rFonts w:ascii="GHEA Grapalat" w:hAnsi="GHEA Grapalat"/>
        </w:rPr>
      </w:pPr>
      <w:r w:rsidRPr="00664FBF">
        <w:rPr>
          <w:rFonts w:ascii="GHEA Grapalat" w:hAnsi="GHEA Grapalat"/>
        </w:rPr>
        <w:t>4)</w:t>
      </w:r>
      <w:r w:rsidR="00801AC7" w:rsidRPr="00664FBF">
        <w:rPr>
          <w:rFonts w:ascii="GHEA Grapalat" w:hAnsi="GHEA Grapalat"/>
        </w:rPr>
        <w:tab/>
      </w:r>
      <w:r w:rsidRPr="00664FBF">
        <w:rPr>
          <w:rFonts w:ascii="GHEA Grapalat" w:hAnsi="GHEA Grapalat"/>
        </w:rPr>
        <w:t>договор не заключается.</w:t>
      </w:r>
    </w:p>
    <w:p w:rsidR="00CA1C11" w:rsidRPr="00664FBF" w:rsidRDefault="00731D26" w:rsidP="00B46D58">
      <w:pPr>
        <w:widowControl w:val="0"/>
        <w:tabs>
          <w:tab w:val="left" w:pos="1276"/>
        </w:tabs>
        <w:spacing w:after="160"/>
        <w:ind w:firstLine="567"/>
        <w:jc w:val="both"/>
        <w:rPr>
          <w:rFonts w:ascii="GHEA Grapalat" w:hAnsi="GHEA Grapalat" w:cs="Sylfaen"/>
        </w:rPr>
      </w:pPr>
      <w:r w:rsidRPr="00664FBF">
        <w:rPr>
          <w:rFonts w:ascii="GHEA Grapalat" w:hAnsi="GHEA Grapalat"/>
        </w:rPr>
        <w:t>11.2</w:t>
      </w:r>
      <w:r w:rsidR="007642C2" w:rsidRPr="00664FBF">
        <w:rPr>
          <w:rFonts w:ascii="GHEA Grapalat" w:hAnsi="GHEA Grapalat"/>
        </w:rPr>
        <w:t>.</w:t>
      </w:r>
      <w:r w:rsidR="007642C2" w:rsidRPr="00664FBF">
        <w:rPr>
          <w:rFonts w:ascii="GHEA Grapalat" w:hAnsi="GHEA Grapalat"/>
        </w:rPr>
        <w:tab/>
      </w:r>
      <w:r w:rsidRPr="00664FBF">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664FBF" w:rsidRDefault="00C54730" w:rsidP="00C54730">
      <w:pPr>
        <w:jc w:val="center"/>
        <w:rPr>
          <w:rFonts w:ascii="GHEA Grapalat" w:hAnsi="GHEA Grapalat"/>
          <w:b/>
        </w:rPr>
      </w:pPr>
    </w:p>
    <w:p w:rsidR="00096865" w:rsidRPr="00664FBF" w:rsidRDefault="008D5016" w:rsidP="00C54730">
      <w:pPr>
        <w:jc w:val="center"/>
        <w:rPr>
          <w:rFonts w:ascii="GHEA Grapalat" w:hAnsi="GHEA Grapalat"/>
          <w:b/>
        </w:rPr>
      </w:pPr>
      <w:r w:rsidRPr="00664FBF">
        <w:rPr>
          <w:rFonts w:ascii="GHEA Grapalat" w:hAnsi="GHEA Grapalat"/>
          <w:b/>
        </w:rPr>
        <w:t xml:space="preserve">12. ПРАВО УЧАСТНИКА И </w:t>
      </w:r>
      <w:r w:rsidR="008E3307" w:rsidRPr="00664FBF">
        <w:rPr>
          <w:rFonts w:ascii="GHEA Grapalat" w:hAnsi="GHEA Grapalat"/>
          <w:b/>
        </w:rPr>
        <w:t xml:space="preserve">ПОРЯДОК ОБЖАЛОВАНИЯ ИМ </w:t>
      </w:r>
      <w:r w:rsidR="00025A85" w:rsidRPr="00664FBF">
        <w:rPr>
          <w:rFonts w:ascii="GHEA Grapalat" w:hAnsi="GHEA Grapalat"/>
          <w:b/>
        </w:rPr>
        <w:br/>
      </w:r>
      <w:r w:rsidRPr="00664FBF">
        <w:rPr>
          <w:rFonts w:ascii="GHEA Grapalat" w:hAnsi="GHEA Grapalat"/>
          <w:b/>
        </w:rPr>
        <w:t>ДЕЙСТВИЙ И (ИЛИ) ПРИНЯТЫХ РЕШЕНИЙ, СВЯЗАННЫХ</w:t>
      </w:r>
      <w:r w:rsidR="00025A85" w:rsidRPr="00664FBF">
        <w:rPr>
          <w:rFonts w:ascii="Courier New" w:hAnsi="Courier New" w:cs="Courier New"/>
          <w:b/>
          <w:lang w:val="en-US"/>
        </w:rPr>
        <w:t> </w:t>
      </w:r>
      <w:r w:rsidRPr="00664FBF">
        <w:rPr>
          <w:rFonts w:ascii="GHEA Grapalat" w:hAnsi="GHEA Grapalat"/>
          <w:b/>
        </w:rPr>
        <w:t>С</w:t>
      </w:r>
      <w:r w:rsidR="00025A85" w:rsidRPr="00664FBF">
        <w:rPr>
          <w:rFonts w:ascii="Courier New" w:hAnsi="Courier New" w:cs="Courier New"/>
          <w:b/>
          <w:lang w:val="en-US"/>
        </w:rPr>
        <w:t> </w:t>
      </w:r>
      <w:r w:rsidRPr="00664FBF">
        <w:rPr>
          <w:rFonts w:ascii="GHEA Grapalat" w:hAnsi="GHEA Grapalat"/>
          <w:b/>
        </w:rPr>
        <w:t>ПРОЦЕССОМ ЗАКУПКИ</w:t>
      </w:r>
    </w:p>
    <w:p w:rsidR="00C54730" w:rsidRPr="00664FBF" w:rsidRDefault="00C54730" w:rsidP="00C54730">
      <w:pPr>
        <w:jc w:val="center"/>
        <w:rPr>
          <w:rFonts w:ascii="GHEA Grapalat" w:hAnsi="GHEA Grapalat"/>
          <w:b/>
        </w:rPr>
      </w:pPr>
    </w:p>
    <w:p w:rsidR="00996C19" w:rsidRPr="00664FBF" w:rsidRDefault="00996C19" w:rsidP="00B46D58">
      <w:pPr>
        <w:widowControl w:val="0"/>
        <w:tabs>
          <w:tab w:val="left" w:pos="1276"/>
        </w:tabs>
        <w:spacing w:after="160"/>
        <w:ind w:firstLine="567"/>
        <w:jc w:val="both"/>
        <w:rPr>
          <w:rFonts w:ascii="GHEA Grapalat" w:hAnsi="GHEA Grapalat" w:cs="Sylfaen"/>
        </w:rPr>
      </w:pPr>
      <w:r w:rsidRPr="00664FBF">
        <w:rPr>
          <w:rFonts w:ascii="GHEA Grapalat" w:hAnsi="GHEA Grapalat"/>
        </w:rPr>
        <w:t>12.1</w:t>
      </w:r>
      <w:r w:rsidR="00025A85" w:rsidRPr="00664FBF">
        <w:rPr>
          <w:rFonts w:ascii="GHEA Grapalat" w:hAnsi="GHEA Grapalat"/>
        </w:rPr>
        <w:t>.</w:t>
      </w:r>
      <w:r w:rsidR="00025A85" w:rsidRPr="00664FBF">
        <w:rPr>
          <w:rFonts w:ascii="GHEA Grapalat" w:hAnsi="GHEA Grapalat"/>
        </w:rPr>
        <w:tab/>
      </w:r>
      <w:r w:rsidRPr="00664FBF">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sidRPr="00664FBF">
        <w:rPr>
          <w:rFonts w:ascii="GHEA Grapalat" w:hAnsi="GHEA Grapalat"/>
        </w:rPr>
        <w:t>связанные с закупками жалобы.</w:t>
      </w:r>
    </w:p>
    <w:p w:rsidR="00996C19" w:rsidRPr="00664FBF" w:rsidRDefault="00996C19" w:rsidP="00B46D58">
      <w:pPr>
        <w:widowControl w:val="0"/>
        <w:tabs>
          <w:tab w:val="left" w:pos="1276"/>
        </w:tabs>
        <w:spacing w:after="160"/>
        <w:ind w:firstLine="567"/>
        <w:jc w:val="both"/>
        <w:rPr>
          <w:rFonts w:ascii="GHEA Grapalat" w:hAnsi="GHEA Grapalat" w:cs="Sylfaen"/>
        </w:rPr>
      </w:pPr>
      <w:r w:rsidRPr="00664FBF">
        <w:rPr>
          <w:rFonts w:ascii="GHEA Grapalat" w:hAnsi="GHEA Grapalat"/>
        </w:rPr>
        <w:t>12.2</w:t>
      </w:r>
      <w:r w:rsidR="00025A85" w:rsidRPr="00664FBF">
        <w:rPr>
          <w:rFonts w:ascii="GHEA Grapalat" w:hAnsi="GHEA Grapalat"/>
        </w:rPr>
        <w:t>.</w:t>
      </w:r>
      <w:r w:rsidR="00025A85" w:rsidRPr="00664FBF">
        <w:rPr>
          <w:rFonts w:ascii="GHEA Grapalat" w:hAnsi="GHEA Grapalat"/>
        </w:rPr>
        <w:tab/>
      </w:r>
      <w:r w:rsidRPr="00664FBF">
        <w:rPr>
          <w:rFonts w:ascii="GHEA Grapalat" w:hAnsi="GHEA Grapalat"/>
        </w:rPr>
        <w:t>Отношения, связанные с закупками, в том числе</w:t>
      </w:r>
      <w:r w:rsidR="00AA7117" w:rsidRPr="00664FBF">
        <w:rPr>
          <w:rFonts w:ascii="GHEA Grapalat" w:hAnsi="GHEA Grapalat"/>
        </w:rPr>
        <w:t xml:space="preserve"> </w:t>
      </w:r>
      <w:r w:rsidRPr="00664FBF">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664FBF" w:rsidRDefault="00996C19" w:rsidP="00B46D58">
      <w:pPr>
        <w:widowControl w:val="0"/>
        <w:tabs>
          <w:tab w:val="left" w:pos="1276"/>
        </w:tabs>
        <w:spacing w:after="160"/>
        <w:ind w:firstLine="567"/>
        <w:jc w:val="both"/>
        <w:rPr>
          <w:rFonts w:ascii="GHEA Grapalat" w:hAnsi="GHEA Grapalat" w:cs="Sylfaen"/>
        </w:rPr>
      </w:pPr>
      <w:r w:rsidRPr="00664FBF">
        <w:rPr>
          <w:rFonts w:ascii="GHEA Grapalat" w:hAnsi="GHEA Grapalat"/>
        </w:rPr>
        <w:t>12.3</w:t>
      </w:r>
      <w:r w:rsidR="00025A85" w:rsidRPr="00664FBF">
        <w:rPr>
          <w:rFonts w:ascii="GHEA Grapalat" w:hAnsi="GHEA Grapalat"/>
        </w:rPr>
        <w:t>.</w:t>
      </w:r>
      <w:r w:rsidR="00025A85" w:rsidRPr="00664FBF">
        <w:rPr>
          <w:rFonts w:ascii="GHEA Grapalat" w:hAnsi="GHEA Grapalat"/>
        </w:rPr>
        <w:tab/>
      </w:r>
      <w:r w:rsidRPr="00664FBF">
        <w:rPr>
          <w:rFonts w:ascii="GHEA Grapalat" w:hAnsi="GHEA Grapalat"/>
        </w:rPr>
        <w:t>Каждое лицо согласно Закону имеет право:</w:t>
      </w:r>
    </w:p>
    <w:p w:rsidR="00D51669" w:rsidRPr="00664FBF" w:rsidRDefault="00996C19" w:rsidP="00B46D58">
      <w:pPr>
        <w:widowControl w:val="0"/>
        <w:tabs>
          <w:tab w:val="left" w:pos="1134"/>
        </w:tabs>
        <w:spacing w:after="160"/>
        <w:ind w:firstLine="567"/>
        <w:jc w:val="both"/>
        <w:rPr>
          <w:rFonts w:ascii="GHEA Grapalat" w:hAnsi="GHEA Grapalat"/>
        </w:rPr>
      </w:pPr>
      <w:r w:rsidRPr="00664FBF">
        <w:rPr>
          <w:rFonts w:ascii="GHEA Grapalat" w:hAnsi="GHEA Grapalat"/>
        </w:rPr>
        <w:t>1)</w:t>
      </w:r>
      <w:r w:rsidR="00025A85" w:rsidRPr="00664FBF">
        <w:rPr>
          <w:rFonts w:ascii="GHEA Grapalat" w:hAnsi="GHEA Grapalat"/>
        </w:rPr>
        <w:tab/>
      </w:r>
      <w:r w:rsidRPr="00664FBF">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sidRPr="00664FBF">
        <w:rPr>
          <w:rFonts w:ascii="GHEA Grapalat" w:hAnsi="GHEA Grapalat"/>
        </w:rPr>
        <w:t>связанные с закупками жалобы.</w:t>
      </w:r>
      <w:r w:rsidR="00D51669" w:rsidRPr="00664FBF">
        <w:rPr>
          <w:rFonts w:ascii="Sylfaen" w:hAnsi="Sylfaen"/>
          <w:lang w:val="hy-AM"/>
        </w:rPr>
        <w:t xml:space="preserve"> </w:t>
      </w:r>
      <w:r w:rsidR="00D51669" w:rsidRPr="00664FBF">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664FBF" w:rsidRDefault="00996C19"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2)</w:t>
      </w:r>
      <w:r w:rsidR="00025A85" w:rsidRPr="00664FBF">
        <w:rPr>
          <w:rFonts w:ascii="GHEA Grapalat" w:hAnsi="GHEA Grapalat"/>
        </w:rPr>
        <w:tab/>
      </w:r>
      <w:r w:rsidRPr="00664FBF">
        <w:rPr>
          <w:rFonts w:ascii="GHEA Grapalat" w:hAnsi="GHEA Grapalat"/>
        </w:rPr>
        <w:t xml:space="preserve">на обжалование в судебном порядке действий (бездействия) и решений лица, </w:t>
      </w:r>
      <w:r w:rsidR="00B716B0" w:rsidRPr="00664FBF">
        <w:rPr>
          <w:rFonts w:ascii="GHEA Grapalat" w:hAnsi="GHEA Grapalat"/>
        </w:rPr>
        <w:t>рассматривающего связанные с закупками жалобы</w:t>
      </w:r>
      <w:r w:rsidRPr="00664FBF">
        <w:rPr>
          <w:rFonts w:ascii="GHEA Grapalat" w:hAnsi="GHEA Grapalat"/>
        </w:rPr>
        <w:t>, заказчика и Комиссии.</w:t>
      </w:r>
    </w:p>
    <w:p w:rsidR="00996C19" w:rsidRPr="00664FBF" w:rsidRDefault="00996C19" w:rsidP="00B46D58">
      <w:pPr>
        <w:widowControl w:val="0"/>
        <w:tabs>
          <w:tab w:val="left" w:pos="1276"/>
        </w:tabs>
        <w:spacing w:after="160"/>
        <w:ind w:firstLine="567"/>
        <w:jc w:val="both"/>
        <w:rPr>
          <w:rFonts w:ascii="GHEA Grapalat" w:hAnsi="GHEA Grapalat" w:cs="Sylfaen"/>
        </w:rPr>
      </w:pPr>
      <w:r w:rsidRPr="00664FBF">
        <w:rPr>
          <w:rFonts w:ascii="GHEA Grapalat" w:hAnsi="GHEA Grapalat"/>
        </w:rPr>
        <w:t>12.4</w:t>
      </w:r>
      <w:r w:rsidR="00025A85" w:rsidRPr="00664FBF">
        <w:rPr>
          <w:rFonts w:ascii="GHEA Grapalat" w:hAnsi="GHEA Grapalat"/>
        </w:rPr>
        <w:t>.</w:t>
      </w:r>
      <w:r w:rsidR="00025A85" w:rsidRPr="00664FBF">
        <w:rPr>
          <w:rFonts w:ascii="GHEA Grapalat" w:hAnsi="GHEA Grapalat"/>
        </w:rPr>
        <w:tab/>
      </w:r>
      <w:r w:rsidRPr="00664FBF">
        <w:rPr>
          <w:rFonts w:ascii="GHEA Grapalat" w:hAnsi="GHEA Grapalat"/>
        </w:rPr>
        <w:t>Если подавшее жалобу лицо обжалует:</w:t>
      </w:r>
    </w:p>
    <w:p w:rsidR="00996C19" w:rsidRPr="00664FBF" w:rsidRDefault="00996C19"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1)</w:t>
      </w:r>
      <w:r w:rsidR="001926B2" w:rsidRPr="00664FBF">
        <w:rPr>
          <w:rFonts w:ascii="GHEA Grapalat" w:hAnsi="GHEA Grapalat"/>
        </w:rPr>
        <w:tab/>
      </w:r>
      <w:r w:rsidRPr="00664FBF">
        <w:rPr>
          <w:rFonts w:ascii="GHEA Grapalat" w:hAnsi="GHEA Grapalat"/>
        </w:rPr>
        <w:t>решение о заключении договора, то жалоба подается в период ожидания, предусмотренный пунктом 8.2</w:t>
      </w:r>
      <w:r w:rsidR="004862B6" w:rsidRPr="00664FBF">
        <w:rPr>
          <w:rFonts w:ascii="GHEA Grapalat" w:hAnsi="GHEA Grapalat"/>
        </w:rPr>
        <w:t>3</w:t>
      </w:r>
      <w:r w:rsidRPr="00664FBF">
        <w:rPr>
          <w:rFonts w:ascii="GHEA Grapalat" w:hAnsi="GHEA Grapalat"/>
        </w:rPr>
        <w:t xml:space="preserve"> части 1 настоящего Приглашения;</w:t>
      </w:r>
    </w:p>
    <w:p w:rsidR="00996C19" w:rsidRPr="00664FBF" w:rsidRDefault="00996C19"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lastRenderedPageBreak/>
        <w:t>2)</w:t>
      </w:r>
      <w:r w:rsidR="001926B2" w:rsidRPr="00664FBF">
        <w:rPr>
          <w:rFonts w:ascii="GHEA Grapalat" w:hAnsi="GHEA Grapalat"/>
        </w:rPr>
        <w:tab/>
      </w:r>
      <w:r w:rsidRPr="00664FBF">
        <w:rPr>
          <w:rFonts w:ascii="GHEA Grapalat" w:hAnsi="GHEA Grapalat"/>
        </w:rPr>
        <w:t>характеристики предмета закупки или требования приглашения, то</w:t>
      </w:r>
      <w:r w:rsidR="00720542" w:rsidRPr="00664FBF">
        <w:rPr>
          <w:rFonts w:ascii="Courier New" w:hAnsi="Courier New" w:cs="Courier New"/>
          <w:lang w:val="en-US"/>
        </w:rPr>
        <w:t> </w:t>
      </w:r>
      <w:r w:rsidRPr="00664FBF">
        <w:rPr>
          <w:rFonts w:ascii="GHEA Grapalat" w:hAnsi="GHEA Grapalat"/>
        </w:rPr>
        <w:t>жалоба подается до истечения окончательного срока подачи заявок.</w:t>
      </w:r>
      <w:r w:rsidR="00AA7117" w:rsidRPr="00664FBF">
        <w:rPr>
          <w:rFonts w:ascii="GHEA Grapalat" w:hAnsi="GHEA Grapalat"/>
        </w:rPr>
        <w:t xml:space="preserve"> </w:t>
      </w:r>
    </w:p>
    <w:p w:rsidR="00996C19" w:rsidRPr="00664FBF" w:rsidRDefault="00996C19" w:rsidP="00B46D58">
      <w:pPr>
        <w:widowControl w:val="0"/>
        <w:tabs>
          <w:tab w:val="left" w:pos="1276"/>
        </w:tabs>
        <w:spacing w:after="160"/>
        <w:ind w:firstLine="567"/>
        <w:jc w:val="both"/>
        <w:rPr>
          <w:rFonts w:ascii="GHEA Grapalat" w:hAnsi="GHEA Grapalat" w:cs="Sylfaen"/>
        </w:rPr>
      </w:pPr>
      <w:r w:rsidRPr="00664FBF">
        <w:rPr>
          <w:rFonts w:ascii="GHEA Grapalat" w:hAnsi="GHEA Grapalat"/>
        </w:rPr>
        <w:t>12.5</w:t>
      </w:r>
      <w:r w:rsidR="001926B2" w:rsidRPr="00664FBF">
        <w:rPr>
          <w:rFonts w:ascii="GHEA Grapalat" w:hAnsi="GHEA Grapalat"/>
        </w:rPr>
        <w:t>.</w:t>
      </w:r>
      <w:r w:rsidR="001926B2" w:rsidRPr="00664FBF">
        <w:rPr>
          <w:rFonts w:ascii="GHEA Grapalat" w:hAnsi="GHEA Grapalat"/>
        </w:rPr>
        <w:tab/>
      </w:r>
      <w:r w:rsidRPr="00664FBF">
        <w:rPr>
          <w:rFonts w:ascii="GHEA Grapalat" w:hAnsi="GHEA Grapalat"/>
        </w:rPr>
        <w:t xml:space="preserve">Жалоба подается лицу, рассматривающему </w:t>
      </w:r>
      <w:r w:rsidR="007E4355" w:rsidRPr="00664FBF">
        <w:rPr>
          <w:rFonts w:ascii="GHEA Grapalat" w:hAnsi="GHEA Grapalat"/>
        </w:rPr>
        <w:t>связанные с закупками жалобы</w:t>
      </w:r>
      <w:r w:rsidRPr="00664FBF">
        <w:rPr>
          <w:rFonts w:ascii="GHEA Grapalat" w:hAnsi="GHEA Grapalat"/>
        </w:rPr>
        <w:t>, в письменной форме, подписанной, с включением в нее:</w:t>
      </w:r>
    </w:p>
    <w:p w:rsidR="00996C19" w:rsidRPr="00664FBF" w:rsidRDefault="00996C19"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1)</w:t>
      </w:r>
      <w:r w:rsidR="001926B2" w:rsidRPr="00664FBF">
        <w:rPr>
          <w:rFonts w:ascii="GHEA Grapalat" w:hAnsi="GHEA Grapalat"/>
        </w:rPr>
        <w:tab/>
      </w:r>
      <w:r w:rsidRPr="00664FBF">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664FBF" w:rsidRDefault="00996C19"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2)</w:t>
      </w:r>
      <w:r w:rsidR="001926B2" w:rsidRPr="00664FBF">
        <w:rPr>
          <w:rFonts w:ascii="GHEA Grapalat" w:hAnsi="GHEA Grapalat"/>
        </w:rPr>
        <w:tab/>
      </w:r>
      <w:r w:rsidRPr="00664FBF">
        <w:rPr>
          <w:rFonts w:ascii="GHEA Grapalat" w:hAnsi="GHEA Grapalat"/>
        </w:rPr>
        <w:t>наименования и адреса заказчика;</w:t>
      </w:r>
    </w:p>
    <w:p w:rsidR="00996C19" w:rsidRPr="00664FBF" w:rsidRDefault="00996C19"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3)</w:t>
      </w:r>
      <w:r w:rsidR="001926B2" w:rsidRPr="00664FBF">
        <w:rPr>
          <w:rFonts w:ascii="GHEA Grapalat" w:hAnsi="GHEA Grapalat"/>
        </w:rPr>
        <w:tab/>
      </w:r>
      <w:r w:rsidRPr="00664FBF">
        <w:rPr>
          <w:rFonts w:ascii="GHEA Grapalat" w:hAnsi="GHEA Grapalat"/>
        </w:rPr>
        <w:t>кода и предмета обжалуемой процедуры закупки;</w:t>
      </w:r>
    </w:p>
    <w:p w:rsidR="00996C19" w:rsidRPr="00664FBF" w:rsidRDefault="00996C19"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4)</w:t>
      </w:r>
      <w:r w:rsidR="001926B2" w:rsidRPr="00664FBF">
        <w:rPr>
          <w:rFonts w:ascii="GHEA Grapalat" w:hAnsi="GHEA Grapalat"/>
        </w:rPr>
        <w:tab/>
      </w:r>
      <w:r w:rsidRPr="00664FBF">
        <w:rPr>
          <w:rFonts w:ascii="GHEA Grapalat" w:hAnsi="GHEA Grapalat"/>
        </w:rPr>
        <w:t>предмета спора и требования подавшего жалобу лица;</w:t>
      </w:r>
    </w:p>
    <w:p w:rsidR="00996C19" w:rsidRPr="00664FBF" w:rsidRDefault="00996C19" w:rsidP="00B46D58">
      <w:pPr>
        <w:widowControl w:val="0"/>
        <w:tabs>
          <w:tab w:val="left" w:pos="1134"/>
        </w:tabs>
        <w:spacing w:after="160"/>
        <w:ind w:firstLine="567"/>
        <w:jc w:val="both"/>
        <w:rPr>
          <w:rFonts w:ascii="GHEA Grapalat" w:hAnsi="GHEA Grapalat"/>
        </w:rPr>
      </w:pPr>
      <w:r w:rsidRPr="00664FBF">
        <w:rPr>
          <w:rFonts w:ascii="GHEA Grapalat" w:hAnsi="GHEA Grapalat"/>
        </w:rPr>
        <w:t>5)</w:t>
      </w:r>
      <w:r w:rsidR="001926B2" w:rsidRPr="00664FBF">
        <w:rPr>
          <w:rFonts w:ascii="GHEA Grapalat" w:hAnsi="GHEA Grapalat"/>
        </w:rPr>
        <w:tab/>
      </w:r>
      <w:r w:rsidRPr="00664FBF">
        <w:rPr>
          <w:rFonts w:ascii="GHEA Grapalat" w:hAnsi="GHEA Grapalat"/>
        </w:rPr>
        <w:t>фактических и правовых оснований жалобы, доказательств по ней;</w:t>
      </w:r>
    </w:p>
    <w:p w:rsidR="00996C19" w:rsidRPr="00664FBF" w:rsidRDefault="00996C19"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6)</w:t>
      </w:r>
      <w:r w:rsidR="001926B2" w:rsidRPr="00664FBF">
        <w:rPr>
          <w:rFonts w:ascii="GHEA Grapalat" w:hAnsi="GHEA Grapalat"/>
        </w:rPr>
        <w:tab/>
      </w:r>
      <w:r w:rsidRPr="00664FBF">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664FBF" w:rsidRDefault="00996C19"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7)</w:t>
      </w:r>
      <w:r w:rsidR="001926B2" w:rsidRPr="00664FBF">
        <w:rPr>
          <w:rFonts w:ascii="GHEA Grapalat" w:hAnsi="GHEA Grapalat"/>
        </w:rPr>
        <w:tab/>
      </w:r>
      <w:r w:rsidRPr="00664FBF">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664FBF" w:rsidRDefault="00996C19" w:rsidP="00B46D58">
      <w:pPr>
        <w:widowControl w:val="0"/>
        <w:tabs>
          <w:tab w:val="left" w:pos="1134"/>
        </w:tabs>
        <w:spacing w:after="160"/>
        <w:ind w:firstLine="567"/>
        <w:jc w:val="both"/>
        <w:rPr>
          <w:rFonts w:ascii="GHEA Grapalat" w:hAnsi="GHEA Grapalat"/>
        </w:rPr>
      </w:pPr>
      <w:r w:rsidRPr="00664FBF">
        <w:rPr>
          <w:rFonts w:ascii="GHEA Grapalat" w:hAnsi="GHEA Grapalat"/>
        </w:rPr>
        <w:t>8)</w:t>
      </w:r>
      <w:r w:rsidR="001926B2" w:rsidRPr="00664FBF">
        <w:rPr>
          <w:rFonts w:ascii="GHEA Grapalat" w:hAnsi="GHEA Grapalat"/>
        </w:rPr>
        <w:tab/>
      </w:r>
      <w:r w:rsidRPr="00664FBF">
        <w:rPr>
          <w:rFonts w:ascii="GHEA Grapalat" w:hAnsi="GHEA Grapalat"/>
        </w:rPr>
        <w:t>иных необходимых сведений.</w:t>
      </w:r>
    </w:p>
    <w:p w:rsidR="00D51669" w:rsidRPr="00664FBF" w:rsidRDefault="00D51669" w:rsidP="00B46D58">
      <w:pPr>
        <w:widowControl w:val="0"/>
        <w:tabs>
          <w:tab w:val="left" w:pos="1134"/>
        </w:tabs>
        <w:spacing w:after="160"/>
        <w:ind w:firstLine="567"/>
        <w:jc w:val="both"/>
        <w:rPr>
          <w:rFonts w:ascii="GHEA Grapalat" w:hAnsi="GHEA Grapalat"/>
        </w:rPr>
      </w:pPr>
      <w:r w:rsidRPr="00664FBF">
        <w:rPr>
          <w:rFonts w:ascii="GHEA Grapalat" w:hAnsi="GHEA Grapalat"/>
        </w:rPr>
        <w:t>1</w:t>
      </w:r>
      <w:r w:rsidR="004F78B4" w:rsidRPr="00664FBF">
        <w:rPr>
          <w:rFonts w:ascii="GHEA Grapalat" w:hAnsi="GHEA Grapalat"/>
        </w:rPr>
        <w:t>2</w:t>
      </w:r>
      <w:r w:rsidRPr="00664FBF">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sidRPr="00664FBF">
          <w:rPr>
            <w:rStyle w:val="Hyperlink"/>
            <w:rFonts w:ascii="GHEA Grapalat" w:hAnsi="GHEA Grapalat"/>
          </w:rPr>
          <w:t>secretariat@minfin.am</w:t>
        </w:r>
      </w:hyperlink>
      <w:r w:rsidRPr="00664FBF">
        <w:rPr>
          <w:rFonts w:ascii="GHEA Grapalat" w:hAnsi="GHEA Grapalat"/>
        </w:rPr>
        <w:t xml:space="preserve">. </w:t>
      </w:r>
    </w:p>
    <w:p w:rsidR="00996C19" w:rsidRPr="00664FBF" w:rsidRDefault="00996C19" w:rsidP="00B46D58">
      <w:pPr>
        <w:widowControl w:val="0"/>
        <w:tabs>
          <w:tab w:val="left" w:pos="1276"/>
        </w:tabs>
        <w:spacing w:after="160"/>
        <w:ind w:firstLine="567"/>
        <w:jc w:val="both"/>
        <w:rPr>
          <w:rFonts w:ascii="GHEA Grapalat" w:hAnsi="GHEA Grapalat" w:cs="Sylfaen"/>
        </w:rPr>
      </w:pPr>
      <w:r w:rsidRPr="00664FBF">
        <w:rPr>
          <w:rFonts w:ascii="GHEA Grapalat" w:hAnsi="GHEA Grapalat"/>
        </w:rPr>
        <w:t>12.</w:t>
      </w:r>
      <w:r w:rsidR="00D51669" w:rsidRPr="00664FBF">
        <w:rPr>
          <w:rFonts w:ascii="GHEA Grapalat" w:hAnsi="GHEA Grapalat"/>
        </w:rPr>
        <w:t>7</w:t>
      </w:r>
      <w:r w:rsidR="001926B2" w:rsidRPr="00664FBF">
        <w:rPr>
          <w:rFonts w:ascii="GHEA Grapalat" w:hAnsi="GHEA Grapalat"/>
        </w:rPr>
        <w:t>.</w:t>
      </w:r>
      <w:r w:rsidR="001926B2" w:rsidRPr="00664FBF">
        <w:rPr>
          <w:rFonts w:ascii="GHEA Grapalat" w:hAnsi="GHEA Grapalat"/>
        </w:rPr>
        <w:tab/>
      </w:r>
      <w:r w:rsidRPr="00664FBF">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664FBF">
        <w:rPr>
          <w:rFonts w:ascii="Courier New" w:hAnsi="Courier New" w:cs="Courier New"/>
        </w:rPr>
        <w:t> </w:t>
      </w:r>
      <w:r w:rsidRPr="00664FBF">
        <w:rPr>
          <w:rFonts w:ascii="GHEA Grapalat" w:hAnsi="GHEA Grapalat"/>
        </w:rPr>
        <w:t>уполномоченный орган копию документа, удостоверяющего внесение платы за</w:t>
      </w:r>
      <w:r w:rsidR="00EF11FF" w:rsidRPr="00664FBF">
        <w:rPr>
          <w:rFonts w:ascii="Courier New" w:hAnsi="Courier New" w:cs="Courier New"/>
        </w:rPr>
        <w:t> </w:t>
      </w:r>
      <w:r w:rsidRPr="00664FBF">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664FBF">
        <w:rPr>
          <w:rFonts w:ascii="Courier New" w:hAnsi="Courier New" w:cs="Courier New"/>
          <w:lang w:val="en-US"/>
        </w:rPr>
        <w:t> </w:t>
      </w:r>
      <w:r w:rsidRPr="00664FBF">
        <w:rPr>
          <w:rFonts w:ascii="GHEA Grapalat" w:hAnsi="GHEA Grapalat"/>
        </w:rPr>
        <w:t>лицу посредством совершения перевода на указанный банковский счет.</w:t>
      </w:r>
    </w:p>
    <w:p w:rsidR="00996C19" w:rsidRPr="00664FBF" w:rsidRDefault="00996C19" w:rsidP="00B46D58">
      <w:pPr>
        <w:widowControl w:val="0"/>
        <w:tabs>
          <w:tab w:val="left" w:pos="1276"/>
        </w:tabs>
        <w:spacing w:after="160"/>
        <w:ind w:firstLine="567"/>
        <w:jc w:val="both"/>
        <w:rPr>
          <w:rFonts w:ascii="GHEA Grapalat" w:hAnsi="GHEA Grapalat"/>
        </w:rPr>
      </w:pPr>
      <w:r w:rsidRPr="00664FBF">
        <w:rPr>
          <w:rFonts w:ascii="GHEA Grapalat" w:hAnsi="GHEA Grapalat"/>
        </w:rPr>
        <w:t>12.7</w:t>
      </w:r>
      <w:r w:rsidR="001926B2" w:rsidRPr="00664FBF">
        <w:rPr>
          <w:rFonts w:ascii="GHEA Grapalat" w:hAnsi="GHEA Grapalat"/>
        </w:rPr>
        <w:t>.</w:t>
      </w:r>
      <w:r w:rsidR="001926B2" w:rsidRPr="00664FBF">
        <w:rPr>
          <w:rFonts w:ascii="GHEA Grapalat" w:hAnsi="GHEA Grapalat"/>
        </w:rPr>
        <w:tab/>
      </w:r>
      <w:r w:rsidR="00D51669" w:rsidRPr="00664FBF">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w:t>
      </w:r>
      <w:r w:rsidR="00D51669" w:rsidRPr="00664FBF">
        <w:rPr>
          <w:rFonts w:ascii="GHEA Grapalat" w:hAnsi="GHEA Grapalat"/>
        </w:rPr>
        <w:lastRenderedPageBreak/>
        <w:t>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664FBF">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664FBF" w:rsidRDefault="000473EF" w:rsidP="00B46D58">
      <w:pPr>
        <w:widowControl w:val="0"/>
        <w:tabs>
          <w:tab w:val="left" w:pos="1276"/>
        </w:tabs>
        <w:spacing w:after="160"/>
        <w:ind w:firstLine="567"/>
        <w:jc w:val="both"/>
        <w:rPr>
          <w:rFonts w:ascii="GHEA Grapalat" w:hAnsi="GHEA Grapalat" w:cs="Sylfaen"/>
        </w:rPr>
      </w:pPr>
      <w:r w:rsidRPr="00664FBF">
        <w:rPr>
          <w:rFonts w:ascii="GHEA Grapalat" w:hAnsi="GHEA Grapalat"/>
        </w:rPr>
        <w:t>12</w:t>
      </w:r>
      <w:r w:rsidR="00A677CD" w:rsidRPr="00664FBF">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rsidRPr="00664FBF">
        <w:t xml:space="preserve"> </w:t>
      </w:r>
      <w:r w:rsidR="00A677CD" w:rsidRPr="00664FBF">
        <w:rPr>
          <w:rFonts w:ascii="GHEA Grapalat" w:hAnsi="GHEA Grapalat"/>
        </w:rPr>
        <w:t>Жалоба считается принятым к производству по истечении срока, предусмотренного пунктом 1</w:t>
      </w:r>
      <w:r w:rsidR="00897EBC" w:rsidRPr="00664FBF">
        <w:rPr>
          <w:rFonts w:ascii="GHEA Grapalat" w:hAnsi="GHEA Grapalat"/>
        </w:rPr>
        <w:t>2</w:t>
      </w:r>
      <w:r w:rsidR="00A677CD" w:rsidRPr="00664FBF">
        <w:rPr>
          <w:rFonts w:ascii="GHEA Grapalat" w:hAnsi="GHEA Grapalat"/>
        </w:rPr>
        <w:t>.</w:t>
      </w:r>
      <w:r w:rsidR="00A677CD" w:rsidRPr="00664FBF">
        <w:rPr>
          <w:rFonts w:ascii="GHEA Grapalat" w:hAnsi="GHEA Grapalat"/>
          <w:lang w:val="hy-AM"/>
        </w:rPr>
        <w:t>8</w:t>
      </w:r>
      <w:r w:rsidR="00A677CD" w:rsidRPr="00664FBF">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664FBF" w:rsidRDefault="000473EF" w:rsidP="00B46D58">
      <w:pPr>
        <w:widowControl w:val="0"/>
        <w:tabs>
          <w:tab w:val="left" w:pos="1276"/>
        </w:tabs>
        <w:spacing w:after="160"/>
        <w:ind w:firstLine="567"/>
        <w:jc w:val="both"/>
        <w:rPr>
          <w:rFonts w:ascii="GHEA Grapalat" w:hAnsi="GHEA Grapalat" w:cs="Sylfaen"/>
        </w:rPr>
      </w:pPr>
      <w:r w:rsidRPr="00664FBF">
        <w:rPr>
          <w:rFonts w:ascii="GHEA Grapalat" w:hAnsi="GHEA Grapalat" w:cs="Sylfaen"/>
        </w:rPr>
        <w:t>12</w:t>
      </w:r>
      <w:r w:rsidR="00A677CD" w:rsidRPr="00664FBF">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664FBF">
        <w:rPr>
          <w:rFonts w:ascii="GHEA Grapalat" w:hAnsi="GHEA Grapalat" w:cs="Sylfaen"/>
        </w:rPr>
        <w:t>2</w:t>
      </w:r>
      <w:r w:rsidR="00A677CD" w:rsidRPr="00664FBF">
        <w:rPr>
          <w:rFonts w:ascii="GHEA Grapalat" w:hAnsi="GHEA Grapalat" w:cs="Sylfaen"/>
        </w:rPr>
        <w:t>.5 части 1 настоящего приглашения.</w:t>
      </w:r>
    </w:p>
    <w:p w:rsidR="00A677CD" w:rsidRPr="00664FBF" w:rsidRDefault="009619D8" w:rsidP="00B46D58">
      <w:pPr>
        <w:widowControl w:val="0"/>
        <w:tabs>
          <w:tab w:val="left" w:pos="1276"/>
        </w:tabs>
        <w:spacing w:after="160"/>
        <w:ind w:firstLine="567"/>
        <w:jc w:val="both"/>
        <w:rPr>
          <w:rFonts w:ascii="GHEA Grapalat" w:hAnsi="GHEA Grapalat" w:cs="Sylfaen"/>
        </w:rPr>
      </w:pPr>
      <w:r w:rsidRPr="00664FBF">
        <w:rPr>
          <w:rFonts w:ascii="GHEA Grapalat" w:hAnsi="GHEA Grapalat" w:cs="Sylfaen"/>
        </w:rPr>
        <w:t xml:space="preserve"> </w:t>
      </w:r>
      <w:r w:rsidR="00A677CD" w:rsidRPr="00664FBF">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664FBF" w:rsidRDefault="00996C19" w:rsidP="00B46D58">
      <w:pPr>
        <w:widowControl w:val="0"/>
        <w:tabs>
          <w:tab w:val="left" w:pos="1276"/>
        </w:tabs>
        <w:spacing w:after="160"/>
        <w:ind w:firstLine="567"/>
        <w:jc w:val="both"/>
        <w:rPr>
          <w:rFonts w:ascii="GHEA Grapalat" w:hAnsi="GHEA Grapalat" w:cs="Sylfaen"/>
        </w:rPr>
      </w:pPr>
      <w:r w:rsidRPr="00664FBF">
        <w:rPr>
          <w:rFonts w:ascii="GHEA Grapalat" w:hAnsi="GHEA Grapalat"/>
        </w:rPr>
        <w:t>12.</w:t>
      </w:r>
      <w:r w:rsidR="002C605B" w:rsidRPr="00664FBF">
        <w:rPr>
          <w:rFonts w:ascii="GHEA Grapalat" w:hAnsi="GHEA Grapalat"/>
        </w:rPr>
        <w:t>11</w:t>
      </w:r>
      <w:r w:rsidR="00D334B6" w:rsidRPr="00664FBF">
        <w:rPr>
          <w:rFonts w:ascii="GHEA Grapalat" w:hAnsi="GHEA Grapalat"/>
        </w:rPr>
        <w:t>.</w:t>
      </w:r>
      <w:r w:rsidR="00D334B6" w:rsidRPr="00664FBF">
        <w:rPr>
          <w:rFonts w:ascii="GHEA Grapalat" w:hAnsi="GHEA Grapalat"/>
        </w:rPr>
        <w:tab/>
      </w:r>
      <w:r w:rsidRPr="00664FBF">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664FBF" w:rsidRDefault="00996C19" w:rsidP="00B46D58">
      <w:pPr>
        <w:widowControl w:val="0"/>
        <w:tabs>
          <w:tab w:val="left" w:pos="1276"/>
        </w:tabs>
        <w:spacing w:after="160"/>
        <w:ind w:firstLine="567"/>
        <w:jc w:val="both"/>
        <w:rPr>
          <w:rFonts w:ascii="GHEA Grapalat" w:hAnsi="GHEA Grapalat" w:cs="Sylfaen"/>
        </w:rPr>
      </w:pPr>
      <w:r w:rsidRPr="00664FBF">
        <w:rPr>
          <w:rFonts w:ascii="GHEA Grapalat" w:hAnsi="GHEA Grapalat"/>
        </w:rPr>
        <w:t>12.</w:t>
      </w:r>
      <w:r w:rsidR="002C605B" w:rsidRPr="00664FBF">
        <w:rPr>
          <w:rFonts w:ascii="GHEA Grapalat" w:hAnsi="GHEA Grapalat"/>
        </w:rPr>
        <w:t>12</w:t>
      </w:r>
      <w:r w:rsidR="00D334B6" w:rsidRPr="00664FBF">
        <w:rPr>
          <w:rFonts w:ascii="GHEA Grapalat" w:hAnsi="GHEA Grapalat"/>
        </w:rPr>
        <w:t>.</w:t>
      </w:r>
      <w:r w:rsidR="00D334B6" w:rsidRPr="00664FBF">
        <w:rPr>
          <w:rFonts w:ascii="GHEA Grapalat" w:hAnsi="GHEA Grapalat"/>
        </w:rPr>
        <w:tab/>
      </w:r>
      <w:r w:rsidR="002C605B" w:rsidRPr="00664FBF">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664FBF">
        <w:t xml:space="preserve"> </w:t>
      </w:r>
      <w:r w:rsidR="002C605B" w:rsidRPr="00664FBF">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664FBF">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w:t>
      </w:r>
      <w:r w:rsidRPr="00664FBF">
        <w:rPr>
          <w:rFonts w:ascii="GHEA Grapalat" w:hAnsi="GHEA Grapalat"/>
        </w:rPr>
        <w:lastRenderedPageBreak/>
        <w:t>числе частично, только судом.</w:t>
      </w:r>
    </w:p>
    <w:p w:rsidR="00996C19" w:rsidRPr="00664FBF" w:rsidRDefault="00996C19" w:rsidP="00B46D58">
      <w:pPr>
        <w:widowControl w:val="0"/>
        <w:tabs>
          <w:tab w:val="left" w:pos="1276"/>
        </w:tabs>
        <w:spacing w:after="160"/>
        <w:ind w:firstLine="567"/>
        <w:jc w:val="both"/>
        <w:rPr>
          <w:rFonts w:ascii="GHEA Grapalat" w:hAnsi="GHEA Grapalat" w:cs="Sylfaen"/>
        </w:rPr>
      </w:pPr>
      <w:r w:rsidRPr="00664FBF">
        <w:rPr>
          <w:rFonts w:ascii="GHEA Grapalat" w:hAnsi="GHEA Grapalat"/>
        </w:rPr>
        <w:t>12.</w:t>
      </w:r>
      <w:r w:rsidR="0035482E" w:rsidRPr="00664FBF">
        <w:rPr>
          <w:rFonts w:ascii="GHEA Grapalat" w:hAnsi="GHEA Grapalat"/>
        </w:rPr>
        <w:t>13</w:t>
      </w:r>
      <w:r w:rsidR="00D334B6" w:rsidRPr="00664FBF">
        <w:rPr>
          <w:rFonts w:ascii="GHEA Grapalat" w:hAnsi="GHEA Grapalat"/>
        </w:rPr>
        <w:t>.</w:t>
      </w:r>
      <w:r w:rsidR="00D334B6" w:rsidRPr="00664FBF">
        <w:rPr>
          <w:rFonts w:ascii="GHEA Grapalat" w:hAnsi="GHEA Grapalat"/>
        </w:rPr>
        <w:tab/>
      </w:r>
      <w:r w:rsidRPr="00664FBF">
        <w:rPr>
          <w:rFonts w:ascii="GHEA Grapalat" w:hAnsi="GHEA Grapalat"/>
        </w:rPr>
        <w:t xml:space="preserve">Лицо, рассматривающее </w:t>
      </w:r>
      <w:r w:rsidR="0035482E" w:rsidRPr="00664FBF">
        <w:rPr>
          <w:rFonts w:ascii="GHEA Grapalat" w:hAnsi="GHEA Grapalat"/>
        </w:rPr>
        <w:t xml:space="preserve">связанные с закупками </w:t>
      </w:r>
      <w:r w:rsidRPr="00664FBF">
        <w:rPr>
          <w:rFonts w:ascii="GHEA Grapalat" w:hAnsi="GHEA Grapalat"/>
        </w:rPr>
        <w:t>жалобы:</w:t>
      </w:r>
    </w:p>
    <w:p w:rsidR="00996C19" w:rsidRPr="00664FBF" w:rsidRDefault="00996C19"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1)</w:t>
      </w:r>
      <w:r w:rsidR="00D334B6" w:rsidRPr="00664FBF">
        <w:rPr>
          <w:rFonts w:ascii="GHEA Grapalat" w:hAnsi="GHEA Grapalat"/>
        </w:rPr>
        <w:tab/>
      </w:r>
      <w:r w:rsidRPr="00664FBF">
        <w:rPr>
          <w:rFonts w:ascii="GHEA Grapalat" w:hAnsi="GHEA Grapalat"/>
        </w:rPr>
        <w:t>вправе принимать следующие решения относительно действий или бездействия заказчика и Комиссии:</w:t>
      </w:r>
    </w:p>
    <w:p w:rsidR="00996C19" w:rsidRPr="00664FBF" w:rsidRDefault="00996C19"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а.</w:t>
      </w:r>
      <w:r w:rsidR="00D334B6" w:rsidRPr="00664FBF">
        <w:rPr>
          <w:rFonts w:ascii="GHEA Grapalat" w:hAnsi="GHEA Grapalat"/>
        </w:rPr>
        <w:tab/>
      </w:r>
      <w:r w:rsidRPr="00664FBF">
        <w:rPr>
          <w:rFonts w:ascii="GHEA Grapalat" w:hAnsi="GHEA Grapalat"/>
        </w:rPr>
        <w:t>запретить выполнение определенных действий и принятие решений;</w:t>
      </w:r>
    </w:p>
    <w:p w:rsidR="00996C19" w:rsidRPr="00664FBF" w:rsidRDefault="00996C19"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б.</w:t>
      </w:r>
      <w:r w:rsidR="00D334B6" w:rsidRPr="00664FBF">
        <w:rPr>
          <w:rFonts w:ascii="GHEA Grapalat" w:hAnsi="GHEA Grapalat"/>
        </w:rPr>
        <w:tab/>
      </w:r>
      <w:r w:rsidRPr="00664FBF">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664FBF" w:rsidRDefault="00996C19"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2)</w:t>
      </w:r>
      <w:r w:rsidR="00DE1D22" w:rsidRPr="00664FBF">
        <w:rPr>
          <w:rFonts w:ascii="GHEA Grapalat" w:hAnsi="GHEA Grapalat"/>
        </w:rPr>
        <w:tab/>
      </w:r>
      <w:r w:rsidRPr="00664FBF">
        <w:rPr>
          <w:rFonts w:ascii="GHEA Grapalat" w:hAnsi="GHEA Grapalat"/>
        </w:rPr>
        <w:t>принимает решение о включении участника в список участников, не</w:t>
      </w:r>
      <w:r w:rsidR="00720542" w:rsidRPr="00664FBF">
        <w:rPr>
          <w:rFonts w:ascii="Courier New" w:hAnsi="Courier New" w:cs="Courier New"/>
          <w:lang w:val="en-US"/>
        </w:rPr>
        <w:t> </w:t>
      </w:r>
      <w:r w:rsidRPr="00664FBF">
        <w:rPr>
          <w:rFonts w:ascii="GHEA Grapalat" w:hAnsi="GHEA Grapalat"/>
        </w:rPr>
        <w:t>имеющих права на участие в процессе закупок;</w:t>
      </w:r>
    </w:p>
    <w:p w:rsidR="00996C19" w:rsidRPr="00664FBF" w:rsidRDefault="00996C19"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3)</w:t>
      </w:r>
      <w:r w:rsidR="00DE1D22" w:rsidRPr="00664FBF">
        <w:rPr>
          <w:rFonts w:ascii="GHEA Grapalat" w:hAnsi="GHEA Grapalat"/>
        </w:rPr>
        <w:tab/>
      </w:r>
      <w:r w:rsidRPr="00664FBF">
        <w:rPr>
          <w:rFonts w:ascii="GHEA Grapalat" w:hAnsi="GHEA Grapalat"/>
        </w:rPr>
        <w:t>ведет учет решений, принятых лицом, рассматривающим жалобы в</w:t>
      </w:r>
      <w:r w:rsidR="00720542" w:rsidRPr="00664FBF">
        <w:rPr>
          <w:rFonts w:ascii="Courier New" w:hAnsi="Courier New" w:cs="Courier New"/>
          <w:lang w:val="en-US"/>
        </w:rPr>
        <w:t> </w:t>
      </w:r>
      <w:r w:rsidRPr="00664FBF">
        <w:rPr>
          <w:rFonts w:ascii="GHEA Grapalat" w:hAnsi="GHEA Grapalat"/>
        </w:rPr>
        <w:t>связи с закупками, и осуществляет контроль над их исполнением.</w:t>
      </w:r>
    </w:p>
    <w:p w:rsidR="00996C19" w:rsidRPr="00664FBF" w:rsidRDefault="00996C19" w:rsidP="00B46D58">
      <w:pPr>
        <w:widowControl w:val="0"/>
        <w:tabs>
          <w:tab w:val="left" w:pos="1276"/>
        </w:tabs>
        <w:spacing w:after="160"/>
        <w:ind w:firstLine="567"/>
        <w:jc w:val="both"/>
        <w:rPr>
          <w:rFonts w:ascii="GHEA Grapalat" w:hAnsi="GHEA Grapalat" w:cs="Sylfaen"/>
        </w:rPr>
      </w:pPr>
      <w:r w:rsidRPr="00664FBF">
        <w:rPr>
          <w:rFonts w:ascii="GHEA Grapalat" w:hAnsi="GHEA Grapalat"/>
        </w:rPr>
        <w:t>12.</w:t>
      </w:r>
      <w:r w:rsidR="009639DF" w:rsidRPr="00664FBF">
        <w:rPr>
          <w:rFonts w:ascii="GHEA Grapalat" w:hAnsi="GHEA Grapalat"/>
        </w:rPr>
        <w:t>14</w:t>
      </w:r>
      <w:r w:rsidR="00DE1D22" w:rsidRPr="00664FBF">
        <w:rPr>
          <w:rFonts w:ascii="GHEA Grapalat" w:hAnsi="GHEA Grapalat"/>
        </w:rPr>
        <w:t>.</w:t>
      </w:r>
      <w:r w:rsidR="00DE1D22" w:rsidRPr="00664FBF">
        <w:rPr>
          <w:rFonts w:ascii="GHEA Grapalat" w:hAnsi="GHEA Grapalat"/>
        </w:rPr>
        <w:tab/>
      </w:r>
      <w:r w:rsidRPr="00664FBF">
        <w:rPr>
          <w:rFonts w:ascii="GHEA Grapalat" w:hAnsi="GHEA Grapalat"/>
        </w:rPr>
        <w:t xml:space="preserve">В случае удовлетворения жалобы лицом, рассматривающим </w:t>
      </w:r>
      <w:r w:rsidR="00A32D42" w:rsidRPr="00664FBF">
        <w:rPr>
          <w:rFonts w:ascii="GHEA Grapalat" w:hAnsi="GHEA Grapalat"/>
        </w:rPr>
        <w:t>связанные с закупками жалобы</w:t>
      </w:r>
      <w:r w:rsidRPr="00664FBF">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664FBF" w:rsidRDefault="00996C19" w:rsidP="00B46D58">
      <w:pPr>
        <w:widowControl w:val="0"/>
        <w:tabs>
          <w:tab w:val="left" w:pos="1276"/>
        </w:tabs>
        <w:spacing w:after="160"/>
        <w:ind w:firstLine="567"/>
        <w:jc w:val="both"/>
        <w:rPr>
          <w:rFonts w:ascii="GHEA Grapalat" w:hAnsi="GHEA Grapalat"/>
        </w:rPr>
      </w:pPr>
      <w:r w:rsidRPr="00664FBF">
        <w:rPr>
          <w:rFonts w:ascii="GHEA Grapalat" w:hAnsi="GHEA Grapalat"/>
        </w:rPr>
        <w:t>12.</w:t>
      </w:r>
      <w:r w:rsidR="009639DF" w:rsidRPr="00664FBF">
        <w:rPr>
          <w:rFonts w:ascii="GHEA Grapalat" w:hAnsi="GHEA Grapalat"/>
        </w:rPr>
        <w:t>15</w:t>
      </w:r>
      <w:r w:rsidR="00DE1D22" w:rsidRPr="00664FBF">
        <w:rPr>
          <w:rFonts w:ascii="GHEA Grapalat" w:hAnsi="GHEA Grapalat"/>
        </w:rPr>
        <w:t>.</w:t>
      </w:r>
      <w:r w:rsidR="00DE1D22" w:rsidRPr="00664FBF">
        <w:rPr>
          <w:rFonts w:ascii="GHEA Grapalat" w:hAnsi="GHEA Grapalat"/>
        </w:rPr>
        <w:tab/>
      </w:r>
      <w:r w:rsidRPr="00664FBF">
        <w:rPr>
          <w:rFonts w:ascii="GHEA Grapalat" w:hAnsi="GHEA Grapalat"/>
        </w:rPr>
        <w:t>Рассмотрение жалобы является открытым для общественности</w:t>
      </w:r>
      <w:r w:rsidR="009639DF" w:rsidRPr="00664FBF">
        <w:rPr>
          <w:rFonts w:ascii="GHEA Grapalat" w:hAnsi="GHEA Grapalat"/>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664FBF">
        <w:t xml:space="preserve"> </w:t>
      </w:r>
      <w:r w:rsidR="009639DF" w:rsidRPr="00664FBF">
        <w:rPr>
          <w:rFonts w:ascii="GHEA Grapalat" w:hAnsi="GHEA Grapalat"/>
        </w:rPr>
        <w:t>В случае невозможности записи заседания стенографируются</w:t>
      </w:r>
      <w:r w:rsidR="009639DF" w:rsidRPr="00664FBF">
        <w:rPr>
          <w:rFonts w:ascii="GHEA Grapalat" w:hAnsi="GHEA Grapalat"/>
          <w:lang w:val="hy-AM"/>
        </w:rPr>
        <w:t>.</w:t>
      </w:r>
      <w:r w:rsidR="009639DF" w:rsidRPr="00664FBF">
        <w:rPr>
          <w:rFonts w:ascii="GHEA Grapalat" w:hAnsi="GHEA Grapalat"/>
        </w:rPr>
        <w:t xml:space="preserve"> Заседания онлайн транслируются также в интернете.</w:t>
      </w:r>
      <w:r w:rsidR="009639DF" w:rsidRPr="00664FBF" w:rsidDel="009639DF">
        <w:rPr>
          <w:rFonts w:ascii="GHEA Grapalat" w:hAnsi="GHEA Grapalat"/>
        </w:rPr>
        <w:t xml:space="preserve"> </w:t>
      </w:r>
    </w:p>
    <w:p w:rsidR="00996C19" w:rsidRPr="00664FBF" w:rsidRDefault="00996C19" w:rsidP="00B46D58">
      <w:pPr>
        <w:widowControl w:val="0"/>
        <w:tabs>
          <w:tab w:val="left" w:pos="1276"/>
        </w:tabs>
        <w:spacing w:after="160"/>
        <w:ind w:firstLine="567"/>
        <w:jc w:val="both"/>
        <w:rPr>
          <w:rFonts w:ascii="GHEA Grapalat" w:hAnsi="GHEA Grapalat" w:cs="Sylfaen"/>
        </w:rPr>
      </w:pPr>
      <w:r w:rsidRPr="00664FBF">
        <w:rPr>
          <w:rFonts w:ascii="GHEA Grapalat" w:hAnsi="GHEA Grapalat"/>
        </w:rPr>
        <w:t>12.</w:t>
      </w:r>
      <w:r w:rsidR="009639DF" w:rsidRPr="00664FBF">
        <w:rPr>
          <w:rFonts w:ascii="GHEA Grapalat" w:hAnsi="GHEA Grapalat"/>
        </w:rPr>
        <w:t>16</w:t>
      </w:r>
      <w:r w:rsidR="00DE1D22" w:rsidRPr="00664FBF">
        <w:rPr>
          <w:rFonts w:ascii="GHEA Grapalat" w:hAnsi="GHEA Grapalat"/>
        </w:rPr>
        <w:t>.</w:t>
      </w:r>
      <w:r w:rsidR="00DE1D22" w:rsidRPr="00664FBF">
        <w:rPr>
          <w:rFonts w:ascii="GHEA Grapalat" w:hAnsi="GHEA Grapalat"/>
        </w:rPr>
        <w:tab/>
      </w:r>
      <w:r w:rsidRPr="00664FBF">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664FBF">
        <w:rPr>
          <w:rFonts w:ascii="GHEA Grapalat" w:hAnsi="GHEA Grapalat"/>
        </w:rPr>
        <w:t>связанные с закупками жалобы</w:t>
      </w:r>
      <w:r w:rsidRPr="00664FBF">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664FBF" w:rsidRDefault="00996C19" w:rsidP="00B46D58">
      <w:pPr>
        <w:widowControl w:val="0"/>
        <w:tabs>
          <w:tab w:val="left" w:pos="1276"/>
        </w:tabs>
        <w:spacing w:after="160"/>
        <w:ind w:firstLine="567"/>
        <w:jc w:val="both"/>
        <w:rPr>
          <w:rFonts w:ascii="GHEA Grapalat" w:hAnsi="GHEA Grapalat" w:cs="Sylfaen"/>
        </w:rPr>
      </w:pPr>
      <w:r w:rsidRPr="00664FBF">
        <w:rPr>
          <w:rFonts w:ascii="GHEA Grapalat" w:hAnsi="GHEA Grapalat"/>
        </w:rPr>
        <w:t>12.</w:t>
      </w:r>
      <w:r w:rsidR="009639DF" w:rsidRPr="00664FBF">
        <w:rPr>
          <w:rFonts w:ascii="GHEA Grapalat" w:hAnsi="GHEA Grapalat"/>
        </w:rPr>
        <w:t>17</w:t>
      </w:r>
      <w:r w:rsidR="00DE1D22" w:rsidRPr="00664FBF">
        <w:rPr>
          <w:rFonts w:ascii="GHEA Grapalat" w:hAnsi="GHEA Grapalat"/>
        </w:rPr>
        <w:t>.</w:t>
      </w:r>
      <w:r w:rsidR="00DE1D22" w:rsidRPr="00664FBF">
        <w:rPr>
          <w:rFonts w:ascii="GHEA Grapalat" w:hAnsi="GHEA Grapalat"/>
        </w:rPr>
        <w:tab/>
      </w:r>
      <w:r w:rsidRPr="00664FBF">
        <w:rPr>
          <w:rFonts w:ascii="GHEA Grapalat" w:hAnsi="GHEA Grapalat"/>
        </w:rPr>
        <w:t xml:space="preserve">Лицо, рассматривающее </w:t>
      </w:r>
      <w:r w:rsidR="00723E02" w:rsidRPr="00664FBF">
        <w:rPr>
          <w:rFonts w:ascii="GHEA Grapalat" w:hAnsi="GHEA Grapalat"/>
        </w:rPr>
        <w:t xml:space="preserve">связанные </w:t>
      </w:r>
      <w:r w:rsidRPr="00664FBF">
        <w:rPr>
          <w:rFonts w:ascii="GHEA Grapalat" w:hAnsi="GHEA Grapalat"/>
        </w:rPr>
        <w:t>с закупками</w:t>
      </w:r>
      <w:r w:rsidR="00723E02" w:rsidRPr="00664FBF">
        <w:rPr>
          <w:rFonts w:ascii="GHEA Grapalat" w:hAnsi="GHEA Grapalat"/>
        </w:rPr>
        <w:t xml:space="preserve"> жалобы</w:t>
      </w:r>
      <w:r w:rsidRPr="00664FBF">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664FBF" w:rsidRDefault="00996C19" w:rsidP="00B46D58">
      <w:pPr>
        <w:widowControl w:val="0"/>
        <w:tabs>
          <w:tab w:val="left" w:pos="1276"/>
        </w:tabs>
        <w:spacing w:after="160"/>
        <w:ind w:firstLine="567"/>
        <w:jc w:val="both"/>
        <w:rPr>
          <w:rFonts w:ascii="GHEA Grapalat" w:hAnsi="GHEA Grapalat" w:cs="Sylfaen"/>
        </w:rPr>
      </w:pPr>
      <w:r w:rsidRPr="00664FBF">
        <w:rPr>
          <w:rFonts w:ascii="GHEA Grapalat" w:hAnsi="GHEA Grapalat"/>
        </w:rPr>
        <w:t>12.</w:t>
      </w:r>
      <w:r w:rsidR="005D27D0" w:rsidRPr="00664FBF">
        <w:rPr>
          <w:rFonts w:ascii="GHEA Grapalat" w:hAnsi="GHEA Grapalat"/>
        </w:rPr>
        <w:t>18</w:t>
      </w:r>
      <w:r w:rsidR="00DE1D22" w:rsidRPr="00664FBF">
        <w:rPr>
          <w:rFonts w:ascii="GHEA Grapalat" w:hAnsi="GHEA Grapalat"/>
        </w:rPr>
        <w:t>.</w:t>
      </w:r>
      <w:r w:rsidR="00DE1D22" w:rsidRPr="00664FBF">
        <w:rPr>
          <w:rFonts w:ascii="GHEA Grapalat" w:hAnsi="GHEA Grapalat"/>
        </w:rPr>
        <w:tab/>
      </w:r>
      <w:r w:rsidRPr="00664FBF">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664FBF">
        <w:rPr>
          <w:rFonts w:ascii="GHEA Grapalat" w:hAnsi="GHEA Grapalat"/>
        </w:rPr>
        <w:t>рассматривающего связанные с закупками жалобы</w:t>
      </w:r>
      <w:r w:rsidRPr="00664FBF">
        <w:rPr>
          <w:rFonts w:ascii="GHEA Grapalat" w:hAnsi="GHEA Grapalat"/>
        </w:rPr>
        <w:t>, вправе требовать в судебном порядке возмещения убытков.</w:t>
      </w:r>
    </w:p>
    <w:p w:rsidR="00996C19" w:rsidRPr="00664FBF" w:rsidRDefault="00996C19" w:rsidP="00B46D58">
      <w:pPr>
        <w:widowControl w:val="0"/>
        <w:tabs>
          <w:tab w:val="left" w:pos="1276"/>
        </w:tabs>
        <w:spacing w:after="160"/>
        <w:ind w:firstLine="567"/>
        <w:jc w:val="both"/>
        <w:rPr>
          <w:rFonts w:ascii="GHEA Grapalat" w:hAnsi="GHEA Grapalat"/>
        </w:rPr>
      </w:pPr>
      <w:r w:rsidRPr="00664FBF">
        <w:rPr>
          <w:rFonts w:ascii="GHEA Grapalat" w:hAnsi="GHEA Grapalat"/>
        </w:rPr>
        <w:t>12.</w:t>
      </w:r>
      <w:r w:rsidR="005D27D0" w:rsidRPr="00664FBF">
        <w:rPr>
          <w:rFonts w:ascii="GHEA Grapalat" w:hAnsi="GHEA Grapalat"/>
        </w:rPr>
        <w:t>19</w:t>
      </w:r>
      <w:r w:rsidR="00DE1D22" w:rsidRPr="00664FBF">
        <w:rPr>
          <w:rFonts w:ascii="GHEA Grapalat" w:hAnsi="GHEA Grapalat"/>
        </w:rPr>
        <w:t>.</w:t>
      </w:r>
      <w:r w:rsidR="00DE1D22" w:rsidRPr="00664FBF">
        <w:rPr>
          <w:rFonts w:ascii="GHEA Grapalat" w:hAnsi="GHEA Grapalat"/>
        </w:rPr>
        <w:tab/>
      </w:r>
      <w:r w:rsidRPr="00664FBF">
        <w:rPr>
          <w:rFonts w:ascii="GHEA Grapalat" w:hAnsi="GHEA Grapalat"/>
        </w:rPr>
        <w:t xml:space="preserve">Представленная лицу, рассматривающему </w:t>
      </w:r>
      <w:r w:rsidR="00CA485E" w:rsidRPr="00664FBF">
        <w:rPr>
          <w:rFonts w:ascii="GHEA Grapalat" w:hAnsi="GHEA Grapalat"/>
        </w:rPr>
        <w:t xml:space="preserve">связанные с закупками </w:t>
      </w:r>
      <w:r w:rsidR="00CA485E" w:rsidRPr="00664FBF">
        <w:rPr>
          <w:rFonts w:ascii="GHEA Grapalat" w:hAnsi="GHEA Grapalat"/>
        </w:rPr>
        <w:lastRenderedPageBreak/>
        <w:t>жалобы</w:t>
      </w:r>
      <w:r w:rsidRPr="00664FBF">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664FBF">
        <w:rPr>
          <w:rFonts w:ascii="GHEA Grapalat" w:hAnsi="GHEA Grapalat"/>
        </w:rPr>
        <w:t>зультатам рассмотрения жалобы.</w:t>
      </w:r>
    </w:p>
    <w:p w:rsidR="00AE679C" w:rsidRPr="00664FBF" w:rsidRDefault="002004DB" w:rsidP="00B46D58">
      <w:pPr>
        <w:widowControl w:val="0"/>
        <w:spacing w:after="160"/>
        <w:ind w:firstLine="567"/>
        <w:jc w:val="both"/>
        <w:rPr>
          <w:rFonts w:ascii="GHEA Grapalat" w:hAnsi="GHEA Grapalat" w:cs="Sylfaen"/>
          <w:b/>
        </w:rPr>
      </w:pPr>
      <w:r w:rsidRPr="00664FBF">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664FBF">
        <w:rPr>
          <w:rFonts w:ascii="GHEA Grapalat" w:hAnsi="GHEA Grapalat"/>
        </w:rPr>
        <w:t>З</w:t>
      </w:r>
      <w:r w:rsidRPr="00664FBF">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664FBF">
        <w:rPr>
          <w:rFonts w:ascii="GHEA Grapalat" w:hAnsi="GHEA Grapalat"/>
        </w:rPr>
        <w:t>ых</w:t>
      </w:r>
      <w:r w:rsidRPr="00664FBF">
        <w:rPr>
          <w:rFonts w:ascii="GHEA Grapalat" w:hAnsi="GHEA Grapalat"/>
        </w:rPr>
        <w:t xml:space="preserve"> </w:t>
      </w:r>
      <w:r w:rsidR="006F2702" w:rsidRPr="00664FBF">
        <w:rPr>
          <w:rFonts w:ascii="GHEA Grapalat" w:hAnsi="GHEA Grapalat"/>
        </w:rPr>
        <w:t xml:space="preserve">интересов </w:t>
      </w:r>
      <w:r w:rsidRPr="00664FBF">
        <w:rPr>
          <w:rFonts w:ascii="GHEA Grapalat" w:hAnsi="GHEA Grapalat"/>
        </w:rPr>
        <w:t xml:space="preserve">или </w:t>
      </w:r>
      <w:r w:rsidR="006F2702" w:rsidRPr="00664FBF">
        <w:rPr>
          <w:rFonts w:ascii="GHEA Grapalat" w:hAnsi="GHEA Grapalat"/>
        </w:rPr>
        <w:t xml:space="preserve">интересов </w:t>
      </w:r>
      <w:r w:rsidRPr="00664FBF">
        <w:rPr>
          <w:rFonts w:ascii="GHEA Grapalat" w:hAnsi="GHEA Grapalat"/>
        </w:rPr>
        <w:t>обороны и национальной безопасности, необходимо продолжить процесс закупки.</w:t>
      </w:r>
      <w:r w:rsidR="00996C19" w:rsidRPr="00664FBF">
        <w:rPr>
          <w:rFonts w:ascii="GHEA Grapalat" w:hAnsi="GHEA Grapalat"/>
        </w:rPr>
        <w:t xml:space="preserve">Лицо, рассматривающее </w:t>
      </w:r>
      <w:r w:rsidR="00A31442" w:rsidRPr="00664FBF">
        <w:rPr>
          <w:rFonts w:ascii="GHEA Grapalat" w:hAnsi="GHEA Grapalat"/>
        </w:rPr>
        <w:t xml:space="preserve">связанные с закупками </w:t>
      </w:r>
      <w:r w:rsidR="00996C19" w:rsidRPr="00664FBF">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664FBF" w:rsidRDefault="00AE679C" w:rsidP="00B46D58">
      <w:pPr>
        <w:widowControl w:val="0"/>
        <w:spacing w:after="160"/>
        <w:jc w:val="center"/>
        <w:rPr>
          <w:rFonts w:ascii="GHEA Grapalat" w:hAnsi="GHEA Grapalat" w:cs="Sylfaen"/>
          <w:b/>
        </w:rPr>
      </w:pPr>
    </w:p>
    <w:p w:rsidR="004373E3" w:rsidRPr="00664FBF" w:rsidRDefault="004373E3" w:rsidP="00B46D58">
      <w:pPr>
        <w:rPr>
          <w:rFonts w:ascii="GHEA Grapalat" w:hAnsi="GHEA Grapalat"/>
          <w:b/>
        </w:rPr>
      </w:pPr>
      <w:r w:rsidRPr="00664FBF">
        <w:rPr>
          <w:rFonts w:ascii="GHEA Grapalat" w:hAnsi="GHEA Grapalat"/>
          <w:b/>
        </w:rPr>
        <w:br w:type="page"/>
      </w:r>
    </w:p>
    <w:p w:rsidR="00096865" w:rsidRPr="00664FBF" w:rsidRDefault="00096865" w:rsidP="00B46D58">
      <w:pPr>
        <w:widowControl w:val="0"/>
        <w:spacing w:after="160"/>
        <w:jc w:val="center"/>
        <w:rPr>
          <w:rFonts w:ascii="GHEA Grapalat" w:hAnsi="GHEA Grapalat"/>
          <w:b/>
        </w:rPr>
      </w:pPr>
      <w:r w:rsidRPr="00664FBF">
        <w:rPr>
          <w:rFonts w:ascii="GHEA Grapalat" w:hAnsi="GHEA Grapalat"/>
          <w:b/>
        </w:rPr>
        <w:lastRenderedPageBreak/>
        <w:t>ЧАСТЬ II</w:t>
      </w:r>
    </w:p>
    <w:p w:rsidR="008842CE" w:rsidRPr="00664FBF" w:rsidRDefault="008842CE" w:rsidP="00B46D58">
      <w:pPr>
        <w:widowControl w:val="0"/>
        <w:spacing w:after="160"/>
        <w:jc w:val="center"/>
        <w:rPr>
          <w:rFonts w:ascii="GHEA Grapalat" w:hAnsi="GHEA Grapalat"/>
          <w:b/>
        </w:rPr>
      </w:pPr>
    </w:p>
    <w:p w:rsidR="00096865" w:rsidRPr="00664FBF" w:rsidRDefault="00096865" w:rsidP="00B46D58">
      <w:pPr>
        <w:pStyle w:val="BodyText"/>
        <w:widowControl w:val="0"/>
        <w:spacing w:after="160"/>
        <w:jc w:val="center"/>
        <w:rPr>
          <w:rFonts w:ascii="GHEA Grapalat" w:hAnsi="GHEA Grapalat"/>
          <w:b/>
        </w:rPr>
      </w:pPr>
      <w:r w:rsidRPr="00664FBF">
        <w:rPr>
          <w:rFonts w:ascii="GHEA Grapalat" w:hAnsi="GHEA Grapalat"/>
          <w:b/>
        </w:rPr>
        <w:t>ИНСТРУКЦИЯ</w:t>
      </w:r>
      <w:r w:rsidR="00191D27" w:rsidRPr="00664FBF">
        <w:rPr>
          <w:rFonts w:ascii="GHEA Grapalat" w:hAnsi="GHEA Grapalat"/>
          <w:b/>
        </w:rPr>
        <w:t xml:space="preserve"> </w:t>
      </w:r>
      <w:r w:rsidRPr="00664FBF">
        <w:rPr>
          <w:rFonts w:ascii="GHEA Grapalat" w:hAnsi="GHEA Grapalat"/>
          <w:b/>
        </w:rPr>
        <w:t xml:space="preserve">ПО СОСТАВЛЕНИЮ </w:t>
      </w:r>
      <w:r w:rsidR="00191D27" w:rsidRPr="00664FBF">
        <w:rPr>
          <w:rFonts w:ascii="GHEA Grapalat" w:hAnsi="GHEA Grapalat"/>
          <w:b/>
        </w:rPr>
        <w:br/>
      </w:r>
      <w:r w:rsidRPr="00664FBF">
        <w:rPr>
          <w:rFonts w:ascii="GHEA Grapalat" w:hAnsi="GHEA Grapalat"/>
          <w:b/>
        </w:rPr>
        <w:t xml:space="preserve">ЗАЯВКИ </w:t>
      </w:r>
      <w:r w:rsidR="00F13ACE" w:rsidRPr="00664FBF">
        <w:rPr>
          <w:rFonts w:ascii="GHEA Grapalat" w:hAnsi="GHEA Grapalat"/>
          <w:b/>
        </w:rPr>
        <w:t>НА ЗАКУПКУ У ОДНОГО ЛИЦА, ОБУСЛОВЛЕННАЯ БЕЗОТЛАГАТЕЛЬНОСТЬЮ</w:t>
      </w:r>
    </w:p>
    <w:p w:rsidR="00096865" w:rsidRPr="00664FBF" w:rsidRDefault="00096865" w:rsidP="00B46D58">
      <w:pPr>
        <w:widowControl w:val="0"/>
        <w:spacing w:after="160"/>
        <w:jc w:val="center"/>
        <w:rPr>
          <w:rFonts w:ascii="GHEA Grapalat" w:hAnsi="GHEA Grapalat"/>
        </w:rPr>
      </w:pPr>
    </w:p>
    <w:p w:rsidR="00096865" w:rsidRPr="00664FBF" w:rsidRDefault="008D5016" w:rsidP="00B46D58">
      <w:pPr>
        <w:widowControl w:val="0"/>
        <w:spacing w:after="160"/>
        <w:jc w:val="center"/>
        <w:rPr>
          <w:rFonts w:ascii="GHEA Grapalat" w:hAnsi="GHEA Grapalat"/>
          <w:b/>
        </w:rPr>
      </w:pPr>
      <w:r w:rsidRPr="00664FBF">
        <w:rPr>
          <w:rFonts w:ascii="GHEA Grapalat" w:hAnsi="GHEA Grapalat"/>
          <w:b/>
        </w:rPr>
        <w:t>1. ОБЩИЕ ПОЛОЖЕНИЯ</w:t>
      </w:r>
    </w:p>
    <w:p w:rsidR="00096865" w:rsidRPr="00664FBF" w:rsidRDefault="00096865"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1.1</w:t>
      </w:r>
      <w:r w:rsidR="003802B8" w:rsidRPr="00664FBF">
        <w:rPr>
          <w:rFonts w:ascii="GHEA Grapalat" w:hAnsi="GHEA Grapalat"/>
        </w:rPr>
        <w:t>.</w:t>
      </w:r>
      <w:r w:rsidR="003802B8" w:rsidRPr="00664FBF">
        <w:rPr>
          <w:rFonts w:ascii="GHEA Grapalat" w:hAnsi="GHEA Grapalat"/>
        </w:rPr>
        <w:tab/>
      </w:r>
      <w:r w:rsidRPr="00664FBF">
        <w:rPr>
          <w:rFonts w:ascii="GHEA Grapalat" w:hAnsi="GHEA Grapalat"/>
        </w:rPr>
        <w:t>Целью настоящей Инструкции является содействие участникам при подготовке заявки.</w:t>
      </w:r>
    </w:p>
    <w:p w:rsidR="00096865" w:rsidRPr="00664FBF" w:rsidRDefault="00096865"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1.2</w:t>
      </w:r>
      <w:r w:rsidR="003802B8" w:rsidRPr="00664FBF">
        <w:rPr>
          <w:rFonts w:ascii="GHEA Grapalat" w:hAnsi="GHEA Grapalat"/>
        </w:rPr>
        <w:t>.</w:t>
      </w:r>
      <w:r w:rsidR="003802B8" w:rsidRPr="00664FBF">
        <w:rPr>
          <w:rFonts w:ascii="GHEA Grapalat" w:hAnsi="GHEA Grapalat"/>
        </w:rPr>
        <w:tab/>
      </w:r>
      <w:r w:rsidRPr="00664FBF">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664FBF" w:rsidRDefault="00096865" w:rsidP="00B46D58">
      <w:pPr>
        <w:widowControl w:val="0"/>
        <w:tabs>
          <w:tab w:val="left" w:pos="1134"/>
        </w:tabs>
        <w:spacing w:after="160"/>
        <w:ind w:firstLine="567"/>
        <w:jc w:val="both"/>
        <w:rPr>
          <w:rFonts w:ascii="GHEA Grapalat" w:hAnsi="GHEA Grapalat"/>
        </w:rPr>
      </w:pPr>
      <w:r w:rsidRPr="00664FBF">
        <w:rPr>
          <w:rFonts w:ascii="GHEA Grapalat" w:hAnsi="GHEA Grapalat"/>
        </w:rPr>
        <w:t>1.3</w:t>
      </w:r>
      <w:r w:rsidR="003802B8" w:rsidRPr="00664FBF">
        <w:rPr>
          <w:rFonts w:ascii="GHEA Grapalat" w:hAnsi="GHEA Grapalat"/>
        </w:rPr>
        <w:t>.</w:t>
      </w:r>
      <w:r w:rsidR="003802B8" w:rsidRPr="00664FBF">
        <w:rPr>
          <w:rFonts w:ascii="GHEA Grapalat" w:hAnsi="GHEA Grapalat"/>
        </w:rPr>
        <w:tab/>
      </w:r>
      <w:r w:rsidRPr="00664FBF">
        <w:rPr>
          <w:rFonts w:ascii="GHEA Grapalat" w:hAnsi="GHEA Grapalat"/>
        </w:rPr>
        <w:t>Кроме армянского языка, заявки могут быть поданы также н</w:t>
      </w:r>
      <w:r w:rsidR="00191D27" w:rsidRPr="00664FBF">
        <w:rPr>
          <w:rFonts w:ascii="GHEA Grapalat" w:hAnsi="GHEA Grapalat"/>
        </w:rPr>
        <w:t>а английском или русском языке.</w:t>
      </w:r>
    </w:p>
    <w:p w:rsidR="008F15B9" w:rsidRPr="00664FBF" w:rsidRDefault="008F15B9" w:rsidP="00B46D58">
      <w:pPr>
        <w:widowControl w:val="0"/>
        <w:spacing w:after="160"/>
        <w:jc w:val="center"/>
        <w:rPr>
          <w:rFonts w:ascii="GHEA Grapalat" w:hAnsi="GHEA Grapalat"/>
          <w:b/>
        </w:rPr>
      </w:pPr>
    </w:p>
    <w:p w:rsidR="008F15B9" w:rsidRPr="00664FBF" w:rsidRDefault="008F15B9" w:rsidP="00B46D58">
      <w:pPr>
        <w:widowControl w:val="0"/>
        <w:spacing w:after="160"/>
        <w:jc w:val="center"/>
        <w:rPr>
          <w:rFonts w:ascii="GHEA Grapalat" w:hAnsi="GHEA Grapalat"/>
          <w:b/>
        </w:rPr>
      </w:pPr>
    </w:p>
    <w:p w:rsidR="00096865" w:rsidRPr="00664FBF" w:rsidRDefault="008D5016" w:rsidP="00B46D58">
      <w:pPr>
        <w:widowControl w:val="0"/>
        <w:spacing w:after="160"/>
        <w:jc w:val="center"/>
        <w:rPr>
          <w:rFonts w:ascii="GHEA Grapalat" w:hAnsi="GHEA Grapalat"/>
          <w:b/>
        </w:rPr>
      </w:pPr>
      <w:r w:rsidRPr="00664FBF">
        <w:rPr>
          <w:rFonts w:ascii="GHEA Grapalat" w:hAnsi="GHEA Grapalat"/>
          <w:b/>
        </w:rPr>
        <w:t>2. ЗАЯВКА НА ПРОЦЕДУРУ</w:t>
      </w:r>
    </w:p>
    <w:p w:rsidR="008F15B9" w:rsidRPr="00664FBF" w:rsidRDefault="00EA1314" w:rsidP="008F15B9">
      <w:pPr>
        <w:widowControl w:val="0"/>
        <w:spacing w:after="160"/>
        <w:ind w:firstLine="567"/>
        <w:jc w:val="both"/>
        <w:rPr>
          <w:rFonts w:ascii="GHEA Grapalat" w:hAnsi="GHEA Grapalat"/>
        </w:rPr>
      </w:pPr>
      <w:r w:rsidRPr="00664FBF">
        <w:rPr>
          <w:rFonts w:ascii="GHEA Grapalat" w:hAnsi="GHEA Grapalat"/>
        </w:rPr>
        <w:t xml:space="preserve">2. </w:t>
      </w:r>
      <w:r w:rsidR="008F15B9" w:rsidRPr="00664FBF">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664FBF">
        <w:rPr>
          <w:rFonts w:ascii="GHEA Grapalat" w:hAnsi="GHEA Grapalat"/>
        </w:rPr>
        <w:t>:</w:t>
      </w:r>
    </w:p>
    <w:p w:rsidR="00096865" w:rsidRPr="00664FBF" w:rsidRDefault="002D5CF0" w:rsidP="00B46D58">
      <w:pPr>
        <w:widowControl w:val="0"/>
        <w:tabs>
          <w:tab w:val="left" w:pos="1134"/>
        </w:tabs>
        <w:spacing w:after="160"/>
        <w:ind w:firstLine="567"/>
        <w:jc w:val="both"/>
        <w:rPr>
          <w:rFonts w:ascii="GHEA Grapalat" w:hAnsi="GHEA Grapalat"/>
        </w:rPr>
      </w:pPr>
      <w:r w:rsidRPr="00664FBF">
        <w:rPr>
          <w:rFonts w:ascii="GHEA Grapalat" w:hAnsi="GHEA Grapalat"/>
        </w:rPr>
        <w:t>2.1</w:t>
      </w:r>
      <w:r w:rsidR="005114D0" w:rsidRPr="00664FBF">
        <w:rPr>
          <w:rFonts w:ascii="GHEA Grapalat" w:hAnsi="GHEA Grapalat"/>
        </w:rPr>
        <w:t>.</w:t>
      </w:r>
      <w:r w:rsidR="009873F3" w:rsidRPr="00664FBF">
        <w:rPr>
          <w:rFonts w:ascii="GHEA Grapalat" w:hAnsi="GHEA Grapalat"/>
        </w:rPr>
        <w:tab/>
      </w:r>
      <w:r w:rsidRPr="00664FBF">
        <w:rPr>
          <w:rFonts w:ascii="GHEA Grapalat" w:hAnsi="GHEA Grapalat"/>
        </w:rPr>
        <w:t>заявление</w:t>
      </w:r>
      <w:r w:rsidR="00EB3C28" w:rsidRPr="00664FBF">
        <w:rPr>
          <w:rFonts w:ascii="GHEA Grapalat" w:hAnsi="GHEA Grapalat"/>
        </w:rPr>
        <w:t>--объявлени</w:t>
      </w:r>
      <w:r w:rsidR="00EB3C28" w:rsidRPr="00664FBF">
        <w:rPr>
          <w:rFonts w:ascii="GHEA Grapalat" w:hAnsi="GHEA Grapalat"/>
          <w:lang w:val="en-US"/>
        </w:rPr>
        <w:t>e</w:t>
      </w:r>
      <w:r w:rsidR="00EB3C28" w:rsidRPr="00664FBF">
        <w:rPr>
          <w:rFonts w:ascii="GHEA Grapalat" w:hAnsi="GHEA Grapalat"/>
        </w:rPr>
        <w:t xml:space="preserve"> </w:t>
      </w:r>
      <w:r w:rsidRPr="00664FBF">
        <w:rPr>
          <w:rFonts w:ascii="GHEA Grapalat" w:hAnsi="GHEA Grapalat"/>
        </w:rPr>
        <w:t xml:space="preserve"> на участие в процедуре согласно Приложению №1;</w:t>
      </w:r>
    </w:p>
    <w:p w:rsidR="00172BC4" w:rsidRPr="00664FBF" w:rsidRDefault="00172BC4" w:rsidP="00B46D58">
      <w:pPr>
        <w:widowControl w:val="0"/>
        <w:tabs>
          <w:tab w:val="left" w:pos="1134"/>
        </w:tabs>
        <w:spacing w:after="160"/>
        <w:ind w:firstLine="567"/>
        <w:jc w:val="both"/>
        <w:rPr>
          <w:rFonts w:ascii="GHEA Grapalat" w:hAnsi="GHEA Grapalat"/>
        </w:rPr>
      </w:pPr>
      <w:r w:rsidRPr="00664FBF">
        <w:rPr>
          <w:rFonts w:ascii="GHEA Grapalat" w:hAnsi="GHEA Grapalat"/>
        </w:rPr>
        <w:t>2.2</w:t>
      </w:r>
      <w:r w:rsidR="00D23E36" w:rsidRPr="00664FBF">
        <w:rPr>
          <w:rFonts w:ascii="GHEA Grapalat" w:hAnsi="GHEA Grapalat"/>
        </w:rPr>
        <w:t>.</w:t>
      </w:r>
      <w:r w:rsidRPr="00664FBF">
        <w:rPr>
          <w:rFonts w:ascii="GHEA Grapalat" w:hAnsi="GHEA Grapalat"/>
        </w:rPr>
        <w:t xml:space="preserve"> утвержденн</w:t>
      </w:r>
      <w:r w:rsidRPr="00664FBF">
        <w:rPr>
          <w:rFonts w:ascii="GHEA Grapalat" w:hAnsi="GHEA Grapalat"/>
          <w:lang w:val="en-US"/>
        </w:rPr>
        <w:t>o</w:t>
      </w:r>
      <w:r w:rsidRPr="00664FBF">
        <w:rPr>
          <w:rFonts w:ascii="GHEA Grapalat" w:hAnsi="GHEA Grapalat"/>
        </w:rPr>
        <w:t xml:space="preserve">е им полное описание предлагаемого товара согласно Приложению </w:t>
      </w:r>
      <w:r w:rsidRPr="00664FBF">
        <w:rPr>
          <w:rFonts w:ascii="GHEA Grapalat" w:hAnsi="GHEA Grapalat"/>
          <w:lang w:val="en-US"/>
        </w:rPr>
        <w:t>N</w:t>
      </w:r>
      <w:r w:rsidRPr="00664FBF">
        <w:rPr>
          <w:rFonts w:ascii="GHEA Grapalat" w:hAnsi="GHEA Grapalat"/>
        </w:rPr>
        <w:t xml:space="preserve"> 1.1.</w:t>
      </w:r>
    </w:p>
    <w:p w:rsidR="009D7EFF" w:rsidRPr="00664FBF" w:rsidRDefault="009D7EFF" w:rsidP="00B46D58">
      <w:pPr>
        <w:widowControl w:val="0"/>
        <w:tabs>
          <w:tab w:val="left" w:pos="1134"/>
        </w:tabs>
        <w:spacing w:after="160"/>
        <w:ind w:firstLine="567"/>
        <w:jc w:val="both"/>
        <w:rPr>
          <w:rFonts w:ascii="GHEA Grapalat" w:hAnsi="GHEA Grapalat"/>
        </w:rPr>
      </w:pPr>
      <w:r w:rsidRPr="00664FBF">
        <w:rPr>
          <w:rFonts w:ascii="GHEA Grapalat" w:hAnsi="GHEA Grapalat"/>
        </w:rPr>
        <w:t>2.</w:t>
      </w:r>
      <w:r w:rsidR="00EA7CA6" w:rsidRPr="00664FBF">
        <w:rPr>
          <w:rFonts w:ascii="GHEA Grapalat" w:hAnsi="GHEA Grapalat"/>
        </w:rPr>
        <w:t xml:space="preserve">3 </w:t>
      </w:r>
      <w:r w:rsidR="00524D3D" w:rsidRPr="00664FBF">
        <w:rPr>
          <w:rFonts w:ascii="GHEA Grapalat" w:hAnsi="GHEA Grapalat"/>
        </w:rPr>
        <w:t xml:space="preserve"> </w:t>
      </w:r>
      <w:r w:rsidRPr="00664FBF">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664FBF" w:rsidRDefault="008D4137" w:rsidP="00B46D58">
      <w:pPr>
        <w:widowControl w:val="0"/>
        <w:tabs>
          <w:tab w:val="left" w:pos="1134"/>
        </w:tabs>
        <w:spacing w:after="160"/>
        <w:ind w:firstLine="567"/>
        <w:jc w:val="both"/>
        <w:rPr>
          <w:rFonts w:ascii="GHEA Grapalat" w:hAnsi="GHEA Grapalat"/>
        </w:rPr>
      </w:pPr>
      <w:r w:rsidRPr="00664FBF">
        <w:rPr>
          <w:rFonts w:ascii="GHEA Grapalat" w:hAnsi="GHEA Grapalat"/>
        </w:rPr>
        <w:t>2.</w:t>
      </w:r>
      <w:r w:rsidR="00EA7CA6" w:rsidRPr="00664FBF">
        <w:rPr>
          <w:rFonts w:ascii="GHEA Grapalat" w:hAnsi="GHEA Grapalat"/>
        </w:rPr>
        <w:t xml:space="preserve">4 </w:t>
      </w:r>
      <w:r w:rsidRPr="00664FBF">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664FBF">
        <w:rPr>
          <w:rStyle w:val="FootnoteReference"/>
          <w:rFonts w:ascii="GHEA Grapalat" w:hAnsi="GHEA Grapalat"/>
        </w:rPr>
        <w:footnoteReference w:customMarkFollows="1" w:id="3"/>
        <w:t>15</w:t>
      </w:r>
    </w:p>
    <w:p w:rsidR="00E67BA7" w:rsidRPr="00664FBF" w:rsidRDefault="00096865" w:rsidP="00B46D58">
      <w:pPr>
        <w:widowControl w:val="0"/>
        <w:tabs>
          <w:tab w:val="left" w:pos="1134"/>
        </w:tabs>
        <w:spacing w:after="160"/>
        <w:ind w:firstLine="567"/>
        <w:jc w:val="both"/>
        <w:rPr>
          <w:rFonts w:ascii="GHEA Grapalat" w:hAnsi="GHEA Grapalat"/>
        </w:rPr>
      </w:pPr>
      <w:r w:rsidRPr="00664FBF">
        <w:rPr>
          <w:rFonts w:ascii="GHEA Grapalat" w:hAnsi="GHEA Grapalat"/>
        </w:rPr>
        <w:t>2.</w:t>
      </w:r>
      <w:r w:rsidR="00385C27" w:rsidRPr="00664FBF">
        <w:rPr>
          <w:rFonts w:ascii="GHEA Grapalat" w:hAnsi="GHEA Grapalat"/>
        </w:rPr>
        <w:t>6</w:t>
      </w:r>
      <w:r w:rsidR="004413A5" w:rsidRPr="00664FBF">
        <w:rPr>
          <w:rFonts w:ascii="GHEA Grapalat" w:hAnsi="GHEA Grapalat"/>
        </w:rPr>
        <w:t>.</w:t>
      </w:r>
      <w:r w:rsidR="00367A9A" w:rsidRPr="00664FBF">
        <w:rPr>
          <w:rFonts w:ascii="GHEA Grapalat" w:hAnsi="GHEA Grapalat"/>
        </w:rPr>
        <w:tab/>
      </w:r>
      <w:r w:rsidRPr="00664FBF">
        <w:rPr>
          <w:rFonts w:ascii="GHEA Grapalat" w:hAnsi="GHEA Grapalat"/>
        </w:rPr>
        <w:t>ценовое предложение согласно Приложению №</w:t>
      </w:r>
      <w:r w:rsidR="00385C27" w:rsidRPr="00664FBF">
        <w:rPr>
          <w:rFonts w:ascii="GHEA Grapalat" w:hAnsi="GHEA Grapalat"/>
        </w:rPr>
        <w:t>2</w:t>
      </w:r>
      <w:r w:rsidRPr="00664FBF">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664FBF">
        <w:rPr>
          <w:rFonts w:ascii="GHEA Grapalat" w:hAnsi="GHEA Grapalat"/>
        </w:rPr>
        <w:t xml:space="preserve"> (совокупность себестоимости и прогнозируемой прибыли</w:t>
      </w:r>
      <w:r w:rsidR="00A57B1A" w:rsidRPr="00664FBF">
        <w:rPr>
          <w:rFonts w:ascii="GHEA Grapalat" w:hAnsi="GHEA Grapalat"/>
        </w:rPr>
        <w:t>)</w:t>
      </w:r>
      <w:r w:rsidRPr="00664FBF">
        <w:rPr>
          <w:rFonts w:ascii="GHEA Grapalat" w:hAnsi="GHEA Grapalat"/>
        </w:rPr>
        <w:t xml:space="preserve"> и налога на добавленную стоимость. Расчет компонентов стоимости — разбивка или другие </w:t>
      </w:r>
      <w:r w:rsidRPr="00664FBF">
        <w:rPr>
          <w:rFonts w:ascii="GHEA Grapalat" w:hAnsi="GHEA Grapalat"/>
        </w:rPr>
        <w:lastRenderedPageBreak/>
        <w:t>детали — не</w:t>
      </w:r>
      <w:r w:rsidR="00E267E5" w:rsidRPr="00664FBF">
        <w:rPr>
          <w:rFonts w:ascii="GHEA Grapalat" w:hAnsi="GHEA Grapalat"/>
        </w:rPr>
        <w:t xml:space="preserve"> требуются и не представляются.</w:t>
      </w:r>
    </w:p>
    <w:p w:rsidR="008937EA" w:rsidRPr="00664FBF" w:rsidRDefault="008937EA" w:rsidP="008937EA">
      <w:pPr>
        <w:widowControl w:val="0"/>
        <w:spacing w:after="160" w:line="360" w:lineRule="auto"/>
        <w:jc w:val="center"/>
        <w:rPr>
          <w:rFonts w:ascii="GHEA Grapalat" w:hAnsi="GHEA Grapalat" w:cs="Sylfaen"/>
          <w:b/>
        </w:rPr>
      </w:pPr>
      <w:r w:rsidRPr="00664FBF">
        <w:rPr>
          <w:rFonts w:ascii="GHEA Grapalat" w:hAnsi="GHEA Grapalat"/>
          <w:b/>
        </w:rPr>
        <w:t>3. ПОРЯДОК ПОДГОТОВКИ ЗАЯВКИ</w:t>
      </w:r>
    </w:p>
    <w:p w:rsidR="008937EA" w:rsidRPr="00664FBF" w:rsidRDefault="00F535C1" w:rsidP="008937EA">
      <w:pPr>
        <w:widowControl w:val="0"/>
        <w:tabs>
          <w:tab w:val="left" w:pos="1134"/>
        </w:tabs>
        <w:spacing w:after="160"/>
        <w:ind w:firstLine="567"/>
        <w:jc w:val="both"/>
        <w:rPr>
          <w:rFonts w:ascii="GHEA Grapalat" w:hAnsi="GHEA Grapalat" w:cs="Sylfaen"/>
        </w:rPr>
      </w:pPr>
      <w:r w:rsidRPr="00664FBF">
        <w:rPr>
          <w:rFonts w:ascii="GHEA Grapalat" w:hAnsi="GHEA Grapalat"/>
        </w:rPr>
        <w:t>3</w:t>
      </w:r>
      <w:r w:rsidR="008937EA" w:rsidRPr="00664FBF">
        <w:rPr>
          <w:rFonts w:ascii="GHEA Grapalat" w:hAnsi="GHEA Grapalat"/>
        </w:rPr>
        <w:t>.1.</w:t>
      </w:r>
      <w:r w:rsidR="008937EA" w:rsidRPr="00664FBF">
        <w:rPr>
          <w:rFonts w:ascii="GHEA Grapalat" w:hAnsi="GHEA Grapalat"/>
        </w:rPr>
        <w:tab/>
        <w:t xml:space="preserve">Участник подает заявку в порядке, установленном настоящим приглашением. </w:t>
      </w:r>
    </w:p>
    <w:p w:rsidR="008937EA" w:rsidRPr="00664FBF" w:rsidRDefault="008937EA" w:rsidP="008937EA">
      <w:pPr>
        <w:widowControl w:val="0"/>
        <w:spacing w:after="160"/>
        <w:ind w:firstLine="567"/>
        <w:jc w:val="both"/>
        <w:rPr>
          <w:rFonts w:ascii="GHEA Grapalat" w:hAnsi="GHEA Grapalat" w:cs="Sylfaen"/>
        </w:rPr>
      </w:pPr>
      <w:r w:rsidRPr="00664FBF">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664FBF">
        <w:rPr>
          <w:rFonts w:ascii="Courier New" w:hAnsi="Courier New" w:cs="Courier New"/>
        </w:rPr>
        <w:t> </w:t>
      </w:r>
      <w:r w:rsidRPr="00664FBF">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664FBF">
        <w:rPr>
          <w:rFonts w:ascii="Courier New" w:hAnsi="Courier New" w:cs="Courier New"/>
        </w:rPr>
        <w:t> </w:t>
      </w:r>
      <w:r w:rsidRPr="00664FBF">
        <w:rPr>
          <w:rFonts w:ascii="GHEA Grapalat" w:hAnsi="GHEA Grapalat"/>
        </w:rPr>
        <w:t xml:space="preserve">оригинала) и </w:t>
      </w:r>
      <w:r w:rsidR="00DE4310" w:rsidRPr="00664FBF">
        <w:rPr>
          <w:rFonts w:ascii="GHEA Grapalat" w:hAnsi="GHEA Grapalat"/>
        </w:rPr>
        <w:t xml:space="preserve">копий в минимум одном </w:t>
      </w:r>
      <w:r w:rsidRPr="00664FBF">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664FBF" w:rsidRDefault="008937EA" w:rsidP="008937EA">
      <w:pPr>
        <w:widowControl w:val="0"/>
        <w:spacing w:after="160"/>
        <w:ind w:firstLine="567"/>
        <w:jc w:val="both"/>
        <w:rPr>
          <w:rFonts w:ascii="GHEA Grapalat" w:hAnsi="GHEA Grapalat"/>
        </w:rPr>
      </w:pPr>
      <w:r w:rsidRPr="00664FBF">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664FBF" w:rsidRDefault="008937EA" w:rsidP="008937EA">
      <w:pPr>
        <w:widowControl w:val="0"/>
        <w:tabs>
          <w:tab w:val="left" w:pos="1134"/>
        </w:tabs>
        <w:spacing w:after="160"/>
        <w:ind w:firstLine="567"/>
        <w:jc w:val="both"/>
        <w:rPr>
          <w:rFonts w:ascii="GHEA Grapalat" w:hAnsi="GHEA Grapalat"/>
        </w:rPr>
      </w:pPr>
      <w:r w:rsidRPr="00664FBF">
        <w:rPr>
          <w:rFonts w:ascii="GHEA Grapalat" w:hAnsi="GHEA Grapalat"/>
        </w:rPr>
        <w:t>4.2.</w:t>
      </w:r>
      <w:r w:rsidRPr="00664FBF">
        <w:rPr>
          <w:rFonts w:ascii="GHEA Grapalat" w:hAnsi="GHEA Grapalat"/>
        </w:rPr>
        <w:tab/>
        <w:t xml:space="preserve">На конверте, указанном в пункте 4.1 настоящей инструкции, на языке составления заявки указываются: </w:t>
      </w:r>
    </w:p>
    <w:p w:rsidR="008937EA" w:rsidRPr="00664FBF" w:rsidRDefault="008937EA" w:rsidP="008937EA">
      <w:pPr>
        <w:widowControl w:val="0"/>
        <w:tabs>
          <w:tab w:val="left" w:pos="1134"/>
        </w:tabs>
        <w:spacing w:after="160"/>
        <w:ind w:firstLine="567"/>
        <w:rPr>
          <w:rFonts w:ascii="GHEA Grapalat" w:hAnsi="GHEA Grapalat"/>
        </w:rPr>
      </w:pPr>
      <w:r w:rsidRPr="00664FBF">
        <w:rPr>
          <w:rFonts w:ascii="GHEA Grapalat" w:hAnsi="GHEA Grapalat"/>
        </w:rPr>
        <w:t>1)</w:t>
      </w:r>
      <w:r w:rsidRPr="00664FBF">
        <w:rPr>
          <w:rFonts w:ascii="GHEA Grapalat" w:hAnsi="GHEA Grapalat"/>
        </w:rPr>
        <w:tab/>
        <w:t>наименование заказчика и место (адрес) подачи заявки;</w:t>
      </w:r>
    </w:p>
    <w:p w:rsidR="008937EA" w:rsidRPr="00664FBF" w:rsidRDefault="008937EA" w:rsidP="008937EA">
      <w:pPr>
        <w:widowControl w:val="0"/>
        <w:tabs>
          <w:tab w:val="left" w:pos="1134"/>
        </w:tabs>
        <w:spacing w:after="160"/>
        <w:ind w:firstLine="567"/>
        <w:jc w:val="both"/>
        <w:rPr>
          <w:rFonts w:ascii="GHEA Grapalat" w:hAnsi="GHEA Grapalat"/>
        </w:rPr>
      </w:pPr>
      <w:r w:rsidRPr="00664FBF">
        <w:rPr>
          <w:rFonts w:ascii="GHEA Grapalat" w:hAnsi="GHEA Grapalat"/>
        </w:rPr>
        <w:t>2)</w:t>
      </w:r>
      <w:r w:rsidRPr="00664FBF">
        <w:rPr>
          <w:rFonts w:ascii="GHEA Grapalat" w:hAnsi="GHEA Grapalat"/>
        </w:rPr>
        <w:tab/>
        <w:t xml:space="preserve">код </w:t>
      </w:r>
      <w:r w:rsidR="00F535C1" w:rsidRPr="00664FBF">
        <w:rPr>
          <w:rFonts w:ascii="GHEA Grapalat" w:hAnsi="GHEA Grapalat"/>
        </w:rPr>
        <w:t>процедуры</w:t>
      </w:r>
      <w:r w:rsidRPr="00664FBF">
        <w:rPr>
          <w:rFonts w:ascii="GHEA Grapalat" w:hAnsi="GHEA Grapalat"/>
        </w:rPr>
        <w:t>;</w:t>
      </w:r>
    </w:p>
    <w:p w:rsidR="008937EA" w:rsidRPr="00664FBF" w:rsidRDefault="008937EA" w:rsidP="008937EA">
      <w:pPr>
        <w:widowControl w:val="0"/>
        <w:tabs>
          <w:tab w:val="left" w:pos="1134"/>
        </w:tabs>
        <w:spacing w:after="160"/>
        <w:ind w:firstLine="567"/>
        <w:jc w:val="both"/>
        <w:rPr>
          <w:rFonts w:ascii="GHEA Grapalat" w:hAnsi="GHEA Grapalat"/>
        </w:rPr>
      </w:pPr>
      <w:r w:rsidRPr="00664FBF">
        <w:rPr>
          <w:rFonts w:ascii="GHEA Grapalat" w:hAnsi="GHEA Grapalat"/>
        </w:rPr>
        <w:t>3)</w:t>
      </w:r>
      <w:r w:rsidRPr="00664FBF">
        <w:rPr>
          <w:rFonts w:ascii="GHEA Grapalat" w:hAnsi="GHEA Grapalat"/>
        </w:rPr>
        <w:tab/>
        <w:t>слова “не вскрывать до заседания по вскрытию заявок”;</w:t>
      </w:r>
    </w:p>
    <w:p w:rsidR="008937EA" w:rsidRPr="00664FBF" w:rsidRDefault="008937EA" w:rsidP="008937EA">
      <w:pPr>
        <w:widowControl w:val="0"/>
        <w:tabs>
          <w:tab w:val="left" w:pos="1134"/>
        </w:tabs>
        <w:spacing w:after="160"/>
        <w:ind w:firstLine="567"/>
        <w:jc w:val="both"/>
        <w:rPr>
          <w:rFonts w:ascii="GHEA Grapalat" w:hAnsi="GHEA Grapalat"/>
        </w:rPr>
      </w:pPr>
      <w:r w:rsidRPr="00664FBF">
        <w:rPr>
          <w:rFonts w:ascii="GHEA Grapalat" w:hAnsi="GHEA Grapalat"/>
        </w:rPr>
        <w:t>4)</w:t>
      </w:r>
      <w:r w:rsidRPr="00664FBF">
        <w:rPr>
          <w:rFonts w:ascii="GHEA Grapalat" w:hAnsi="GHEA Grapalat"/>
        </w:rPr>
        <w:tab/>
        <w:t>наименование (имя), место нахождения и номер телефона участника.</w:t>
      </w:r>
    </w:p>
    <w:p w:rsidR="008937EA" w:rsidRPr="00664FBF" w:rsidRDefault="008937EA" w:rsidP="008937EA">
      <w:pPr>
        <w:widowControl w:val="0"/>
        <w:tabs>
          <w:tab w:val="left" w:pos="1134"/>
        </w:tabs>
        <w:spacing w:after="160"/>
        <w:ind w:firstLine="567"/>
        <w:jc w:val="both"/>
        <w:rPr>
          <w:rFonts w:ascii="GHEA Grapalat" w:hAnsi="GHEA Grapalat" w:cs="Sylfaen"/>
        </w:rPr>
      </w:pPr>
      <w:r w:rsidRPr="00664FBF">
        <w:rPr>
          <w:rFonts w:ascii="GHEA Grapalat" w:hAnsi="GHEA Grapalat"/>
        </w:rPr>
        <w:t>4.3.</w:t>
      </w:r>
      <w:r w:rsidRPr="00664FBF">
        <w:rPr>
          <w:rFonts w:ascii="GHEA Grapalat" w:hAnsi="GHEA Grapalat"/>
        </w:rPr>
        <w:tab/>
        <w:t>На заседании по вскрытию заявок комиссия отклоняет заявки, не</w:t>
      </w:r>
      <w:r w:rsidRPr="00664FBF">
        <w:rPr>
          <w:rFonts w:ascii="Courier New" w:hAnsi="Courier New" w:cs="Courier New"/>
        </w:rPr>
        <w:t> </w:t>
      </w:r>
      <w:r w:rsidRPr="00664FBF">
        <w:rPr>
          <w:rFonts w:ascii="GHEA Grapalat" w:hAnsi="GHEA Grapalat"/>
        </w:rPr>
        <w:t xml:space="preserve">соответствующие требованиям пунктов </w:t>
      </w:r>
      <w:r w:rsidR="00EE46E2" w:rsidRPr="00664FBF">
        <w:rPr>
          <w:rFonts w:ascii="GHEA Grapalat" w:hAnsi="GHEA Grapalat"/>
        </w:rPr>
        <w:t>3</w:t>
      </w:r>
      <w:r w:rsidRPr="00664FBF">
        <w:rPr>
          <w:rFonts w:ascii="GHEA Grapalat" w:hAnsi="GHEA Grapalat"/>
        </w:rPr>
        <w:t xml:space="preserve">.1 и </w:t>
      </w:r>
      <w:r w:rsidR="00EE46E2" w:rsidRPr="00664FBF">
        <w:rPr>
          <w:rFonts w:ascii="GHEA Grapalat" w:hAnsi="GHEA Grapalat"/>
        </w:rPr>
        <w:t>3</w:t>
      </w:r>
      <w:r w:rsidRPr="00664FBF">
        <w:rPr>
          <w:rFonts w:ascii="GHEA Grapalat" w:hAnsi="GHEA Grapalat"/>
        </w:rPr>
        <w:t>.2 настоящей инструкции, и в том же виде возвращает подающему их лицу.</w:t>
      </w:r>
    </w:p>
    <w:p w:rsidR="00ED59E0" w:rsidRPr="00664FBF" w:rsidRDefault="00ED59E0" w:rsidP="00B46D58">
      <w:pPr>
        <w:widowControl w:val="0"/>
        <w:tabs>
          <w:tab w:val="left" w:pos="1134"/>
        </w:tabs>
        <w:spacing w:after="160"/>
        <w:ind w:firstLine="567"/>
        <w:jc w:val="both"/>
        <w:rPr>
          <w:rFonts w:ascii="GHEA Grapalat" w:hAnsi="GHEA Grapalat"/>
        </w:rPr>
      </w:pPr>
    </w:p>
    <w:p w:rsidR="00ED59E0" w:rsidRPr="00664FBF" w:rsidRDefault="00ED59E0" w:rsidP="00B46D58">
      <w:pPr>
        <w:widowControl w:val="0"/>
        <w:tabs>
          <w:tab w:val="left" w:pos="1134"/>
        </w:tabs>
        <w:spacing w:after="160"/>
        <w:ind w:firstLine="567"/>
        <w:jc w:val="both"/>
        <w:rPr>
          <w:rFonts w:ascii="GHEA Grapalat" w:hAnsi="GHEA Grapalat"/>
        </w:rPr>
      </w:pPr>
    </w:p>
    <w:p w:rsidR="00ED59E0" w:rsidRPr="00664FBF" w:rsidRDefault="00ED59E0" w:rsidP="00B46D58">
      <w:pPr>
        <w:widowControl w:val="0"/>
        <w:tabs>
          <w:tab w:val="left" w:pos="1134"/>
        </w:tabs>
        <w:spacing w:after="160"/>
        <w:ind w:firstLine="567"/>
        <w:jc w:val="both"/>
        <w:rPr>
          <w:rFonts w:ascii="GHEA Grapalat" w:hAnsi="GHEA Grapalat"/>
        </w:rPr>
      </w:pPr>
    </w:p>
    <w:p w:rsidR="00654E19" w:rsidRPr="00664FBF" w:rsidRDefault="00654E19" w:rsidP="00B46D58">
      <w:pPr>
        <w:pStyle w:val="norm"/>
        <w:widowControl w:val="0"/>
        <w:spacing w:after="160" w:line="240" w:lineRule="auto"/>
        <w:ind w:firstLine="284"/>
        <w:jc w:val="right"/>
        <w:rPr>
          <w:rFonts w:ascii="GHEA Grapalat" w:hAnsi="GHEA Grapalat"/>
          <w:b/>
          <w:sz w:val="24"/>
          <w:szCs w:val="24"/>
        </w:rPr>
      </w:pPr>
    </w:p>
    <w:p w:rsidR="00654E19" w:rsidRPr="00664FBF" w:rsidRDefault="00654E19" w:rsidP="00B46D58">
      <w:pPr>
        <w:pStyle w:val="norm"/>
        <w:widowControl w:val="0"/>
        <w:spacing w:after="160" w:line="240" w:lineRule="auto"/>
        <w:ind w:firstLine="284"/>
        <w:jc w:val="right"/>
        <w:rPr>
          <w:rFonts w:ascii="GHEA Grapalat" w:hAnsi="GHEA Grapalat"/>
          <w:b/>
          <w:sz w:val="24"/>
          <w:szCs w:val="24"/>
        </w:rPr>
      </w:pPr>
    </w:p>
    <w:p w:rsidR="00654E19" w:rsidRPr="00664FBF" w:rsidRDefault="00654E19" w:rsidP="00B46D58">
      <w:pPr>
        <w:pStyle w:val="norm"/>
        <w:widowControl w:val="0"/>
        <w:spacing w:after="160" w:line="240" w:lineRule="auto"/>
        <w:ind w:firstLine="284"/>
        <w:jc w:val="right"/>
        <w:rPr>
          <w:rFonts w:ascii="GHEA Grapalat" w:hAnsi="GHEA Grapalat"/>
          <w:b/>
          <w:sz w:val="24"/>
          <w:szCs w:val="24"/>
        </w:rPr>
      </w:pPr>
    </w:p>
    <w:p w:rsidR="00654E19" w:rsidRPr="00664FBF" w:rsidRDefault="00654E19" w:rsidP="00B46D58">
      <w:pPr>
        <w:pStyle w:val="norm"/>
        <w:widowControl w:val="0"/>
        <w:spacing w:after="160" w:line="240" w:lineRule="auto"/>
        <w:ind w:firstLine="284"/>
        <w:jc w:val="right"/>
        <w:rPr>
          <w:rFonts w:ascii="GHEA Grapalat" w:hAnsi="GHEA Grapalat"/>
          <w:b/>
          <w:sz w:val="24"/>
          <w:szCs w:val="24"/>
        </w:rPr>
      </w:pPr>
    </w:p>
    <w:p w:rsidR="00DE4310" w:rsidRPr="00664FBF" w:rsidRDefault="00DE4310">
      <w:pPr>
        <w:rPr>
          <w:rFonts w:ascii="GHEA Grapalat" w:hAnsi="GHEA Grapalat"/>
          <w:b/>
        </w:rPr>
      </w:pPr>
      <w:r w:rsidRPr="00664FBF">
        <w:rPr>
          <w:rFonts w:ascii="GHEA Grapalat" w:hAnsi="GHEA Grapalat"/>
          <w:b/>
        </w:rPr>
        <w:br w:type="page"/>
      </w:r>
    </w:p>
    <w:p w:rsidR="00B2572B" w:rsidRPr="00664FBF" w:rsidRDefault="00B2572B" w:rsidP="00B46D58">
      <w:pPr>
        <w:pStyle w:val="norm"/>
        <w:widowControl w:val="0"/>
        <w:spacing w:after="160" w:line="240" w:lineRule="auto"/>
        <w:ind w:firstLine="284"/>
        <w:jc w:val="right"/>
        <w:rPr>
          <w:rFonts w:ascii="GHEA Grapalat" w:hAnsi="GHEA Grapalat" w:cs="Arial"/>
          <w:b/>
          <w:sz w:val="24"/>
          <w:szCs w:val="24"/>
        </w:rPr>
      </w:pPr>
      <w:r w:rsidRPr="00664FBF">
        <w:rPr>
          <w:rFonts w:ascii="GHEA Grapalat" w:hAnsi="GHEA Grapalat"/>
          <w:b/>
          <w:sz w:val="24"/>
          <w:szCs w:val="24"/>
        </w:rPr>
        <w:lastRenderedPageBreak/>
        <w:t>Приложение № 1</w:t>
      </w:r>
    </w:p>
    <w:p w:rsidR="00B2572B" w:rsidRPr="00664FBF" w:rsidRDefault="00B2572B" w:rsidP="00B46D58">
      <w:pPr>
        <w:pStyle w:val="BodyTextIndent3"/>
        <w:widowControl w:val="0"/>
        <w:spacing w:after="160" w:line="240" w:lineRule="auto"/>
        <w:jc w:val="right"/>
        <w:rPr>
          <w:rFonts w:ascii="GHEA Grapalat" w:hAnsi="GHEA Grapalat" w:cs="Arial"/>
          <w:b/>
          <w:sz w:val="24"/>
          <w:szCs w:val="24"/>
        </w:rPr>
      </w:pPr>
      <w:r w:rsidRPr="00664FBF">
        <w:rPr>
          <w:rFonts w:ascii="GHEA Grapalat" w:hAnsi="GHEA Grapalat"/>
          <w:b/>
          <w:sz w:val="24"/>
          <w:szCs w:val="24"/>
        </w:rPr>
        <w:t>к Приглашению на открытый конкурс</w:t>
      </w:r>
      <w:r w:rsidR="00123294" w:rsidRPr="00664FBF">
        <w:rPr>
          <w:rFonts w:ascii="GHEA Grapalat" w:hAnsi="GHEA Grapalat" w:cs="Arial"/>
          <w:b/>
          <w:sz w:val="24"/>
          <w:szCs w:val="24"/>
        </w:rPr>
        <w:br/>
      </w:r>
      <w:r w:rsidRPr="00664FBF">
        <w:rPr>
          <w:rFonts w:ascii="GHEA Grapalat" w:hAnsi="GHEA Grapalat"/>
          <w:b/>
          <w:sz w:val="24"/>
          <w:szCs w:val="24"/>
        </w:rPr>
        <w:t xml:space="preserve">под кодом </w:t>
      </w:r>
      <w:r w:rsidR="006132ED" w:rsidRPr="00664FBF">
        <w:rPr>
          <w:rFonts w:ascii="GHEA Grapalat" w:hAnsi="GHEA Grapalat"/>
          <w:sz w:val="24"/>
          <w:szCs w:val="24"/>
        </w:rPr>
        <w:t>"</w:t>
      </w:r>
      <w:r w:rsidR="00836983" w:rsidRPr="00664FBF">
        <w:rPr>
          <w:rFonts w:ascii="GHEA Grapalat" w:hAnsi="GHEA Grapalat"/>
          <w:b/>
          <w:sz w:val="24"/>
          <w:szCs w:val="24"/>
        </w:rPr>
        <w:t>119М-ХМААПДБ-22/06</w:t>
      </w:r>
      <w:r w:rsidR="006132ED" w:rsidRPr="00664FBF">
        <w:rPr>
          <w:rFonts w:ascii="GHEA Grapalat" w:hAnsi="GHEA Grapalat"/>
          <w:sz w:val="24"/>
          <w:szCs w:val="24"/>
        </w:rPr>
        <w:t>"</w:t>
      </w:r>
    </w:p>
    <w:p w:rsidR="00B2572B" w:rsidRPr="00664FBF" w:rsidRDefault="00B2572B" w:rsidP="00B46D58">
      <w:pPr>
        <w:widowControl w:val="0"/>
        <w:spacing w:after="120"/>
        <w:jc w:val="center"/>
        <w:rPr>
          <w:rFonts w:ascii="GHEA Grapalat" w:hAnsi="GHEA Grapalat" w:cs="Sylfaen"/>
          <w:b/>
        </w:rPr>
      </w:pPr>
    </w:p>
    <w:p w:rsidR="00B2572B" w:rsidRPr="00664FBF" w:rsidRDefault="00B2572B" w:rsidP="00B46D58">
      <w:pPr>
        <w:widowControl w:val="0"/>
        <w:spacing w:after="160"/>
        <w:jc w:val="center"/>
        <w:rPr>
          <w:rFonts w:ascii="GHEA Grapalat" w:hAnsi="GHEA Grapalat" w:cs="Arial"/>
          <w:b/>
        </w:rPr>
      </w:pPr>
      <w:r w:rsidRPr="00664FBF">
        <w:rPr>
          <w:rFonts w:ascii="GHEA Grapalat" w:hAnsi="GHEA Grapalat"/>
          <w:b/>
        </w:rPr>
        <w:t>ЗАЯВЛЕНИЕ</w:t>
      </w:r>
      <w:r w:rsidR="00350210" w:rsidRPr="00664FBF">
        <w:rPr>
          <w:rFonts w:ascii="GHEA Grapalat" w:hAnsi="GHEA Grapalat"/>
          <w:b/>
        </w:rPr>
        <w:t>-</w:t>
      </w:r>
      <w:r w:rsidR="005A6435" w:rsidRPr="00664FBF">
        <w:rPr>
          <w:rFonts w:ascii="GHEA Grapalat" w:hAnsi="GHEA Grapalat"/>
          <w:b/>
        </w:rPr>
        <w:t xml:space="preserve">  ОБЪЯВЛЕНИЕ </w:t>
      </w:r>
      <w:r w:rsidRPr="00664FBF">
        <w:rPr>
          <w:rFonts w:ascii="GHEA Grapalat" w:hAnsi="GHEA Grapalat"/>
          <w:b/>
        </w:rPr>
        <w:t>*</w:t>
      </w:r>
    </w:p>
    <w:p w:rsidR="00B2572B" w:rsidRPr="00664FBF" w:rsidRDefault="00B2572B" w:rsidP="00B46D58">
      <w:pPr>
        <w:pStyle w:val="Heading6"/>
        <w:keepNext w:val="0"/>
        <w:widowControl w:val="0"/>
        <w:spacing w:after="160"/>
        <w:jc w:val="center"/>
        <w:rPr>
          <w:rFonts w:ascii="GHEA Grapalat" w:hAnsi="GHEA Grapalat" w:cs="Arial"/>
          <w:color w:val="auto"/>
          <w:sz w:val="24"/>
          <w:szCs w:val="24"/>
        </w:rPr>
      </w:pPr>
      <w:r w:rsidRPr="00664FBF">
        <w:rPr>
          <w:rFonts w:ascii="GHEA Grapalat" w:hAnsi="GHEA Grapalat"/>
          <w:color w:val="auto"/>
          <w:sz w:val="24"/>
          <w:szCs w:val="24"/>
        </w:rPr>
        <w:t>на участие в открытом конкурсе</w:t>
      </w:r>
      <w:r w:rsidR="00AA7117" w:rsidRPr="00664FBF">
        <w:rPr>
          <w:rFonts w:ascii="GHEA Grapalat" w:hAnsi="GHEA Grapalat"/>
          <w:color w:val="auto"/>
          <w:sz w:val="24"/>
          <w:szCs w:val="24"/>
        </w:rPr>
        <w:t xml:space="preserve"> </w:t>
      </w:r>
    </w:p>
    <w:p w:rsidR="00B2572B" w:rsidRPr="00664FBF" w:rsidRDefault="00B2572B" w:rsidP="00B46D58">
      <w:pPr>
        <w:widowControl w:val="0"/>
        <w:spacing w:after="120"/>
        <w:jc w:val="center"/>
        <w:rPr>
          <w:rFonts w:ascii="GHEA Grapalat" w:hAnsi="GHEA Grapalat"/>
        </w:rPr>
      </w:pPr>
    </w:p>
    <w:p w:rsidR="00374F4A" w:rsidRPr="00664FBF" w:rsidRDefault="00374F4A" w:rsidP="00B46D58">
      <w:pPr>
        <w:jc w:val="both"/>
        <w:rPr>
          <w:rFonts w:ascii="GHEA Grapalat" w:hAnsi="GHEA Grapalat"/>
        </w:rPr>
      </w:pPr>
      <w:r w:rsidRPr="00664FBF">
        <w:rPr>
          <w:rFonts w:ascii="GHEA Grapalat" w:hAnsi="GHEA Grapalat"/>
        </w:rPr>
        <w:t xml:space="preserve">______________________________________________________________заявляет, что </w:t>
      </w:r>
    </w:p>
    <w:p w:rsidR="00374F4A" w:rsidRPr="00664FBF" w:rsidRDefault="00374F4A" w:rsidP="00B46D58">
      <w:pPr>
        <w:spacing w:after="160"/>
        <w:ind w:left="2694"/>
        <w:jc w:val="both"/>
        <w:rPr>
          <w:rFonts w:ascii="GHEA Grapalat" w:hAnsi="GHEA Grapalat"/>
          <w:sz w:val="16"/>
        </w:rPr>
      </w:pPr>
      <w:r w:rsidRPr="00664FBF">
        <w:rPr>
          <w:rFonts w:ascii="GHEA Grapalat" w:hAnsi="GHEA Grapalat"/>
          <w:sz w:val="16"/>
        </w:rPr>
        <w:t xml:space="preserve">наименование участника </w:t>
      </w:r>
    </w:p>
    <w:p w:rsidR="00374F4A" w:rsidRPr="00664FBF" w:rsidRDefault="00374F4A" w:rsidP="00B46D58">
      <w:pPr>
        <w:jc w:val="both"/>
        <w:rPr>
          <w:rFonts w:ascii="GHEA Grapalat" w:hAnsi="GHEA Grapalat"/>
          <w:u w:val="single"/>
        </w:rPr>
      </w:pPr>
      <w:r w:rsidRPr="00664FBF">
        <w:rPr>
          <w:rFonts w:ascii="GHEA Grapalat" w:hAnsi="GHEA Grapalat"/>
        </w:rPr>
        <w:t>желает участвовать в лоте (лотах)_______________________________ объявленного</w:t>
      </w:r>
    </w:p>
    <w:p w:rsidR="00374F4A" w:rsidRPr="00664FBF" w:rsidRDefault="00374F4A" w:rsidP="00B46D58">
      <w:pPr>
        <w:spacing w:after="160"/>
        <w:ind w:left="4395"/>
        <w:jc w:val="both"/>
        <w:rPr>
          <w:rFonts w:ascii="GHEA Grapalat" w:hAnsi="GHEA Grapalat" w:cs="Sylfaen"/>
          <w:sz w:val="16"/>
        </w:rPr>
      </w:pPr>
      <w:r w:rsidRPr="00664FBF">
        <w:rPr>
          <w:rFonts w:ascii="GHEA Grapalat" w:hAnsi="GHEA Grapalat"/>
          <w:sz w:val="16"/>
        </w:rPr>
        <w:t>номер лота (лотов)</w:t>
      </w:r>
    </w:p>
    <w:p w:rsidR="00374F4A" w:rsidRPr="00664FBF" w:rsidRDefault="00CE4B16" w:rsidP="00CE4B16">
      <w:pPr>
        <w:jc w:val="both"/>
        <w:rPr>
          <w:rFonts w:ascii="GHEA Grapalat" w:hAnsi="GHEA Grapalat" w:cs="Sylfaen"/>
        </w:rPr>
      </w:pPr>
      <w:r w:rsidRPr="00664FBF">
        <w:rPr>
          <w:rFonts w:ascii="GHEA Grapalat" w:hAnsi="GHEA Grapalat"/>
          <w:lang w:val="hy-AM"/>
        </w:rPr>
        <w:t>ОНО "Детский сад-ясли</w:t>
      </w:r>
      <w:r w:rsidRPr="00664FBF">
        <w:rPr>
          <w:rFonts w:ascii="Courier New" w:hAnsi="Courier New" w:cs="Courier New"/>
          <w:lang w:val="hy-AM"/>
        </w:rPr>
        <w:t> </w:t>
      </w:r>
      <w:r w:rsidRPr="00664FBF">
        <w:rPr>
          <w:rFonts w:ascii="GHEA Grapalat" w:hAnsi="GHEA Grapalat"/>
          <w:lang w:val="hy-AM"/>
        </w:rPr>
        <w:t>N</w:t>
      </w:r>
      <w:r w:rsidRPr="00664FBF">
        <w:rPr>
          <w:rFonts w:ascii="Courier New" w:hAnsi="Courier New" w:cs="Courier New"/>
          <w:lang w:val="hy-AM"/>
        </w:rPr>
        <w:t> </w:t>
      </w:r>
      <w:r w:rsidRPr="00664FBF">
        <w:rPr>
          <w:rFonts w:ascii="GHEA Grapalat" w:hAnsi="GHEA Grapalat"/>
          <w:lang w:val="hy-AM"/>
        </w:rPr>
        <w:t>11</w:t>
      </w:r>
      <w:r w:rsidRPr="00664FBF">
        <w:rPr>
          <w:rFonts w:ascii="GHEA Grapalat" w:hAnsi="GHEA Grapalat"/>
        </w:rPr>
        <w:t>9</w:t>
      </w:r>
      <w:r w:rsidRPr="00664FBF">
        <w:rPr>
          <w:rFonts w:ascii="GHEA Grapalat" w:hAnsi="GHEA Grapalat"/>
          <w:lang w:val="hy-AM"/>
        </w:rPr>
        <w:t xml:space="preserve"> города</w:t>
      </w:r>
      <w:r w:rsidRPr="00664FBF">
        <w:rPr>
          <w:rFonts w:ascii="Courier New" w:hAnsi="Courier New" w:cs="Courier New"/>
          <w:lang w:val="hy-AM"/>
        </w:rPr>
        <w:t> </w:t>
      </w:r>
      <w:r w:rsidRPr="00664FBF">
        <w:rPr>
          <w:rFonts w:ascii="GHEA Grapalat" w:hAnsi="GHEA Grapalat" w:cs="GHEA Grapalat"/>
          <w:lang w:val="hy-AM"/>
        </w:rPr>
        <w:t>Еревана</w:t>
      </w:r>
      <w:r w:rsidRPr="00664FBF">
        <w:rPr>
          <w:rFonts w:ascii="GHEA Grapalat" w:hAnsi="GHEA Grapalat"/>
          <w:lang w:val="hy-AM"/>
        </w:rPr>
        <w:t>"</w:t>
      </w:r>
      <w:r w:rsidR="00374F4A" w:rsidRPr="00664FBF">
        <w:rPr>
          <w:rFonts w:ascii="GHEA Grapalat" w:hAnsi="GHEA Grapalat"/>
        </w:rPr>
        <w:t xml:space="preserve"> под кодом </w:t>
      </w:r>
      <w:r w:rsidR="006132ED" w:rsidRPr="00664FBF">
        <w:rPr>
          <w:rFonts w:ascii="GHEA Grapalat" w:hAnsi="GHEA Grapalat"/>
        </w:rPr>
        <w:t>"</w:t>
      </w:r>
      <w:r w:rsidR="00836983" w:rsidRPr="00664FBF">
        <w:rPr>
          <w:rFonts w:ascii="GHEA Grapalat" w:hAnsi="GHEA Grapalat"/>
        </w:rPr>
        <w:t>119М-ХМААПДБ-22/06</w:t>
      </w:r>
      <w:r w:rsidR="006132ED" w:rsidRPr="00664FBF">
        <w:rPr>
          <w:rFonts w:ascii="GHEA Grapalat" w:hAnsi="GHEA Grapalat"/>
        </w:rPr>
        <w:t>"</w:t>
      </w:r>
      <w:r w:rsidRPr="00664FBF">
        <w:rPr>
          <w:rFonts w:ascii="GHEA Grapalat" w:hAnsi="GHEA Grapalat" w:cs="Sylfaen"/>
          <w:lang w:val="en-US"/>
        </w:rPr>
        <w:t xml:space="preserve"> </w:t>
      </w:r>
      <w:r w:rsidR="00F13ACE" w:rsidRPr="00664FBF">
        <w:rPr>
          <w:rFonts w:ascii="GHEA Grapalat" w:hAnsi="GHEA Grapalat"/>
        </w:rPr>
        <w:t>закупки у одного лица, обусловленная безотлагательностью</w:t>
      </w:r>
      <w:r w:rsidR="00374F4A" w:rsidRPr="00664FBF">
        <w:rPr>
          <w:rFonts w:ascii="GHEA Grapalat" w:hAnsi="GHEA Grapalat"/>
        </w:rPr>
        <w:t xml:space="preserve"> и в соответствии с требованиями приглашения подает заявку.</w:t>
      </w:r>
    </w:p>
    <w:p w:rsidR="00374F4A" w:rsidRPr="00664FBF" w:rsidRDefault="00374F4A" w:rsidP="00B46D58">
      <w:pPr>
        <w:jc w:val="both"/>
        <w:rPr>
          <w:rFonts w:ascii="GHEA Grapalat" w:hAnsi="GHEA Grapalat"/>
        </w:rPr>
      </w:pPr>
      <w:r w:rsidRPr="00664FBF">
        <w:rPr>
          <w:rFonts w:ascii="GHEA Grapalat" w:hAnsi="GHEA Grapalat"/>
        </w:rPr>
        <w:t>__________________________________________________ заявляет и заверяет, что</w:t>
      </w:r>
    </w:p>
    <w:p w:rsidR="00374F4A" w:rsidRPr="00664FBF" w:rsidRDefault="00374F4A" w:rsidP="00B46D58">
      <w:pPr>
        <w:spacing w:after="160"/>
        <w:ind w:left="1843"/>
        <w:jc w:val="both"/>
        <w:rPr>
          <w:rFonts w:ascii="GHEA Grapalat" w:hAnsi="GHEA Grapalat" w:cs="Sylfaen"/>
          <w:sz w:val="16"/>
        </w:rPr>
      </w:pPr>
      <w:r w:rsidRPr="00664FBF">
        <w:rPr>
          <w:rFonts w:ascii="GHEA Grapalat" w:hAnsi="GHEA Grapalat"/>
          <w:sz w:val="16"/>
        </w:rPr>
        <w:t>наименование участника</w:t>
      </w:r>
    </w:p>
    <w:p w:rsidR="00374F4A" w:rsidRPr="00664FBF" w:rsidRDefault="00374F4A" w:rsidP="00B46D58">
      <w:pPr>
        <w:jc w:val="both"/>
        <w:rPr>
          <w:rFonts w:ascii="GHEA Grapalat" w:hAnsi="GHEA Grapalat" w:cs="Sylfaen"/>
        </w:rPr>
      </w:pPr>
      <w:r w:rsidRPr="00664FBF">
        <w:rPr>
          <w:rFonts w:ascii="GHEA Grapalat" w:hAnsi="GHEA Grapalat"/>
        </w:rPr>
        <w:t>является резидентом ______________________________________________________</w:t>
      </w:r>
      <w:r w:rsidR="00D04575" w:rsidRPr="00664FBF">
        <w:rPr>
          <w:rFonts w:ascii="GHEA Grapalat" w:hAnsi="GHEA Grapalat"/>
        </w:rPr>
        <w:t>.</w:t>
      </w:r>
    </w:p>
    <w:p w:rsidR="00374F4A" w:rsidRPr="00664FBF" w:rsidRDefault="00374F4A" w:rsidP="00B46D58">
      <w:pPr>
        <w:spacing w:after="160"/>
        <w:ind w:left="4111"/>
        <w:jc w:val="both"/>
        <w:rPr>
          <w:rFonts w:ascii="GHEA Grapalat" w:hAnsi="GHEA Grapalat" w:cs="Arial"/>
          <w:sz w:val="16"/>
        </w:rPr>
      </w:pPr>
      <w:r w:rsidRPr="00664FBF">
        <w:rPr>
          <w:rFonts w:ascii="GHEA Grapalat" w:hAnsi="GHEA Grapalat"/>
          <w:sz w:val="16"/>
        </w:rPr>
        <w:t>наименование страны</w:t>
      </w:r>
    </w:p>
    <w:p w:rsidR="000612B9" w:rsidRPr="00664FBF" w:rsidRDefault="000612B9" w:rsidP="00B46D58">
      <w:pPr>
        <w:jc w:val="both"/>
        <w:rPr>
          <w:rFonts w:ascii="GHEA Grapalat" w:hAnsi="GHEA Grapalat"/>
        </w:rPr>
      </w:pPr>
    </w:p>
    <w:p w:rsidR="000612B9" w:rsidRPr="00664FBF" w:rsidRDefault="004F0CAA" w:rsidP="00B46D58">
      <w:pPr>
        <w:jc w:val="both"/>
        <w:rPr>
          <w:rFonts w:ascii="GHEA Grapalat" w:hAnsi="GHEA Grapalat"/>
        </w:rPr>
      </w:pPr>
      <w:r w:rsidRPr="00664FBF">
        <w:rPr>
          <w:rFonts w:ascii="GHEA Grapalat" w:hAnsi="GHEA Grapalat"/>
        </w:rPr>
        <w:t>Данные</w:t>
      </w:r>
      <w:r w:rsidR="002A0700" w:rsidRPr="00664FBF">
        <w:rPr>
          <w:rFonts w:ascii="GHEA Grapalat" w:hAnsi="GHEA Grapalat"/>
        </w:rPr>
        <w:t xml:space="preserve">       </w:t>
      </w:r>
      <w:r w:rsidR="000612B9" w:rsidRPr="00664FBF">
        <w:rPr>
          <w:rFonts w:ascii="GHEA Grapalat" w:hAnsi="GHEA Grapalat"/>
        </w:rPr>
        <w:t>----------------------------------------</w:t>
      </w:r>
      <w:r w:rsidR="00304237" w:rsidRPr="00664FBF">
        <w:rPr>
          <w:rFonts w:ascii="GHEA Grapalat" w:hAnsi="GHEA Grapalat"/>
        </w:rPr>
        <w:t xml:space="preserve">  </w:t>
      </w:r>
      <w:r w:rsidR="00F96993" w:rsidRPr="00664FBF">
        <w:rPr>
          <w:rFonts w:ascii="GHEA Grapalat" w:hAnsi="GHEA Grapalat"/>
        </w:rPr>
        <w:t>следующие</w:t>
      </w:r>
      <w:r w:rsidR="00304237" w:rsidRPr="00664FBF">
        <w:rPr>
          <w:rFonts w:ascii="GHEA Grapalat" w:hAnsi="GHEA Grapalat"/>
        </w:rPr>
        <w:t>:</w:t>
      </w:r>
    </w:p>
    <w:p w:rsidR="002A0700" w:rsidRPr="00664FBF" w:rsidRDefault="002A0700" w:rsidP="000811C1">
      <w:pPr>
        <w:spacing w:after="160"/>
        <w:ind w:left="1843"/>
        <w:rPr>
          <w:rFonts w:ascii="GHEA Grapalat" w:hAnsi="GHEA Grapalat" w:cs="Sylfaen"/>
          <w:sz w:val="16"/>
          <w:lang w:val="hy-AM"/>
        </w:rPr>
      </w:pPr>
      <w:r w:rsidRPr="00664FBF">
        <w:rPr>
          <w:rFonts w:ascii="GHEA Grapalat" w:hAnsi="GHEA Grapalat"/>
          <w:sz w:val="16"/>
        </w:rPr>
        <w:t>наименование участника</w:t>
      </w:r>
    </w:p>
    <w:p w:rsidR="000612B9" w:rsidRPr="00664FBF" w:rsidRDefault="000612B9" w:rsidP="00B46D58">
      <w:pPr>
        <w:jc w:val="both"/>
        <w:rPr>
          <w:rFonts w:ascii="GHEA Grapalat" w:hAnsi="GHEA Grapalat"/>
        </w:rPr>
      </w:pPr>
    </w:p>
    <w:p w:rsidR="00374F4A" w:rsidRPr="00664FBF" w:rsidRDefault="00374F4A" w:rsidP="00B46D58">
      <w:pPr>
        <w:jc w:val="both"/>
        <w:rPr>
          <w:rFonts w:ascii="GHEA Grapalat" w:hAnsi="GHEA Grapalat"/>
        </w:rPr>
      </w:pPr>
      <w:r w:rsidRPr="00664FBF">
        <w:rPr>
          <w:rFonts w:ascii="GHEA Grapalat" w:hAnsi="GHEA Grapalat"/>
        </w:rPr>
        <w:t xml:space="preserve">Учетный номер налогоплательщика  </w:t>
      </w:r>
      <w:r w:rsidR="00B138F3" w:rsidRPr="00664FBF">
        <w:rPr>
          <w:rFonts w:ascii="GHEA Grapalat" w:hAnsi="GHEA Grapalat"/>
        </w:rPr>
        <w:t xml:space="preserve">             </w:t>
      </w:r>
      <w:r w:rsidRPr="00664FBF">
        <w:rPr>
          <w:rFonts w:ascii="GHEA Grapalat" w:hAnsi="GHEA Grapalat"/>
        </w:rPr>
        <w:t>________________</w:t>
      </w:r>
    </w:p>
    <w:p w:rsidR="00374F4A" w:rsidRPr="00664FBF" w:rsidRDefault="00B138F3" w:rsidP="00B138F3">
      <w:pPr>
        <w:tabs>
          <w:tab w:val="left" w:pos="7371"/>
        </w:tabs>
        <w:ind w:left="4111"/>
        <w:jc w:val="both"/>
        <w:rPr>
          <w:rFonts w:ascii="GHEA Grapalat" w:hAnsi="GHEA Grapalat" w:cs="Arial"/>
          <w:sz w:val="16"/>
        </w:rPr>
      </w:pPr>
      <w:r w:rsidRPr="00664FBF">
        <w:rPr>
          <w:rFonts w:ascii="GHEA Grapalat" w:hAnsi="GHEA Grapalat"/>
          <w:sz w:val="16"/>
        </w:rPr>
        <w:t xml:space="preserve">               </w:t>
      </w:r>
      <w:r w:rsidR="00374F4A" w:rsidRPr="00664FBF">
        <w:rPr>
          <w:rFonts w:ascii="GHEA Grapalat" w:hAnsi="GHEA Grapalat"/>
          <w:sz w:val="16"/>
        </w:rPr>
        <w:t>учетный номер</w:t>
      </w:r>
      <w:r w:rsidRPr="00664FBF">
        <w:rPr>
          <w:rFonts w:ascii="GHEA Grapalat" w:hAnsi="GHEA Grapalat"/>
          <w:sz w:val="16"/>
        </w:rPr>
        <w:t xml:space="preserve"> </w:t>
      </w:r>
      <w:r w:rsidR="00374F4A" w:rsidRPr="00664FBF">
        <w:rPr>
          <w:rFonts w:ascii="GHEA Grapalat" w:hAnsi="GHEA Grapalat"/>
          <w:sz w:val="16"/>
        </w:rPr>
        <w:t>налогоплательщика</w:t>
      </w:r>
    </w:p>
    <w:p w:rsidR="00B138F3" w:rsidRPr="00664FBF" w:rsidRDefault="00B138F3" w:rsidP="00B46D58">
      <w:pPr>
        <w:jc w:val="both"/>
        <w:rPr>
          <w:rFonts w:ascii="GHEA Grapalat" w:hAnsi="GHEA Grapalat"/>
        </w:rPr>
      </w:pPr>
    </w:p>
    <w:p w:rsidR="00374F4A" w:rsidRPr="00664FBF" w:rsidRDefault="00B138F3" w:rsidP="00B46D58">
      <w:pPr>
        <w:jc w:val="both"/>
        <w:rPr>
          <w:rFonts w:ascii="GHEA Grapalat" w:hAnsi="GHEA Grapalat"/>
        </w:rPr>
      </w:pPr>
      <w:r w:rsidRPr="00664FBF">
        <w:rPr>
          <w:rFonts w:ascii="GHEA Grapalat" w:hAnsi="GHEA Grapalat"/>
        </w:rPr>
        <w:t xml:space="preserve"> </w:t>
      </w:r>
      <w:r w:rsidR="00374F4A" w:rsidRPr="00664FBF">
        <w:rPr>
          <w:rFonts w:ascii="GHEA Grapalat" w:hAnsi="GHEA Grapalat"/>
        </w:rPr>
        <w:t xml:space="preserve">Адрес электронной почты </w:t>
      </w:r>
      <w:r w:rsidRPr="00664FBF">
        <w:rPr>
          <w:rFonts w:ascii="GHEA Grapalat" w:hAnsi="GHEA Grapalat"/>
        </w:rPr>
        <w:t xml:space="preserve">                           </w:t>
      </w:r>
      <w:r w:rsidR="00374F4A" w:rsidRPr="00664FBF">
        <w:rPr>
          <w:rFonts w:ascii="GHEA Grapalat" w:hAnsi="GHEA Grapalat"/>
        </w:rPr>
        <w:t>__________________</w:t>
      </w:r>
    </w:p>
    <w:p w:rsidR="00374F4A" w:rsidRPr="00664FBF" w:rsidRDefault="00B138F3" w:rsidP="00B138F3">
      <w:pPr>
        <w:tabs>
          <w:tab w:val="left" w:pos="6946"/>
        </w:tabs>
        <w:ind w:left="3402" w:firstLine="6"/>
        <w:jc w:val="both"/>
        <w:rPr>
          <w:rFonts w:ascii="GHEA Grapalat" w:hAnsi="GHEA Grapalat"/>
          <w:sz w:val="16"/>
        </w:rPr>
      </w:pPr>
      <w:r w:rsidRPr="00664FBF">
        <w:rPr>
          <w:rFonts w:ascii="GHEA Grapalat" w:hAnsi="GHEA Grapalat"/>
          <w:sz w:val="16"/>
        </w:rPr>
        <w:t xml:space="preserve">                                  </w:t>
      </w:r>
      <w:r w:rsidR="00374F4A" w:rsidRPr="00664FBF">
        <w:rPr>
          <w:rFonts w:ascii="GHEA Grapalat" w:hAnsi="GHEA Grapalat"/>
          <w:sz w:val="16"/>
        </w:rPr>
        <w:t>адрес электронной</w:t>
      </w:r>
      <w:r w:rsidR="00374F4A" w:rsidRPr="00664FBF">
        <w:rPr>
          <w:rFonts w:ascii="GHEA Grapalat" w:hAnsi="GHEA Grapalat"/>
          <w:sz w:val="16"/>
        </w:rPr>
        <w:tab/>
        <w:t>почты</w:t>
      </w:r>
    </w:p>
    <w:p w:rsidR="00B138F3" w:rsidRPr="00664FBF" w:rsidRDefault="00B138F3" w:rsidP="00F96993">
      <w:pPr>
        <w:jc w:val="both"/>
        <w:rPr>
          <w:rFonts w:ascii="GHEA Grapalat" w:hAnsi="GHEA Grapalat"/>
        </w:rPr>
      </w:pPr>
    </w:p>
    <w:p w:rsidR="009E1181" w:rsidRPr="00664FBF" w:rsidRDefault="00F96993" w:rsidP="00F96993">
      <w:pPr>
        <w:jc w:val="both"/>
        <w:rPr>
          <w:rFonts w:ascii="GHEA Grapalat" w:hAnsi="GHEA Grapalat"/>
        </w:rPr>
      </w:pPr>
      <w:r w:rsidRPr="00664FBF">
        <w:rPr>
          <w:rFonts w:ascii="GHEA Grapalat" w:hAnsi="GHEA Grapalat"/>
        </w:rPr>
        <w:t>Адрес деятельности</w:t>
      </w:r>
      <w:r w:rsidR="009E1181" w:rsidRPr="00664FBF">
        <w:rPr>
          <w:rFonts w:ascii="GHEA Grapalat" w:hAnsi="GHEA Grapalat"/>
        </w:rPr>
        <w:t xml:space="preserve">              ----------------------------</w:t>
      </w:r>
      <w:r w:rsidR="009627B3" w:rsidRPr="00664FBF">
        <w:rPr>
          <w:rFonts w:ascii="GHEA Grapalat" w:hAnsi="GHEA Grapalat"/>
        </w:rPr>
        <w:t>--------------------------------</w:t>
      </w:r>
    </w:p>
    <w:p w:rsidR="00F96993" w:rsidRPr="00664FBF" w:rsidRDefault="009E1181" w:rsidP="00F96993">
      <w:pPr>
        <w:jc w:val="both"/>
        <w:rPr>
          <w:rFonts w:ascii="GHEA Grapalat" w:hAnsi="GHEA Grapalat"/>
          <w:sz w:val="18"/>
          <w:szCs w:val="18"/>
        </w:rPr>
      </w:pPr>
      <w:r w:rsidRPr="00664FBF">
        <w:rPr>
          <w:rFonts w:ascii="GHEA Grapalat" w:hAnsi="GHEA Grapalat"/>
        </w:rPr>
        <w:t xml:space="preserve">            </w:t>
      </w:r>
      <w:r w:rsidR="00F96993" w:rsidRPr="00664FBF">
        <w:rPr>
          <w:rFonts w:ascii="GHEA Grapalat" w:hAnsi="GHEA Grapalat"/>
        </w:rPr>
        <w:t xml:space="preserve">  </w:t>
      </w:r>
      <w:r w:rsidRPr="00664FBF">
        <w:rPr>
          <w:rFonts w:ascii="GHEA Grapalat" w:hAnsi="GHEA Grapalat"/>
        </w:rPr>
        <w:t xml:space="preserve">                                </w:t>
      </w:r>
      <w:r w:rsidR="00B138F3" w:rsidRPr="00664FBF">
        <w:rPr>
          <w:rFonts w:ascii="GHEA Grapalat" w:hAnsi="GHEA Grapalat"/>
        </w:rPr>
        <w:t xml:space="preserve">                        </w:t>
      </w:r>
      <w:r w:rsidRPr="00664FBF">
        <w:rPr>
          <w:rFonts w:ascii="GHEA Grapalat" w:hAnsi="GHEA Grapalat"/>
          <w:sz w:val="18"/>
          <w:szCs w:val="18"/>
        </w:rPr>
        <w:t>адрес деятельности</w:t>
      </w:r>
    </w:p>
    <w:p w:rsidR="00B16483" w:rsidRPr="00664FBF" w:rsidRDefault="00B16483" w:rsidP="00F96993">
      <w:pPr>
        <w:jc w:val="both"/>
        <w:rPr>
          <w:rFonts w:ascii="GHEA Grapalat" w:hAnsi="GHEA Grapalat"/>
          <w:sz w:val="18"/>
          <w:szCs w:val="18"/>
        </w:rPr>
      </w:pPr>
    </w:p>
    <w:p w:rsidR="00B16483" w:rsidRPr="00664FBF" w:rsidRDefault="00B16483" w:rsidP="00F96993">
      <w:pPr>
        <w:jc w:val="both"/>
        <w:rPr>
          <w:rFonts w:ascii="GHEA Grapalat" w:hAnsi="GHEA Grapalat"/>
        </w:rPr>
      </w:pPr>
      <w:r w:rsidRPr="00664FBF">
        <w:rPr>
          <w:rFonts w:ascii="GHEA Grapalat" w:hAnsi="GHEA Grapalat"/>
        </w:rPr>
        <w:t>Номер телефона                     ------------------------------</w:t>
      </w:r>
      <w:r w:rsidR="009627B3" w:rsidRPr="00664FBF">
        <w:rPr>
          <w:rFonts w:ascii="GHEA Grapalat" w:hAnsi="GHEA Grapalat"/>
        </w:rPr>
        <w:t>-------------------------------</w:t>
      </w:r>
      <w:r w:rsidRPr="00664FBF">
        <w:rPr>
          <w:rFonts w:ascii="GHEA Grapalat" w:hAnsi="GHEA Grapalat"/>
        </w:rPr>
        <w:t xml:space="preserve"> </w:t>
      </w:r>
    </w:p>
    <w:p w:rsidR="006B3E56" w:rsidRPr="00664FBF" w:rsidRDefault="00B138F3" w:rsidP="00B16483">
      <w:pPr>
        <w:tabs>
          <w:tab w:val="left" w:pos="7371"/>
        </w:tabs>
        <w:spacing w:after="160"/>
        <w:ind w:left="3544" w:firstLine="3"/>
        <w:jc w:val="both"/>
        <w:rPr>
          <w:rFonts w:ascii="GHEA Grapalat" w:hAnsi="GHEA Grapalat"/>
          <w:sz w:val="16"/>
        </w:rPr>
      </w:pPr>
      <w:r w:rsidRPr="00664FBF">
        <w:rPr>
          <w:rFonts w:ascii="GHEA Grapalat" w:hAnsi="GHEA Grapalat"/>
          <w:sz w:val="16"/>
        </w:rPr>
        <w:t xml:space="preserve">                                 </w:t>
      </w:r>
      <w:r w:rsidR="00B16483" w:rsidRPr="00664FBF">
        <w:rPr>
          <w:rFonts w:ascii="GHEA Grapalat" w:hAnsi="GHEA Grapalat"/>
          <w:sz w:val="16"/>
        </w:rPr>
        <w:t>Номер телефона</w:t>
      </w:r>
    </w:p>
    <w:p w:rsidR="00B16483" w:rsidRPr="00664FBF" w:rsidRDefault="00B16483" w:rsidP="00B16483">
      <w:pPr>
        <w:tabs>
          <w:tab w:val="left" w:pos="7371"/>
        </w:tabs>
        <w:spacing w:after="160"/>
        <w:ind w:left="3544" w:firstLine="3"/>
        <w:jc w:val="both"/>
        <w:rPr>
          <w:rFonts w:ascii="GHEA Grapalat" w:hAnsi="GHEA Grapalat"/>
          <w:sz w:val="16"/>
        </w:rPr>
      </w:pPr>
    </w:p>
    <w:p w:rsidR="006B3E56" w:rsidRPr="00664FBF" w:rsidRDefault="006B3E56" w:rsidP="00B46D58">
      <w:pPr>
        <w:widowControl w:val="0"/>
        <w:jc w:val="both"/>
        <w:rPr>
          <w:rFonts w:ascii="GHEA Grapalat" w:hAnsi="GHEA Grapalat"/>
        </w:rPr>
      </w:pPr>
      <w:r w:rsidRPr="00664FBF">
        <w:rPr>
          <w:rFonts w:ascii="GHEA Grapalat" w:hAnsi="GHEA Grapalat"/>
        </w:rPr>
        <w:t>Настоящим _________________________________объявляет и подтверждает,что:</w:t>
      </w:r>
    </w:p>
    <w:p w:rsidR="006B3E56" w:rsidRPr="00664FBF" w:rsidRDefault="006B3E56" w:rsidP="00B46D58">
      <w:pPr>
        <w:widowControl w:val="0"/>
        <w:spacing w:after="120"/>
        <w:ind w:left="2835"/>
        <w:jc w:val="both"/>
        <w:rPr>
          <w:rFonts w:ascii="GHEA Grapalat" w:hAnsi="GHEA Grapalat"/>
          <w:sz w:val="16"/>
        </w:rPr>
      </w:pPr>
      <w:r w:rsidRPr="00664FBF">
        <w:rPr>
          <w:rFonts w:ascii="GHEA Grapalat" w:hAnsi="GHEA Grapalat"/>
          <w:sz w:val="16"/>
        </w:rPr>
        <w:t>наименование участника</w:t>
      </w:r>
    </w:p>
    <w:p w:rsidR="006B3E56" w:rsidRPr="00664FBF" w:rsidRDefault="006B3E56" w:rsidP="00B46D58">
      <w:pPr>
        <w:pStyle w:val="ListParagraph"/>
        <w:widowControl w:val="0"/>
        <w:numPr>
          <w:ilvl w:val="0"/>
          <w:numId w:val="21"/>
        </w:numPr>
        <w:spacing w:after="160"/>
        <w:jc w:val="both"/>
        <w:rPr>
          <w:rFonts w:ascii="GHEA Grapalat" w:hAnsi="GHEA Grapalat" w:cs="Arial"/>
        </w:rPr>
      </w:pPr>
      <w:r w:rsidRPr="00664FBF">
        <w:rPr>
          <w:rFonts w:ascii="GHEA Grapalat" w:hAnsi="GHEA Grapalat"/>
        </w:rPr>
        <w:t>удовлетворяет</w:t>
      </w:r>
      <w:r w:rsidRPr="00664FBF">
        <w:rPr>
          <w:rFonts w:ascii="GHEA Grapalat" w:hAnsi="GHEA Grapalat"/>
          <w:spacing w:val="-4"/>
        </w:rPr>
        <w:t xml:space="preserve"> требованиям к праву участия установленным приглашением на </w:t>
      </w:r>
      <w:r w:rsidR="00B225D5" w:rsidRPr="00664FBF">
        <w:rPr>
          <w:rFonts w:ascii="GHEA Grapalat" w:hAnsi="GHEA Grapalat"/>
        </w:rPr>
        <w:t>открытый конкурс</w:t>
      </w:r>
      <w:r w:rsidRPr="00664FBF">
        <w:rPr>
          <w:rFonts w:ascii="GHEA Grapalat" w:hAnsi="GHEA Grapalat"/>
        </w:rPr>
        <w:t xml:space="preserve"> под кодом "</w:t>
      </w:r>
      <w:r w:rsidR="00836983" w:rsidRPr="00664FBF">
        <w:rPr>
          <w:rFonts w:ascii="GHEA Grapalat" w:hAnsi="GHEA Grapalat"/>
        </w:rPr>
        <w:t>119М-ХМААПДБ-22/06</w:t>
      </w:r>
      <w:r w:rsidRPr="00664FBF">
        <w:rPr>
          <w:rFonts w:ascii="GHEA Grapalat" w:hAnsi="GHEA Grapalat"/>
        </w:rPr>
        <w:t>"*,</w:t>
      </w:r>
      <w:r w:rsidR="00A90FCD" w:rsidRPr="00664FBF">
        <w:rPr>
          <w:rFonts w:ascii="GHEA Grapalat" w:hAnsi="GHEA Grapalat"/>
        </w:rPr>
        <w:t xml:space="preserve">и обязуется в случае признания </w:t>
      </w:r>
      <w:r w:rsidR="00BF09F8" w:rsidRPr="00664FBF">
        <w:rPr>
          <w:rFonts w:ascii="GHEA Grapalat" w:hAnsi="GHEA Grapalat"/>
        </w:rPr>
        <w:t>отобранным</w:t>
      </w:r>
      <w:r w:rsidR="00A90FCD" w:rsidRPr="00664FBF">
        <w:rPr>
          <w:rFonts w:ascii="GHEA Grapalat" w:hAnsi="GHEA Grapalat"/>
        </w:rPr>
        <w:t xml:space="preserve"> участником в порядке и сроки, установленные </w:t>
      </w:r>
      <w:r w:rsidR="00B64C48" w:rsidRPr="00664FBF">
        <w:rPr>
          <w:rFonts w:ascii="GHEA Grapalat" w:hAnsi="GHEA Grapalat"/>
        </w:rPr>
        <w:t xml:space="preserve">настоящим </w:t>
      </w:r>
      <w:r w:rsidR="00A90FCD" w:rsidRPr="00664FBF">
        <w:rPr>
          <w:rFonts w:ascii="GHEA Grapalat" w:hAnsi="GHEA Grapalat"/>
        </w:rPr>
        <w:t xml:space="preserve">приглашением </w:t>
      </w:r>
      <w:r w:rsidR="00952531" w:rsidRPr="00664FBF">
        <w:rPr>
          <w:rFonts w:ascii="GHEA Grapalat" w:hAnsi="GHEA Grapalat"/>
        </w:rPr>
        <w:t xml:space="preserve"> представить обеспечение квалификации</w:t>
      </w:r>
      <w:r w:rsidR="0035493A" w:rsidRPr="00664FBF">
        <w:rPr>
          <w:rFonts w:ascii="GHEA Grapalat" w:hAnsi="GHEA Grapalat"/>
          <w:vertAlign w:val="superscript"/>
        </w:rPr>
        <w:t>16</w:t>
      </w:r>
      <w:r w:rsidR="00952531" w:rsidRPr="00664FBF">
        <w:rPr>
          <w:rFonts w:ascii="GHEA Grapalat" w:hAnsi="GHEA Grapalat"/>
        </w:rPr>
        <w:t>,</w:t>
      </w:r>
    </w:p>
    <w:p w:rsidR="006B3E56" w:rsidRPr="00664FBF" w:rsidRDefault="006B3E56" w:rsidP="00B46D58">
      <w:pPr>
        <w:pStyle w:val="ListParagraph"/>
        <w:widowControl w:val="0"/>
        <w:numPr>
          <w:ilvl w:val="0"/>
          <w:numId w:val="21"/>
        </w:numPr>
        <w:tabs>
          <w:tab w:val="left" w:pos="567"/>
        </w:tabs>
        <w:spacing w:after="160"/>
        <w:jc w:val="both"/>
        <w:rPr>
          <w:rFonts w:ascii="GHEA Grapalat" w:hAnsi="GHEA Grapalat" w:cs="Arial"/>
        </w:rPr>
      </w:pPr>
      <w:r w:rsidRPr="00664FBF">
        <w:rPr>
          <w:rFonts w:ascii="GHEA Grapalat" w:hAnsi="GHEA Grapalat"/>
        </w:rPr>
        <w:lastRenderedPageBreak/>
        <w:t xml:space="preserve">в рамках участия в </w:t>
      </w:r>
      <w:r w:rsidR="00305944" w:rsidRPr="00664FBF">
        <w:rPr>
          <w:rFonts w:ascii="GHEA Grapalat" w:hAnsi="GHEA Grapalat"/>
        </w:rPr>
        <w:t xml:space="preserve">открытом конкурсе </w:t>
      </w:r>
      <w:r w:rsidRPr="00664FBF">
        <w:rPr>
          <w:rFonts w:ascii="GHEA Grapalat" w:hAnsi="GHEA Grapalat"/>
        </w:rPr>
        <w:t>под кодом "</w:t>
      </w:r>
      <w:r w:rsidR="00836983" w:rsidRPr="00664FBF">
        <w:rPr>
          <w:rFonts w:ascii="GHEA Grapalat" w:hAnsi="GHEA Grapalat"/>
        </w:rPr>
        <w:t>119М-ХМААПДБ-22/06</w:t>
      </w:r>
      <w:r w:rsidRPr="00664FBF">
        <w:rPr>
          <w:rFonts w:ascii="GHEA Grapalat" w:hAnsi="GHEA Grapalat"/>
        </w:rPr>
        <w:t>"*</w:t>
      </w:r>
    </w:p>
    <w:p w:rsidR="006B3E56" w:rsidRPr="00664FBF" w:rsidRDefault="006B3E56" w:rsidP="00B46D58">
      <w:pPr>
        <w:pStyle w:val="ListParagraph"/>
        <w:widowControl w:val="0"/>
        <w:numPr>
          <w:ilvl w:val="0"/>
          <w:numId w:val="22"/>
        </w:numPr>
        <w:tabs>
          <w:tab w:val="left" w:pos="567"/>
        </w:tabs>
        <w:spacing w:after="160"/>
        <w:jc w:val="both"/>
        <w:rPr>
          <w:rFonts w:ascii="GHEA Grapalat" w:hAnsi="GHEA Grapalat"/>
        </w:rPr>
      </w:pPr>
      <w:r w:rsidRPr="00664FBF">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Pr="00664FBF" w:rsidRDefault="006B3E56" w:rsidP="00B46D58">
      <w:pPr>
        <w:pStyle w:val="ListParagraph"/>
        <w:widowControl w:val="0"/>
        <w:numPr>
          <w:ilvl w:val="0"/>
          <w:numId w:val="22"/>
        </w:numPr>
        <w:tabs>
          <w:tab w:val="left" w:pos="567"/>
        </w:tabs>
        <w:spacing w:after="160"/>
        <w:jc w:val="both"/>
        <w:rPr>
          <w:rFonts w:ascii="GHEA Grapalat" w:hAnsi="GHEA Grapalat"/>
          <w:spacing w:val="-6"/>
        </w:rPr>
      </w:pPr>
      <w:r w:rsidRPr="00664FBF">
        <w:rPr>
          <w:rFonts w:ascii="GHEA Grapalat" w:hAnsi="GHEA Grapalat"/>
          <w:spacing w:val="-6"/>
        </w:rPr>
        <w:t xml:space="preserve">отсутствует случай установленного приглашением на </w:t>
      </w:r>
      <w:r w:rsidR="00305944" w:rsidRPr="00664FBF">
        <w:rPr>
          <w:rFonts w:ascii="GHEA Grapalat" w:hAnsi="GHEA Grapalat"/>
        </w:rPr>
        <w:t>открытый конкурс</w:t>
      </w:r>
      <w:r w:rsidRPr="00664FBF">
        <w:rPr>
          <w:rFonts w:ascii="GHEA Grapalat" w:hAnsi="GHEA Grapalat"/>
        </w:rPr>
        <w:t xml:space="preserve"> случая     одновременного </w:t>
      </w:r>
    </w:p>
    <w:p w:rsidR="006B3E56" w:rsidRPr="00664FBF" w:rsidRDefault="006B3E56" w:rsidP="00B46D58">
      <w:pPr>
        <w:pStyle w:val="BodyTextIndent"/>
        <w:widowControl w:val="0"/>
        <w:spacing w:line="240" w:lineRule="auto"/>
        <w:ind w:firstLine="0"/>
        <w:jc w:val="left"/>
        <w:rPr>
          <w:rFonts w:ascii="GHEA Grapalat" w:hAnsi="GHEA Grapalat"/>
          <w:i w:val="0"/>
          <w:sz w:val="24"/>
        </w:rPr>
      </w:pPr>
      <w:r w:rsidRPr="00664FBF">
        <w:rPr>
          <w:rFonts w:ascii="GHEA Grapalat" w:hAnsi="GHEA Grapalat"/>
          <w:i w:val="0"/>
          <w:sz w:val="24"/>
        </w:rPr>
        <w:t>участия взаимосвязанных с ________________ лиц и (или) учрежденных__________</w:t>
      </w:r>
    </w:p>
    <w:p w:rsidR="006B3E56" w:rsidRPr="00664FBF" w:rsidRDefault="006B3E56" w:rsidP="00B46D58">
      <w:pPr>
        <w:widowControl w:val="0"/>
        <w:tabs>
          <w:tab w:val="left" w:pos="7938"/>
        </w:tabs>
        <w:ind w:left="3119"/>
        <w:jc w:val="both"/>
        <w:rPr>
          <w:rFonts w:ascii="GHEA Grapalat" w:hAnsi="GHEA Grapalat"/>
          <w:sz w:val="16"/>
        </w:rPr>
      </w:pPr>
      <w:r w:rsidRPr="00664FBF">
        <w:rPr>
          <w:rFonts w:ascii="GHEA Grapalat" w:hAnsi="GHEA Grapalat"/>
          <w:sz w:val="16"/>
        </w:rPr>
        <w:t>наименование участника</w:t>
      </w:r>
      <w:r w:rsidRPr="00664FBF">
        <w:rPr>
          <w:rFonts w:ascii="GHEA Grapalat" w:hAnsi="GHEA Grapalat"/>
          <w:sz w:val="16"/>
        </w:rPr>
        <w:tab/>
        <w:t>наименование</w:t>
      </w:r>
    </w:p>
    <w:p w:rsidR="006B3E56" w:rsidRPr="00664FBF" w:rsidRDefault="006B3E56" w:rsidP="00B46D58">
      <w:pPr>
        <w:widowControl w:val="0"/>
        <w:tabs>
          <w:tab w:val="left" w:pos="7938"/>
        </w:tabs>
        <w:spacing w:after="160"/>
        <w:ind w:left="8080"/>
        <w:jc w:val="both"/>
        <w:rPr>
          <w:rFonts w:ascii="GHEA Grapalat" w:hAnsi="GHEA Grapalat" w:cs="Arial"/>
          <w:sz w:val="16"/>
        </w:rPr>
      </w:pPr>
      <w:r w:rsidRPr="00664FBF">
        <w:rPr>
          <w:rFonts w:ascii="GHEA Grapalat" w:hAnsi="GHEA Grapalat"/>
          <w:sz w:val="16"/>
        </w:rPr>
        <w:t>участника</w:t>
      </w:r>
    </w:p>
    <w:p w:rsidR="006B3E56" w:rsidRPr="00664FBF" w:rsidRDefault="006B3E56" w:rsidP="00B46D58">
      <w:pPr>
        <w:widowControl w:val="0"/>
        <w:jc w:val="both"/>
        <w:rPr>
          <w:rFonts w:ascii="GHEA Grapalat" w:hAnsi="GHEA Grapalat"/>
          <w:u w:val="single"/>
        </w:rPr>
      </w:pPr>
      <w:r w:rsidRPr="00664FBF">
        <w:rPr>
          <w:rFonts w:ascii="GHEA Grapalat" w:hAnsi="GHEA Grapalat"/>
        </w:rPr>
        <w:t>организаций, либо организаций, имеющих принадлежащую ____________________</w:t>
      </w:r>
    </w:p>
    <w:p w:rsidR="006B3E56" w:rsidRPr="00664FBF" w:rsidRDefault="006B3E56" w:rsidP="00B46D58">
      <w:pPr>
        <w:widowControl w:val="0"/>
        <w:spacing w:after="160"/>
        <w:ind w:left="7088"/>
        <w:jc w:val="both"/>
        <w:rPr>
          <w:rFonts w:ascii="GHEA Grapalat" w:hAnsi="GHEA Grapalat"/>
        </w:rPr>
      </w:pPr>
      <w:r w:rsidRPr="00664FBF">
        <w:rPr>
          <w:rFonts w:ascii="GHEA Grapalat" w:hAnsi="GHEA Grapalat"/>
          <w:vertAlign w:val="superscript"/>
        </w:rPr>
        <w:t>наименование участника</w:t>
      </w:r>
    </w:p>
    <w:p w:rsidR="006B3E56" w:rsidRPr="00664FBF" w:rsidRDefault="006B3E56" w:rsidP="00B46D58">
      <w:pPr>
        <w:widowControl w:val="0"/>
        <w:spacing w:after="160"/>
        <w:jc w:val="both"/>
        <w:rPr>
          <w:ins w:id="1" w:author="Inesa Kocharyan" w:date="2021-09-01T13:44:00Z"/>
          <w:rFonts w:ascii="GHEA Grapalat" w:hAnsi="GHEA Grapalat"/>
        </w:rPr>
      </w:pPr>
      <w:r w:rsidRPr="00664FBF">
        <w:rPr>
          <w:rFonts w:ascii="GHEA Grapalat" w:hAnsi="GHEA Grapalat"/>
        </w:rPr>
        <w:t>долю (пай) в размере более пятидесяти процентов</w:t>
      </w:r>
      <w:r w:rsidR="00BB6319" w:rsidRPr="00664FBF">
        <w:rPr>
          <w:rFonts w:ascii="GHEA Grapalat" w:hAnsi="GHEA Grapalat"/>
        </w:rPr>
        <w:t>.</w:t>
      </w:r>
    </w:p>
    <w:p w:rsidR="00BB6319" w:rsidRPr="00664FBF" w:rsidRDefault="00BB6319" w:rsidP="00BB6319">
      <w:pPr>
        <w:widowControl w:val="0"/>
        <w:spacing w:after="160"/>
        <w:contextualSpacing/>
        <w:jc w:val="both"/>
        <w:rPr>
          <w:rFonts w:ascii="GHEA Grapalat" w:hAnsi="GHEA Grapalat"/>
        </w:rPr>
      </w:pPr>
      <w:r w:rsidRPr="00664FBF">
        <w:rPr>
          <w:rFonts w:ascii="GHEA Grapalat" w:hAnsi="GHEA Grapalat"/>
        </w:rPr>
        <w:t>Ниже  ------------</w:t>
      </w:r>
      <w:r w:rsidR="009A73EA" w:rsidRPr="00664FBF">
        <w:rPr>
          <w:rFonts w:ascii="GHEA Grapalat" w:hAnsi="GHEA Grapalat"/>
        </w:rPr>
        <w:t>---------------------------</w:t>
      </w:r>
      <w:r w:rsidRPr="00664FBF">
        <w:rPr>
          <w:rFonts w:ascii="GHEA Grapalat" w:hAnsi="GHEA Grapalat"/>
        </w:rPr>
        <w:t>-</w:t>
      </w:r>
      <w:r w:rsidR="009A73EA" w:rsidRPr="00664FBF">
        <w:rPr>
          <w:rFonts w:ascii="GHEA Grapalat" w:hAnsi="GHEA Grapalat"/>
        </w:rPr>
        <w:t xml:space="preserve"> </w:t>
      </w:r>
      <w:r w:rsidR="004A5C6D" w:rsidRPr="00664FBF">
        <w:rPr>
          <w:rFonts w:ascii="GHEA Grapalat" w:hAnsi="GHEA Grapalat"/>
        </w:rPr>
        <w:t xml:space="preserve">представляет </w:t>
      </w:r>
      <w:r w:rsidR="009A73EA" w:rsidRPr="00664FBF">
        <w:rPr>
          <w:rFonts w:ascii="GHEA Grapalat" w:hAnsi="GHEA Grapalat"/>
        </w:rPr>
        <w:t>ссылку на сайт, содержащий</w:t>
      </w:r>
    </w:p>
    <w:p w:rsidR="00BB6319" w:rsidRPr="00664FBF" w:rsidRDefault="00BB6319" w:rsidP="004A5C6D">
      <w:pPr>
        <w:widowControl w:val="0"/>
        <w:spacing w:after="160"/>
        <w:ind w:left="1276"/>
        <w:contextualSpacing/>
        <w:jc w:val="both"/>
        <w:rPr>
          <w:rFonts w:ascii="GHEA Grapalat" w:hAnsi="GHEA Grapalat"/>
        </w:rPr>
      </w:pPr>
      <w:r w:rsidRPr="00664FBF">
        <w:rPr>
          <w:rFonts w:ascii="GHEA Grapalat" w:hAnsi="GHEA Grapalat"/>
          <w:vertAlign w:val="superscript"/>
        </w:rPr>
        <w:t>наименование участника</w:t>
      </w:r>
    </w:p>
    <w:p w:rsidR="007D1008" w:rsidRPr="00664FBF" w:rsidRDefault="009A73EA" w:rsidP="00724462">
      <w:pPr>
        <w:widowControl w:val="0"/>
        <w:spacing w:after="160"/>
        <w:jc w:val="both"/>
        <w:rPr>
          <w:rFonts w:ascii="GHEA Grapalat" w:hAnsi="GHEA Grapalat"/>
        </w:rPr>
      </w:pPr>
      <w:r w:rsidRPr="00664FBF">
        <w:rPr>
          <w:rFonts w:ascii="GHEA Grapalat" w:hAnsi="GHEA Grapalat"/>
        </w:rPr>
        <w:t xml:space="preserve">информацию о реальных бенефициарах </w:t>
      </w:r>
      <w:r w:rsidR="00BB6319" w:rsidRPr="00664FBF">
        <w:rPr>
          <w:rFonts w:ascii="GHEA Grapalat" w:hAnsi="GHEA Grapalat"/>
        </w:rPr>
        <w:t xml:space="preserve">---------------------------------------------------- </w:t>
      </w:r>
      <w:r w:rsidR="006B3E56" w:rsidRPr="00664FBF">
        <w:rPr>
          <w:rStyle w:val="FootnoteReference"/>
          <w:rFonts w:ascii="GHEA Grapalat" w:hAnsi="GHEA Grapalat"/>
          <w:sz w:val="28"/>
          <w:szCs w:val="28"/>
        </w:rPr>
        <w:footnoteReference w:customMarkFollows="1" w:id="4"/>
        <w:t>**</w:t>
      </w:r>
      <w:r w:rsidRPr="00664FBF">
        <w:rPr>
          <w:rFonts w:ascii="GHEA Grapalat" w:hAnsi="GHEA Grapalat"/>
          <w:sz w:val="28"/>
          <w:szCs w:val="28"/>
        </w:rPr>
        <w:t>.</w:t>
      </w:r>
      <w:r w:rsidR="006B3E56" w:rsidRPr="00664FBF">
        <w:rPr>
          <w:rFonts w:ascii="GHEA Grapalat" w:hAnsi="GHEA Grapalat"/>
        </w:rPr>
        <w:t xml:space="preserve"> </w:t>
      </w:r>
      <w:r w:rsidR="007D1008" w:rsidRPr="00664FBF">
        <w:rPr>
          <w:rFonts w:ascii="GHEA Grapalat" w:hAnsi="GHEA Grapalat"/>
        </w:rPr>
        <w:br w:type="page"/>
      </w:r>
    </w:p>
    <w:p w:rsidR="00923711" w:rsidRPr="00664FBF" w:rsidRDefault="00923711">
      <w:pPr>
        <w:rPr>
          <w:rFonts w:ascii="GHEA Grapalat" w:hAnsi="GHEA Grapalat"/>
        </w:rPr>
      </w:pPr>
    </w:p>
    <w:p w:rsidR="00110534" w:rsidRPr="00664FBF" w:rsidRDefault="00F36AD3" w:rsidP="00B46D58">
      <w:pPr>
        <w:jc w:val="both"/>
        <w:rPr>
          <w:rFonts w:ascii="GHEA Grapalat" w:hAnsi="GHEA Grapalat"/>
        </w:rPr>
      </w:pPr>
      <w:r w:rsidRPr="00664FBF">
        <w:rPr>
          <w:rFonts w:ascii="GHEA Grapalat" w:hAnsi="GHEA Grapalat"/>
        </w:rPr>
        <w:t xml:space="preserve"> </w:t>
      </w:r>
    </w:p>
    <w:p w:rsidR="00993891" w:rsidRPr="00664FBF" w:rsidRDefault="00F36AD3" w:rsidP="00B46D58">
      <w:pPr>
        <w:jc w:val="both"/>
        <w:rPr>
          <w:rFonts w:ascii="GHEA Grapalat" w:hAnsi="GHEA Grapalat"/>
        </w:rPr>
      </w:pPr>
      <w:r w:rsidRPr="00664FBF">
        <w:rPr>
          <w:rFonts w:ascii="GHEA Grapalat" w:hAnsi="GHEA Grapalat"/>
        </w:rPr>
        <w:t xml:space="preserve">Прилагается  </w:t>
      </w:r>
      <w:r w:rsidR="00F855BB" w:rsidRPr="00664FBF">
        <w:rPr>
          <w:rFonts w:ascii="GHEA Grapalat" w:hAnsi="GHEA Grapalat"/>
        </w:rPr>
        <w:t xml:space="preserve">полное описание предлагаемого </w:t>
      </w:r>
      <w:r w:rsidR="00AA4DC0" w:rsidRPr="00664FBF">
        <w:rPr>
          <w:rFonts w:ascii="GHEA Grapalat" w:hAnsi="GHEA Grapalat"/>
        </w:rPr>
        <w:t xml:space="preserve">  ----------------------------</w:t>
      </w:r>
      <w:r w:rsidRPr="00664FBF">
        <w:rPr>
          <w:rFonts w:ascii="GHEA Grapalat" w:hAnsi="GHEA Grapalat"/>
        </w:rPr>
        <w:t xml:space="preserve"> </w:t>
      </w:r>
      <w:r w:rsidR="00F855BB" w:rsidRPr="00664FBF">
        <w:rPr>
          <w:rFonts w:ascii="GHEA Grapalat" w:hAnsi="GHEA Grapalat"/>
        </w:rPr>
        <w:t xml:space="preserve">    товара</w:t>
      </w:r>
      <w:r w:rsidR="00B14486" w:rsidRPr="00664FBF">
        <w:rPr>
          <w:rFonts w:ascii="GHEA Grapalat" w:hAnsi="GHEA Grapalat"/>
        </w:rPr>
        <w:t>,</w:t>
      </w:r>
      <w:r w:rsidR="00F855BB" w:rsidRPr="00664FBF">
        <w:rPr>
          <w:rFonts w:ascii="GHEA Grapalat" w:hAnsi="GHEA Grapalat"/>
        </w:rPr>
        <w:t xml:space="preserve"> </w:t>
      </w:r>
    </w:p>
    <w:p w:rsidR="00993891" w:rsidRPr="00664FBF" w:rsidRDefault="00993891" w:rsidP="00B46D58">
      <w:pPr>
        <w:jc w:val="both"/>
        <w:rPr>
          <w:rFonts w:ascii="GHEA Grapalat" w:hAnsi="GHEA Grapalat"/>
        </w:rPr>
      </w:pPr>
      <w:r w:rsidRPr="00664FBF">
        <w:rPr>
          <w:rFonts w:ascii="GHEA Grapalat" w:hAnsi="GHEA Grapalat"/>
          <w:sz w:val="16"/>
        </w:rPr>
        <w:t xml:space="preserve">                                                                                                  </w:t>
      </w:r>
      <w:r w:rsidR="00C33115" w:rsidRPr="00664FBF">
        <w:rPr>
          <w:rFonts w:ascii="GHEA Grapalat" w:hAnsi="GHEA Grapalat"/>
          <w:sz w:val="16"/>
        </w:rPr>
        <w:t xml:space="preserve">          </w:t>
      </w:r>
      <w:r w:rsidRPr="00664FBF">
        <w:rPr>
          <w:rFonts w:ascii="GHEA Grapalat" w:hAnsi="GHEA Grapalat"/>
          <w:sz w:val="16"/>
        </w:rPr>
        <w:t xml:space="preserve"> наименование участника</w:t>
      </w:r>
    </w:p>
    <w:p w:rsidR="006B3E56" w:rsidRPr="00664FBF" w:rsidRDefault="00F855BB" w:rsidP="000811C1">
      <w:pPr>
        <w:jc w:val="both"/>
        <w:rPr>
          <w:rFonts w:ascii="GHEA Grapalat" w:hAnsi="GHEA Grapalat"/>
          <w:sz w:val="16"/>
          <w:lang w:val="hy-AM"/>
        </w:rPr>
      </w:pPr>
      <w:r w:rsidRPr="00664FBF">
        <w:rPr>
          <w:rFonts w:ascii="GHEA Grapalat" w:hAnsi="GHEA Grapalat"/>
        </w:rPr>
        <w:t>согласно Приложению 1.1</w:t>
      </w:r>
      <w:r w:rsidR="00C061DC" w:rsidRPr="00664FBF">
        <w:rPr>
          <w:rFonts w:ascii="GHEA Grapalat" w:hAnsi="GHEA Grapalat"/>
        </w:rPr>
        <w:t>.</w:t>
      </w:r>
      <w:r w:rsidR="00F36AD3" w:rsidRPr="00664FBF">
        <w:rPr>
          <w:rFonts w:ascii="GHEA Grapalat" w:hAnsi="GHEA Grapalat"/>
        </w:rPr>
        <w:t xml:space="preserve"> </w:t>
      </w:r>
      <w:r w:rsidRPr="00664FBF">
        <w:rPr>
          <w:rFonts w:ascii="GHEA Grapalat" w:hAnsi="GHEA Grapalat"/>
        </w:rPr>
        <w:t xml:space="preserve"> </w:t>
      </w:r>
      <w:r w:rsidR="00F36AD3" w:rsidRPr="00664FBF">
        <w:rPr>
          <w:rFonts w:ascii="GHEA Grapalat" w:hAnsi="GHEA Grapalat"/>
        </w:rPr>
        <w:t xml:space="preserve"> </w:t>
      </w:r>
      <w:r w:rsidR="00DA5D3D" w:rsidRPr="00664FBF">
        <w:rPr>
          <w:rFonts w:ascii="GHEA Grapalat" w:hAnsi="GHEA Grapalat"/>
          <w:sz w:val="16"/>
        </w:rPr>
        <w:t xml:space="preserve">                                                                             </w:t>
      </w:r>
      <w:r w:rsidRPr="00664FBF">
        <w:rPr>
          <w:rFonts w:ascii="GHEA Grapalat" w:hAnsi="GHEA Grapalat"/>
          <w:sz w:val="16"/>
        </w:rPr>
        <w:t xml:space="preserve">                                     </w:t>
      </w:r>
      <w:r w:rsidR="00DA5D3D" w:rsidRPr="00664FBF">
        <w:rPr>
          <w:rFonts w:ascii="GHEA Grapalat" w:hAnsi="GHEA Grapalat"/>
          <w:sz w:val="16"/>
        </w:rPr>
        <w:t xml:space="preserve">      </w:t>
      </w:r>
    </w:p>
    <w:p w:rsidR="00F855BB" w:rsidRPr="00664FBF" w:rsidRDefault="00F855BB" w:rsidP="00B46D58">
      <w:pPr>
        <w:tabs>
          <w:tab w:val="left" w:pos="7371"/>
        </w:tabs>
        <w:spacing w:after="160"/>
        <w:ind w:left="3544" w:firstLine="3"/>
        <w:jc w:val="both"/>
        <w:rPr>
          <w:rFonts w:ascii="GHEA Grapalat" w:hAnsi="GHEA Grapalat"/>
          <w:sz w:val="16"/>
          <w:lang w:val="hy-AM"/>
        </w:rPr>
      </w:pPr>
    </w:p>
    <w:p w:rsidR="00F855BB" w:rsidRPr="00664FBF" w:rsidRDefault="00F855BB" w:rsidP="00B46D58">
      <w:pPr>
        <w:tabs>
          <w:tab w:val="left" w:pos="7371"/>
        </w:tabs>
        <w:spacing w:after="160"/>
        <w:ind w:left="3544" w:firstLine="3"/>
        <w:jc w:val="both"/>
        <w:rPr>
          <w:rFonts w:ascii="GHEA Grapalat" w:hAnsi="GHEA Grapalat"/>
          <w:sz w:val="16"/>
          <w:lang w:val="hy-AM"/>
        </w:rPr>
      </w:pPr>
    </w:p>
    <w:p w:rsidR="006B3E56" w:rsidRPr="00664FBF" w:rsidRDefault="006B3E56" w:rsidP="00B46D58">
      <w:pPr>
        <w:tabs>
          <w:tab w:val="left" w:pos="7371"/>
        </w:tabs>
        <w:spacing w:after="160"/>
        <w:ind w:left="3544" w:firstLine="3"/>
        <w:jc w:val="both"/>
        <w:rPr>
          <w:rFonts w:ascii="GHEA Grapalat" w:hAnsi="GHEA Grapalat"/>
          <w:sz w:val="16"/>
        </w:rPr>
      </w:pPr>
    </w:p>
    <w:p w:rsidR="006B3E56" w:rsidRPr="00664FBF" w:rsidRDefault="006B3E56" w:rsidP="00B46D58">
      <w:pPr>
        <w:tabs>
          <w:tab w:val="left" w:pos="7371"/>
        </w:tabs>
        <w:spacing w:after="160"/>
        <w:ind w:left="3544" w:firstLine="3"/>
        <w:jc w:val="both"/>
        <w:rPr>
          <w:rFonts w:ascii="GHEA Grapalat" w:hAnsi="GHEA Grapalat"/>
          <w:sz w:val="16"/>
        </w:rPr>
      </w:pPr>
    </w:p>
    <w:p w:rsidR="00374F4A" w:rsidRPr="00664FBF" w:rsidRDefault="00374F4A" w:rsidP="00B46D58">
      <w:pPr>
        <w:jc w:val="both"/>
        <w:rPr>
          <w:rFonts w:ascii="GHEA Grapalat" w:hAnsi="GHEA Grapalat"/>
        </w:rPr>
      </w:pPr>
      <w:r w:rsidRPr="00664FBF">
        <w:rPr>
          <w:rFonts w:ascii="GHEA Grapalat" w:hAnsi="GHEA Grapalat"/>
        </w:rPr>
        <w:t>_______________________________________________</w:t>
      </w:r>
      <w:r w:rsidRPr="00664FBF">
        <w:rPr>
          <w:rFonts w:ascii="GHEA Grapalat" w:hAnsi="GHEA Grapalat"/>
        </w:rPr>
        <w:tab/>
        <w:t>_____________________</w:t>
      </w:r>
    </w:p>
    <w:p w:rsidR="00374F4A" w:rsidRPr="00664FBF" w:rsidRDefault="00374F4A" w:rsidP="00B46D58">
      <w:pPr>
        <w:tabs>
          <w:tab w:val="left" w:pos="7230"/>
        </w:tabs>
        <w:ind w:left="851"/>
        <w:jc w:val="both"/>
        <w:rPr>
          <w:rFonts w:ascii="GHEA Grapalat" w:hAnsi="GHEA Grapalat"/>
          <w:sz w:val="16"/>
        </w:rPr>
      </w:pPr>
      <w:r w:rsidRPr="00664FBF">
        <w:rPr>
          <w:rFonts w:ascii="GHEA Grapalat" w:hAnsi="GHEA Grapalat"/>
          <w:sz w:val="16"/>
        </w:rPr>
        <w:t>наименование участника (должность,</w:t>
      </w:r>
      <w:r w:rsidRPr="00664FBF">
        <w:rPr>
          <w:rFonts w:ascii="GHEA Grapalat" w:hAnsi="GHEA Grapalat"/>
          <w:sz w:val="16"/>
        </w:rPr>
        <w:tab/>
        <w:t>подпись)</w:t>
      </w:r>
    </w:p>
    <w:p w:rsidR="00374F4A" w:rsidRPr="00664FBF" w:rsidRDefault="00374F4A" w:rsidP="00B46D58">
      <w:pPr>
        <w:spacing w:after="160"/>
        <w:ind w:left="1134"/>
        <w:jc w:val="both"/>
        <w:rPr>
          <w:rFonts w:ascii="GHEA Grapalat" w:hAnsi="GHEA Grapalat"/>
          <w:sz w:val="16"/>
        </w:rPr>
      </w:pPr>
      <w:r w:rsidRPr="00664FBF">
        <w:rPr>
          <w:rFonts w:ascii="GHEA Grapalat" w:hAnsi="GHEA Grapalat"/>
          <w:sz w:val="16"/>
        </w:rPr>
        <w:t>имя, фамилия руководителя)</w:t>
      </w:r>
    </w:p>
    <w:p w:rsidR="0094684E" w:rsidRPr="00664FBF" w:rsidRDefault="00B2572B" w:rsidP="00B46D58">
      <w:pPr>
        <w:widowControl w:val="0"/>
        <w:spacing w:after="160"/>
        <w:jc w:val="right"/>
        <w:rPr>
          <w:rFonts w:ascii="GHEA Grapalat" w:hAnsi="GHEA Grapalat"/>
          <w:b/>
        </w:rPr>
      </w:pPr>
      <w:r w:rsidRPr="00664FBF">
        <w:rPr>
          <w:rFonts w:ascii="GHEA Grapalat" w:hAnsi="GHEA Grapalat"/>
        </w:rPr>
        <w:t>М. П.</w:t>
      </w:r>
      <w:r w:rsidR="00A225D9" w:rsidRPr="00664FBF">
        <w:rPr>
          <w:rFonts w:ascii="GHEA Grapalat" w:hAnsi="GHEA Grapalat"/>
          <w:b/>
        </w:rPr>
        <w:t xml:space="preserve"> </w:t>
      </w:r>
    </w:p>
    <w:p w:rsidR="00123294" w:rsidRPr="00664FBF" w:rsidRDefault="00123294" w:rsidP="00B46D58">
      <w:pPr>
        <w:rPr>
          <w:rFonts w:ascii="GHEA Grapalat" w:hAnsi="GHEA Grapalat"/>
          <w:b/>
        </w:rPr>
      </w:pPr>
      <w:r w:rsidRPr="00664FBF">
        <w:rPr>
          <w:rFonts w:ascii="GHEA Grapalat" w:hAnsi="GHEA Grapalat"/>
          <w:b/>
        </w:rPr>
        <w:br w:type="page"/>
      </w:r>
    </w:p>
    <w:p w:rsidR="00B048B2" w:rsidRPr="00664FBF" w:rsidRDefault="00B048B2" w:rsidP="00B46D58">
      <w:pPr>
        <w:rPr>
          <w:rFonts w:ascii="GHEA Grapalat" w:hAnsi="GHEA Grapalat"/>
          <w:b/>
        </w:rPr>
      </w:pPr>
    </w:p>
    <w:p w:rsidR="00AB6E69" w:rsidRPr="00664FBF" w:rsidRDefault="00AB6E69" w:rsidP="00AB6E69">
      <w:pPr>
        <w:jc w:val="right"/>
        <w:rPr>
          <w:rFonts w:ascii="GHEA Grapalat" w:hAnsi="GHEA Grapalat"/>
          <w:b/>
        </w:rPr>
      </w:pPr>
      <w:r w:rsidRPr="00664FBF">
        <w:rPr>
          <w:rFonts w:ascii="GHEA Grapalat" w:hAnsi="GHEA Grapalat"/>
          <w:b/>
        </w:rPr>
        <w:t>Приложение 1.</w:t>
      </w:r>
      <w:r w:rsidR="000B5664" w:rsidRPr="00664FBF">
        <w:rPr>
          <w:rFonts w:ascii="GHEA Grapalat" w:hAnsi="GHEA Grapalat"/>
          <w:b/>
        </w:rPr>
        <w:t>2</w:t>
      </w:r>
      <w:r w:rsidRPr="00664FBF">
        <w:rPr>
          <w:rFonts w:ascii="GHEA Grapalat" w:hAnsi="GHEA Grapalat"/>
          <w:b/>
        </w:rPr>
        <w:t xml:space="preserve">** </w:t>
      </w:r>
    </w:p>
    <w:p w:rsidR="00AB6E69" w:rsidRPr="00664FBF" w:rsidRDefault="00AB6E69" w:rsidP="00AB6E69">
      <w:pPr>
        <w:jc w:val="right"/>
        <w:rPr>
          <w:rFonts w:ascii="GHEA Grapalat" w:hAnsi="GHEA Grapalat"/>
          <w:b/>
        </w:rPr>
      </w:pPr>
      <w:r w:rsidRPr="00664FBF">
        <w:rPr>
          <w:rFonts w:ascii="GHEA Grapalat" w:hAnsi="GHEA Grapalat"/>
          <w:b/>
        </w:rPr>
        <w:t>к Приглашению на открытый конкурс</w:t>
      </w:r>
    </w:p>
    <w:p w:rsidR="00AB6E69" w:rsidRPr="00664FBF" w:rsidRDefault="00AB6E69" w:rsidP="00AB6E69">
      <w:pPr>
        <w:pStyle w:val="Heading3"/>
        <w:keepNext w:val="0"/>
        <w:widowControl w:val="0"/>
        <w:spacing w:after="160" w:line="240" w:lineRule="auto"/>
        <w:ind w:firstLine="567"/>
        <w:jc w:val="right"/>
        <w:rPr>
          <w:rFonts w:ascii="GHEA Grapalat" w:hAnsi="GHEA Grapalat" w:cs="Arial"/>
          <w:b/>
          <w:sz w:val="24"/>
          <w:szCs w:val="24"/>
        </w:rPr>
      </w:pPr>
      <w:r w:rsidRPr="00664FBF">
        <w:rPr>
          <w:rFonts w:ascii="GHEA Grapalat" w:hAnsi="GHEA Grapalat"/>
          <w:b/>
          <w:sz w:val="24"/>
          <w:szCs w:val="24"/>
        </w:rPr>
        <w:t>под кодом "</w:t>
      </w:r>
      <w:r w:rsidR="00836983" w:rsidRPr="00664FBF">
        <w:rPr>
          <w:rFonts w:ascii="GHEA Grapalat" w:hAnsi="GHEA Grapalat"/>
          <w:b/>
          <w:sz w:val="24"/>
          <w:szCs w:val="24"/>
        </w:rPr>
        <w:t>119М-ХМААПДБ-22/06</w:t>
      </w:r>
      <w:r w:rsidRPr="00664FBF">
        <w:rPr>
          <w:rFonts w:ascii="GHEA Grapalat" w:hAnsi="GHEA Grapalat"/>
          <w:b/>
          <w:sz w:val="24"/>
          <w:szCs w:val="24"/>
        </w:rPr>
        <w:t>"</w:t>
      </w:r>
    </w:p>
    <w:p w:rsidR="00F016A2" w:rsidRPr="00664FBF" w:rsidRDefault="00F016A2">
      <w:pPr>
        <w:rPr>
          <w:rFonts w:ascii="GHEA Grapalat" w:hAnsi="GHEA Grapalat"/>
          <w:b/>
        </w:rPr>
      </w:pPr>
    </w:p>
    <w:p w:rsidR="00F016A2" w:rsidRPr="00664FBF" w:rsidRDefault="00F016A2" w:rsidP="00F016A2">
      <w:pPr>
        <w:ind w:left="360" w:hanging="360"/>
        <w:jc w:val="center"/>
        <w:rPr>
          <w:rFonts w:ascii="GHEA Grapalat" w:hAnsi="GHEA Grapalat"/>
          <w:b/>
        </w:rPr>
      </w:pPr>
      <w:r w:rsidRPr="00664FBF">
        <w:rPr>
          <w:rFonts w:ascii="GHEA Grapalat" w:hAnsi="GHEA Grapalat"/>
          <w:b/>
        </w:rPr>
        <w:t>ФОРМА</w:t>
      </w:r>
    </w:p>
    <w:p w:rsidR="00F016A2" w:rsidRPr="00664FBF" w:rsidRDefault="00F016A2" w:rsidP="00F016A2">
      <w:pPr>
        <w:ind w:left="360" w:hanging="360"/>
        <w:jc w:val="center"/>
        <w:rPr>
          <w:rFonts w:ascii="GHEA Grapalat" w:hAnsi="GHEA Grapalat"/>
          <w:b/>
        </w:rPr>
      </w:pPr>
      <w:r w:rsidRPr="00664FBF">
        <w:rPr>
          <w:rFonts w:ascii="GHEA Grapalat" w:hAnsi="GHEA Grapalat"/>
          <w:b/>
        </w:rPr>
        <w:t>ДЕКЛАРАЦИИ О РЕАЛЬНЫХ  БЕНЕФИЦИАРАХ</w:t>
      </w:r>
    </w:p>
    <w:p w:rsidR="00F016A2" w:rsidRPr="00664FBF" w:rsidRDefault="00F016A2" w:rsidP="00F016A2">
      <w:pPr>
        <w:ind w:left="360" w:hanging="360"/>
        <w:jc w:val="center"/>
        <w:rPr>
          <w:rFonts w:ascii="GHEA Grapalat" w:eastAsia="GHEA Grapalat" w:hAnsi="GHEA Grapalat" w:cs="GHEA Grapalat"/>
          <w:b/>
        </w:rPr>
      </w:pPr>
    </w:p>
    <w:p w:rsidR="00F016A2" w:rsidRPr="00664FBF"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664FBF">
        <w:rPr>
          <w:rFonts w:ascii="GHEA Grapalat" w:eastAsia="GHEA Grapalat" w:hAnsi="GHEA Grapalat" w:cs="GHEA Grapalat"/>
          <w:b/>
          <w:color w:val="000000"/>
        </w:rPr>
        <w:t>Организация</w:t>
      </w:r>
    </w:p>
    <w:p w:rsidR="00F016A2" w:rsidRPr="00664FBF"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64FBF">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664FBF" w:rsidTr="00DE4310">
        <w:tc>
          <w:tcPr>
            <w:tcW w:w="2836"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Наименование</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6"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Наименование латинскими буквами</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6"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6"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День, месяц, год регистрации</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6" w:type="dxa"/>
            <w:shd w:val="clear" w:color="auto" w:fill="D9E2F3"/>
            <w:vAlign w:val="center"/>
          </w:tcPr>
          <w:p w:rsidR="00F016A2" w:rsidRPr="00664FBF"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 xml:space="preserve">Адрес </w:t>
            </w:r>
            <w:ins w:id="2" w:author="Inesa Kocharyan" w:date="2021-08-30T12:39:00Z">
              <w:r w:rsidRPr="00664FBF">
                <w:rPr>
                  <w:rFonts w:ascii="GHEA Grapalat" w:eastAsia="GHEA Grapalat" w:hAnsi="GHEA Grapalat" w:cs="GHEA Grapalat"/>
                  <w:color w:val="000000"/>
                </w:rPr>
                <w:t xml:space="preserve"> </w:t>
              </w:r>
            </w:ins>
            <w:r w:rsidRPr="00664FBF">
              <w:rPr>
                <w:rFonts w:ascii="GHEA Grapalat" w:eastAsia="GHEA Grapalat" w:hAnsi="GHEA Grapalat" w:cs="GHEA Grapalat"/>
                <w:color w:val="000000"/>
              </w:rPr>
              <w:t>регистрации</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6" w:type="dxa"/>
            <w:shd w:val="clear" w:color="auto" w:fill="D9E2F3"/>
            <w:vAlign w:val="center"/>
          </w:tcPr>
          <w:p w:rsidR="00F016A2" w:rsidRPr="00664FBF"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Государство регистрации</w:t>
            </w:r>
          </w:p>
        </w:tc>
        <w:tc>
          <w:tcPr>
            <w:tcW w:w="6180" w:type="dxa"/>
            <w:vAlign w:val="center"/>
          </w:tcPr>
          <w:p w:rsidR="00F016A2" w:rsidRPr="00664FBF" w:rsidRDefault="00F016A2" w:rsidP="00DE4310">
            <w:pPr>
              <w:spacing w:before="240" w:after="240"/>
              <w:ind w:left="993" w:hanging="851"/>
              <w:rPr>
                <w:rFonts w:ascii="GHEA Grapalat" w:eastAsia="GHEA Grapalat" w:hAnsi="GHEA Grapalat" w:cs="GHEA Grapalat"/>
              </w:rPr>
            </w:pPr>
          </w:p>
        </w:tc>
      </w:tr>
      <w:tr w:rsidR="00F016A2" w:rsidRPr="00664FBF" w:rsidTr="00DE4310">
        <w:tc>
          <w:tcPr>
            <w:tcW w:w="2836" w:type="dxa"/>
            <w:shd w:val="clear" w:color="auto" w:fill="D9E2F3"/>
            <w:vAlign w:val="center"/>
          </w:tcPr>
          <w:p w:rsidR="00F016A2" w:rsidRPr="00664FBF" w:rsidRDefault="00F016A2" w:rsidP="00DE4310">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664FBF">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664FBF" w:rsidRDefault="00F016A2" w:rsidP="00DE4310">
            <w:pPr>
              <w:spacing w:before="240" w:after="240"/>
              <w:ind w:left="993" w:hanging="851"/>
              <w:rPr>
                <w:rFonts w:ascii="GHEA Grapalat" w:eastAsia="GHEA Grapalat" w:hAnsi="GHEA Grapalat" w:cs="GHEA Grapalat"/>
              </w:rPr>
            </w:pPr>
          </w:p>
        </w:tc>
      </w:tr>
    </w:tbl>
    <w:p w:rsidR="00F016A2" w:rsidRPr="00664FB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64FBF">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664FBF" w:rsidTr="00DE4310">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rPr>
          <w:trHeight w:val="1487"/>
        </w:trPr>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bl>
    <w:p w:rsidR="00F016A2" w:rsidRPr="00664FB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64FBF">
        <w:rPr>
          <w:rFonts w:ascii="GHEA Grapalat" w:eastAsia="GHEA Grapalat" w:hAnsi="GHEA Grapalat" w:cs="GHEA Grapalat"/>
          <w:i/>
          <w:color w:val="000000"/>
        </w:rPr>
        <w:lastRenderedPageBreak/>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664FBF" w:rsidTr="00DE4310">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64FBF">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64FBF">
              <w:rPr>
                <w:rFonts w:ascii="GHEA Grapalat" w:eastAsia="GHEA Grapalat" w:hAnsi="GHEA Grapalat" w:cs="GHEA Grapalat"/>
                <w:color w:val="000000"/>
              </w:rPr>
              <w:t>Количество страниц декларации</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64FBF">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bl>
    <w:p w:rsidR="00F016A2" w:rsidRPr="00664FBF" w:rsidRDefault="00F016A2" w:rsidP="00F016A2">
      <w:pPr>
        <w:rPr>
          <w:rFonts w:ascii="GHEA Grapalat" w:eastAsia="GHEA Grapalat" w:hAnsi="GHEA Grapalat" w:cs="GHEA Grapalat"/>
        </w:rPr>
      </w:pPr>
    </w:p>
    <w:p w:rsidR="00F016A2" w:rsidRPr="00664FBF" w:rsidRDefault="00F016A2" w:rsidP="00F016A2">
      <w:pPr>
        <w:rPr>
          <w:rFonts w:ascii="GHEA Grapalat" w:eastAsia="GHEA Grapalat" w:hAnsi="GHEA Grapalat" w:cs="GHEA Grapalat"/>
        </w:rPr>
      </w:pPr>
      <w:r w:rsidRPr="00664FBF">
        <w:rPr>
          <w:rFonts w:ascii="GHEA Grapalat" w:hAnsi="GHEA Grapalat"/>
        </w:rPr>
        <w:br w:type="page"/>
      </w:r>
    </w:p>
    <w:p w:rsidR="00F016A2" w:rsidRPr="00664FBF"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664FBF">
        <w:rPr>
          <w:rFonts w:ascii="GHEA Grapalat" w:eastAsia="GHEA Grapalat" w:hAnsi="GHEA Grapalat" w:cs="GHEA Grapalat"/>
          <w:b/>
          <w:color w:val="000000"/>
        </w:rPr>
        <w:lastRenderedPageBreak/>
        <w:t>Данные листинга  акций</w:t>
      </w:r>
    </w:p>
    <w:p w:rsidR="00F016A2" w:rsidRPr="00664FBF"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64FBF">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664FBF" w:rsidTr="00DE4310">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664FBF">
              <w:rPr>
                <w:rFonts w:ascii="GHEA Grapalat" w:eastAsia="GHEA Grapalat" w:hAnsi="GHEA Grapalat" w:cs="GHEA Grapalat"/>
                <w:color w:val="000000"/>
              </w:rPr>
              <w:t>Наименование фондовой биржи</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bl>
    <w:p w:rsidR="00F016A2" w:rsidRPr="00664FB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64FBF">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664FBF" w:rsidTr="00DE4310">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Наименование</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Наименование латинскими буквами</w:t>
            </w:r>
            <w:r w:rsidRPr="00664FBF">
              <w:t xml:space="preserve"> </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День, месяц, год регистрации</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Адрес регистрации</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rPr>
          <w:trHeight w:val="1361"/>
        </w:trPr>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Государтво регистрации</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bl>
    <w:p w:rsidR="00F016A2" w:rsidRPr="00664FBF"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664FBF">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664FBF" w:rsidTr="00DE4310">
        <w:tc>
          <w:tcPr>
            <w:tcW w:w="2836"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664FBF">
              <w:rPr>
                <w:rFonts w:ascii="GHEA Grapalat" w:eastAsia="GHEA Grapalat" w:hAnsi="GHEA Grapalat" w:cs="GHEA Grapalat"/>
                <w:color w:val="000000"/>
              </w:rPr>
              <w:t>Размер участия (%)</w:t>
            </w:r>
          </w:p>
        </w:tc>
        <w:tc>
          <w:tcPr>
            <w:tcW w:w="6178"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6" w:type="dxa"/>
            <w:shd w:val="clear" w:color="auto" w:fill="D9E2F3"/>
            <w:vAlign w:val="center"/>
          </w:tcPr>
          <w:p w:rsidR="00F016A2" w:rsidRPr="00664FBF" w:rsidRDefault="00F016A2" w:rsidP="00DE4310">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664FBF">
              <w:rPr>
                <w:rFonts w:ascii="GHEA Grapalat" w:eastAsia="GHEA Grapalat" w:hAnsi="GHEA Grapalat" w:cs="GHEA Grapalat"/>
                <w:color w:val="000000"/>
              </w:rPr>
              <w:lastRenderedPageBreak/>
              <w:t>Вид участия</w:t>
            </w:r>
          </w:p>
        </w:tc>
        <w:tc>
          <w:tcPr>
            <w:tcW w:w="6178" w:type="dxa"/>
            <w:vAlign w:val="center"/>
          </w:tcPr>
          <w:p w:rsidR="00F016A2" w:rsidRPr="00664FBF" w:rsidRDefault="00E1672D" w:rsidP="00DE431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sidRPr="00664FBF">
                  <w:rPr>
                    <w:rFonts w:ascii="MS Gothic" w:eastAsia="MS Gothic" w:hAnsi="MS Gothic" w:cs="GHEA Grapalat" w:hint="eastAsia"/>
                  </w:rPr>
                  <w:t>☐</w:t>
                </w:r>
              </w:sdtContent>
            </w:sdt>
            <w:r w:rsidR="00F016A2" w:rsidRPr="00664FBF">
              <w:rPr>
                <w:rFonts w:ascii="GHEA Grapalat" w:eastAsia="GHEA Grapalat" w:hAnsi="GHEA Grapalat" w:cs="GHEA Grapalat"/>
              </w:rPr>
              <w:tab/>
              <w:t>Прямое участие</w:t>
            </w:r>
          </w:p>
          <w:p w:rsidR="00F016A2" w:rsidRPr="00664FBF" w:rsidRDefault="00E1672D" w:rsidP="00DE431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sidRPr="00664FBF">
                  <w:rPr>
                    <w:rFonts w:ascii="MS Gothic" w:eastAsia="MS Gothic" w:hAnsi="MS Gothic" w:cs="GHEA Grapalat" w:hint="eastAsia"/>
                  </w:rPr>
                  <w:t>☐</w:t>
                </w:r>
              </w:sdtContent>
            </w:sdt>
            <w:r w:rsidR="00F016A2" w:rsidRPr="00664FBF">
              <w:rPr>
                <w:rFonts w:ascii="GHEA Grapalat" w:eastAsia="GHEA Grapalat" w:hAnsi="GHEA Grapalat" w:cs="GHEA Grapalat"/>
              </w:rPr>
              <w:tab/>
              <w:t>Косвенное участие</w:t>
            </w:r>
          </w:p>
        </w:tc>
      </w:tr>
    </w:tbl>
    <w:p w:rsidR="00F016A2" w:rsidRPr="00664FBF" w:rsidRDefault="00F016A2" w:rsidP="00F016A2">
      <w:pPr>
        <w:pBdr>
          <w:top w:val="nil"/>
          <w:left w:val="nil"/>
          <w:bottom w:val="nil"/>
          <w:right w:val="nil"/>
          <w:between w:val="nil"/>
        </w:pBdr>
        <w:spacing w:before="240"/>
        <w:rPr>
          <w:rFonts w:ascii="GHEA Grapalat" w:eastAsia="GHEA Grapalat" w:hAnsi="GHEA Grapalat" w:cs="GHEA Grapalat"/>
        </w:rPr>
      </w:pPr>
      <w:r w:rsidRPr="00664FBF">
        <w:rPr>
          <w:rFonts w:ascii="GHEA Grapalat" w:hAnsi="GHEA Grapalat"/>
        </w:rPr>
        <w:br w:type="page"/>
      </w:r>
    </w:p>
    <w:p w:rsidR="00F016A2" w:rsidRPr="00664FBF"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664FBF">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664FBF"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64FBF">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664FBF" w:rsidTr="00DE4310">
        <w:tc>
          <w:tcPr>
            <w:tcW w:w="2837"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Название государства</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7"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Название муниципалитета</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7"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Размер участия (%)</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7" w:type="dxa"/>
            <w:shd w:val="clear" w:color="auto" w:fill="D9E2F3"/>
            <w:vAlign w:val="center"/>
          </w:tcPr>
          <w:p w:rsidR="00F016A2" w:rsidRPr="00664FBF"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Вид участия</w:t>
            </w:r>
          </w:p>
        </w:tc>
        <w:tc>
          <w:tcPr>
            <w:tcW w:w="6180" w:type="dxa"/>
            <w:vAlign w:val="center"/>
          </w:tcPr>
          <w:p w:rsidR="00F016A2" w:rsidRPr="00664FBF" w:rsidRDefault="00E1672D" w:rsidP="00DE431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664FBF">
                  <w:rPr>
                    <w:rFonts w:ascii="Segoe UI Symbol" w:eastAsia="MS Gothic" w:hAnsi="Segoe UI Symbol" w:cs="Segoe UI Symbol"/>
                  </w:rPr>
                  <w:t>☐</w:t>
                </w:r>
              </w:sdtContent>
            </w:sdt>
            <w:r w:rsidR="00F016A2" w:rsidRPr="00664FBF">
              <w:rPr>
                <w:rFonts w:ascii="GHEA Grapalat" w:eastAsia="GHEA Grapalat" w:hAnsi="GHEA Grapalat" w:cs="GHEA Grapalat"/>
              </w:rPr>
              <w:tab/>
              <w:t>Прямое участие</w:t>
            </w:r>
          </w:p>
          <w:p w:rsidR="00F016A2" w:rsidRPr="00664FBF" w:rsidRDefault="00E1672D" w:rsidP="00DE431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664FBF">
                  <w:rPr>
                    <w:rFonts w:ascii="Segoe UI Symbol" w:eastAsia="MS Gothic" w:hAnsi="Segoe UI Symbol" w:cs="Segoe UI Symbol"/>
                  </w:rPr>
                  <w:t>☐</w:t>
                </w:r>
              </w:sdtContent>
            </w:sdt>
            <w:r w:rsidR="00F016A2" w:rsidRPr="00664FBF">
              <w:rPr>
                <w:rFonts w:ascii="GHEA Grapalat" w:eastAsia="GHEA Grapalat" w:hAnsi="GHEA Grapalat" w:cs="GHEA Grapalat"/>
              </w:rPr>
              <w:tab/>
              <w:t>Косвенное участие</w:t>
            </w:r>
          </w:p>
        </w:tc>
      </w:tr>
    </w:tbl>
    <w:p w:rsidR="00F016A2" w:rsidRPr="00664FBF"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64FBF">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664FBF" w:rsidTr="00DE4310">
        <w:tc>
          <w:tcPr>
            <w:tcW w:w="2837"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7" w:type="dxa"/>
            <w:shd w:val="clear" w:color="auto" w:fill="D9E2F3"/>
            <w:vAlign w:val="center"/>
          </w:tcPr>
          <w:p w:rsidR="00F016A2" w:rsidRPr="00664FBF"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7"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Размер участия</w:t>
            </w:r>
            <w:r w:rsidRPr="00664FBF" w:rsidDel="00C376E4">
              <w:rPr>
                <w:rFonts w:ascii="GHEA Grapalat" w:eastAsia="GHEA Grapalat" w:hAnsi="GHEA Grapalat" w:cs="GHEA Grapalat"/>
                <w:color w:val="000000"/>
              </w:rPr>
              <w:t xml:space="preserve"> </w:t>
            </w:r>
            <w:r w:rsidRPr="00664FBF">
              <w:rPr>
                <w:rFonts w:ascii="GHEA Grapalat" w:eastAsia="GHEA Grapalat" w:hAnsi="GHEA Grapalat" w:cs="GHEA Grapalat"/>
                <w:color w:val="000000"/>
              </w:rPr>
              <w:t>(%)</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7" w:type="dxa"/>
            <w:shd w:val="clear" w:color="auto" w:fill="D9E2F3"/>
            <w:vAlign w:val="center"/>
          </w:tcPr>
          <w:p w:rsidR="00F016A2" w:rsidRPr="00664FBF"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Вид участия</w:t>
            </w:r>
          </w:p>
        </w:tc>
        <w:tc>
          <w:tcPr>
            <w:tcW w:w="6180" w:type="dxa"/>
            <w:vAlign w:val="center"/>
          </w:tcPr>
          <w:p w:rsidR="00F016A2" w:rsidRPr="00664FBF" w:rsidRDefault="00E1672D" w:rsidP="00DE431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664FBF">
                  <w:rPr>
                    <w:rFonts w:ascii="Segoe UI Symbol" w:eastAsia="MS Gothic" w:hAnsi="Segoe UI Symbol" w:cs="Segoe UI Symbol"/>
                  </w:rPr>
                  <w:t>☐</w:t>
                </w:r>
              </w:sdtContent>
            </w:sdt>
            <w:r w:rsidR="00F016A2" w:rsidRPr="00664FBF">
              <w:rPr>
                <w:rFonts w:ascii="GHEA Grapalat" w:eastAsia="GHEA Grapalat" w:hAnsi="GHEA Grapalat" w:cs="GHEA Grapalat"/>
              </w:rPr>
              <w:tab/>
              <w:t>Прямое участие</w:t>
            </w:r>
          </w:p>
          <w:p w:rsidR="00F016A2" w:rsidRPr="00664FBF" w:rsidRDefault="00E1672D" w:rsidP="00DE431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664FBF">
                  <w:rPr>
                    <w:rFonts w:ascii="Segoe UI Symbol" w:eastAsia="MS Gothic" w:hAnsi="Segoe UI Symbol" w:cs="Segoe UI Symbol"/>
                  </w:rPr>
                  <w:t>☐</w:t>
                </w:r>
              </w:sdtContent>
            </w:sdt>
            <w:r w:rsidR="00F016A2" w:rsidRPr="00664FBF">
              <w:rPr>
                <w:rFonts w:ascii="GHEA Grapalat" w:eastAsia="GHEA Grapalat" w:hAnsi="GHEA Grapalat" w:cs="GHEA Grapalat"/>
              </w:rPr>
              <w:tab/>
              <w:t>Косвенное участие</w:t>
            </w:r>
          </w:p>
        </w:tc>
      </w:tr>
    </w:tbl>
    <w:p w:rsidR="00F016A2" w:rsidRPr="00664FBF" w:rsidRDefault="00F016A2" w:rsidP="00F016A2">
      <w:pPr>
        <w:rPr>
          <w:rFonts w:ascii="GHEA Grapalat" w:eastAsia="GHEA Grapalat" w:hAnsi="GHEA Grapalat" w:cs="GHEA Grapalat"/>
          <w:b/>
        </w:rPr>
      </w:pPr>
      <w:r w:rsidRPr="00664FBF">
        <w:rPr>
          <w:rFonts w:ascii="GHEA Grapalat" w:hAnsi="GHEA Grapalat"/>
        </w:rPr>
        <w:br w:type="page"/>
      </w:r>
    </w:p>
    <w:p w:rsidR="00F016A2" w:rsidRPr="00664FBF"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664FBF">
        <w:rPr>
          <w:rFonts w:ascii="GHEA Grapalat" w:eastAsia="GHEA Grapalat" w:hAnsi="GHEA Grapalat" w:cs="GHEA Grapalat"/>
          <w:b/>
          <w:color w:val="000000"/>
        </w:rPr>
        <w:lastRenderedPageBreak/>
        <w:t>Данные реального бенефициара</w:t>
      </w:r>
    </w:p>
    <w:p w:rsidR="00F016A2" w:rsidRPr="00664FB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64FBF">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664FBF" w:rsidTr="00DE4310">
        <w:tc>
          <w:tcPr>
            <w:tcW w:w="2836"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Имя</w:t>
            </w:r>
          </w:p>
        </w:tc>
        <w:tc>
          <w:tcPr>
            <w:tcW w:w="6178"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6"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Фамилия</w:t>
            </w:r>
          </w:p>
        </w:tc>
        <w:tc>
          <w:tcPr>
            <w:tcW w:w="6178"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6"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Имя(латинскими буквами)</w:t>
            </w:r>
          </w:p>
        </w:tc>
        <w:tc>
          <w:tcPr>
            <w:tcW w:w="6178"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6"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Фамилия (латинскими буквами)</w:t>
            </w:r>
          </w:p>
        </w:tc>
        <w:tc>
          <w:tcPr>
            <w:tcW w:w="6178"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6"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Гражданство</w:t>
            </w:r>
          </w:p>
        </w:tc>
        <w:tc>
          <w:tcPr>
            <w:tcW w:w="6178"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6"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День, месяц, год рождения</w:t>
            </w:r>
          </w:p>
        </w:tc>
        <w:tc>
          <w:tcPr>
            <w:tcW w:w="6178" w:type="dxa"/>
            <w:vAlign w:val="center"/>
          </w:tcPr>
          <w:p w:rsidR="00F016A2" w:rsidRPr="00664FBF" w:rsidRDefault="00F016A2" w:rsidP="00DE4310">
            <w:pPr>
              <w:spacing w:before="240" w:after="240"/>
              <w:rPr>
                <w:rFonts w:ascii="GHEA Grapalat" w:eastAsia="GHEA Grapalat" w:hAnsi="GHEA Grapalat" w:cs="GHEA Grapalat"/>
              </w:rPr>
            </w:pPr>
          </w:p>
        </w:tc>
      </w:tr>
    </w:tbl>
    <w:p w:rsidR="00F016A2" w:rsidRPr="00664FB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64FBF">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664FBF" w:rsidTr="00DE4310">
        <w:tc>
          <w:tcPr>
            <w:tcW w:w="2977"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Тип документа</w:t>
            </w:r>
          </w:p>
        </w:tc>
        <w:tc>
          <w:tcPr>
            <w:tcW w:w="6096"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977"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Номер документа</w:t>
            </w:r>
          </w:p>
        </w:tc>
        <w:tc>
          <w:tcPr>
            <w:tcW w:w="6096"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977"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664FBF">
              <w:rPr>
                <w:rFonts w:ascii="GHEA Grapalat" w:eastAsia="GHEA Grapalat" w:hAnsi="GHEA Grapalat" w:cs="GHEA Grapalat"/>
                <w:color w:val="000000"/>
              </w:rPr>
              <w:t>День, месяц, год предоставления</w:t>
            </w:r>
          </w:p>
        </w:tc>
        <w:tc>
          <w:tcPr>
            <w:tcW w:w="6096"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977"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664FBF">
              <w:rPr>
                <w:rFonts w:ascii="GHEA Grapalat" w:eastAsia="GHEA Grapalat" w:hAnsi="GHEA Grapalat" w:cs="GHEA Grapalat"/>
                <w:color w:val="000000"/>
              </w:rPr>
              <w:t>Предоставляющий орган</w:t>
            </w:r>
          </w:p>
        </w:tc>
        <w:tc>
          <w:tcPr>
            <w:tcW w:w="6096"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977"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НЗОУ или эквивалентный номер</w:t>
            </w:r>
          </w:p>
        </w:tc>
        <w:tc>
          <w:tcPr>
            <w:tcW w:w="6096" w:type="dxa"/>
            <w:vAlign w:val="center"/>
          </w:tcPr>
          <w:p w:rsidR="00F016A2" w:rsidRPr="00664FBF" w:rsidRDefault="00F016A2" w:rsidP="00DE4310">
            <w:pPr>
              <w:spacing w:before="240" w:after="240"/>
              <w:rPr>
                <w:rFonts w:ascii="GHEA Grapalat" w:eastAsia="GHEA Grapalat" w:hAnsi="GHEA Grapalat" w:cs="GHEA Grapalat"/>
              </w:rPr>
            </w:pPr>
          </w:p>
        </w:tc>
      </w:tr>
    </w:tbl>
    <w:p w:rsidR="00F016A2" w:rsidRPr="00664FBF"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64FBF">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664FBF" w:rsidTr="00DE4310">
        <w:tc>
          <w:tcPr>
            <w:tcW w:w="2943"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Государство</w:t>
            </w:r>
          </w:p>
        </w:tc>
        <w:tc>
          <w:tcPr>
            <w:tcW w:w="6072"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943"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Муниципалитет</w:t>
            </w:r>
          </w:p>
        </w:tc>
        <w:tc>
          <w:tcPr>
            <w:tcW w:w="6072"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943"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664FBF">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943"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64FBF">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664FBF" w:rsidRDefault="00F016A2" w:rsidP="00DE4310">
            <w:pPr>
              <w:spacing w:before="240" w:after="240"/>
              <w:rPr>
                <w:rFonts w:ascii="GHEA Grapalat" w:eastAsia="GHEA Grapalat" w:hAnsi="GHEA Grapalat" w:cs="GHEA Grapalat"/>
              </w:rPr>
            </w:pPr>
          </w:p>
        </w:tc>
      </w:tr>
    </w:tbl>
    <w:p w:rsidR="00F016A2" w:rsidRPr="00664FB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64FBF">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664FBF" w:rsidTr="00DE4310">
        <w:tc>
          <w:tcPr>
            <w:tcW w:w="2837"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Государство</w:t>
            </w:r>
          </w:p>
        </w:tc>
        <w:tc>
          <w:tcPr>
            <w:tcW w:w="6178"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7"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Муниципалитет</w:t>
            </w:r>
          </w:p>
        </w:tc>
        <w:tc>
          <w:tcPr>
            <w:tcW w:w="6178"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7"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7"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664FBF" w:rsidRDefault="00F016A2" w:rsidP="00DE4310">
            <w:pPr>
              <w:spacing w:before="240" w:after="240"/>
              <w:rPr>
                <w:rFonts w:ascii="GHEA Grapalat" w:eastAsia="GHEA Grapalat" w:hAnsi="GHEA Grapalat" w:cs="GHEA Grapalat"/>
              </w:rPr>
            </w:pPr>
          </w:p>
        </w:tc>
      </w:tr>
    </w:tbl>
    <w:p w:rsidR="00F016A2" w:rsidRPr="00664FB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64FBF">
        <w:rPr>
          <w:rFonts w:ascii="GHEA Grapalat" w:eastAsia="GHEA Grapalat" w:hAnsi="GHEA Grapalat" w:cs="GHEA Grapalat"/>
          <w:i/>
          <w:color w:val="000000"/>
        </w:rPr>
        <w:t>Основания являться реальным бенефициаром</w:t>
      </w:r>
      <w:r w:rsidRPr="00664FBF" w:rsidDel="00F76C18">
        <w:rPr>
          <w:rFonts w:ascii="GHEA Grapalat" w:eastAsia="GHEA Grapalat" w:hAnsi="GHEA Grapalat" w:cs="GHEA Grapalat"/>
          <w:i/>
          <w:color w:val="000000"/>
        </w:rPr>
        <w:t xml:space="preserve"> </w:t>
      </w:r>
      <w:r w:rsidRPr="00664FB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664FBF" w:rsidTr="00DE4310">
        <w:trPr>
          <w:trHeight w:val="924"/>
        </w:trPr>
        <w:tc>
          <w:tcPr>
            <w:tcW w:w="9016" w:type="dxa"/>
            <w:gridSpan w:val="2"/>
            <w:vAlign w:val="center"/>
          </w:tcPr>
          <w:p w:rsidR="00F016A2" w:rsidRPr="00664FBF" w:rsidRDefault="00E1672D" w:rsidP="00DE43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664FBF">
                  <w:rPr>
                    <w:rFonts w:ascii="Segoe UI Symbol" w:eastAsia="MS Gothic" w:hAnsi="Segoe UI Symbol" w:cs="Segoe UI Symbol"/>
                  </w:rPr>
                  <w:t>☐</w:t>
                </w:r>
              </w:sdtContent>
            </w:sdt>
            <w:r w:rsidR="00F016A2" w:rsidRPr="00664FBF">
              <w:rPr>
                <w:rFonts w:ascii="GHEA Grapalat" w:eastAsia="GHEA Grapalat" w:hAnsi="GHEA Grapalat" w:cs="GHEA Grapalat"/>
              </w:rPr>
              <w:tab/>
            </w:r>
            <w:r w:rsidR="00F016A2" w:rsidRPr="00664FBF">
              <w:rPr>
                <w:rFonts w:ascii="GHEA Grapalat" w:eastAsia="GHEA Grapalat" w:hAnsi="GHEA Grapalat" w:cs="GHEA Grapalat"/>
                <w:lang w:val="hy-AM"/>
              </w:rPr>
              <w:t>а</w:t>
            </w:r>
            <w:r w:rsidR="00F016A2" w:rsidRPr="00664FBF">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664FBF" w:rsidTr="00DE4310">
        <w:trPr>
          <w:trHeight w:val="684"/>
        </w:trPr>
        <w:tc>
          <w:tcPr>
            <w:tcW w:w="4508"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Размер участия</w:t>
            </w:r>
            <w:r w:rsidRPr="00664FBF" w:rsidDel="00C376E4">
              <w:rPr>
                <w:rFonts w:ascii="GHEA Grapalat" w:eastAsia="GHEA Grapalat" w:hAnsi="GHEA Grapalat" w:cs="GHEA Grapalat"/>
                <w:color w:val="000000"/>
              </w:rPr>
              <w:t xml:space="preserve"> </w:t>
            </w:r>
            <w:r w:rsidRPr="00664FBF">
              <w:rPr>
                <w:rFonts w:ascii="GHEA Grapalat" w:eastAsia="GHEA Grapalat" w:hAnsi="GHEA Grapalat" w:cs="GHEA Grapalat"/>
                <w:color w:val="000000"/>
              </w:rPr>
              <w:t>(%)</w:t>
            </w:r>
          </w:p>
        </w:tc>
        <w:tc>
          <w:tcPr>
            <w:tcW w:w="4508" w:type="dxa"/>
            <w:shd w:val="clear" w:color="auto" w:fill="FFFFFF"/>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rPr>
          <w:trHeight w:val="1282"/>
        </w:trPr>
        <w:tc>
          <w:tcPr>
            <w:tcW w:w="4508"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Вид участия</w:t>
            </w:r>
          </w:p>
        </w:tc>
        <w:tc>
          <w:tcPr>
            <w:tcW w:w="4508" w:type="dxa"/>
            <w:vAlign w:val="center"/>
          </w:tcPr>
          <w:p w:rsidR="00F016A2" w:rsidRPr="00664FBF" w:rsidRDefault="00E1672D" w:rsidP="00DE43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664FBF">
                  <w:rPr>
                    <w:rFonts w:ascii="Segoe UI Symbol" w:eastAsia="MS Gothic" w:hAnsi="Segoe UI Symbol" w:cs="Segoe UI Symbol"/>
                  </w:rPr>
                  <w:t>☐</w:t>
                </w:r>
              </w:sdtContent>
            </w:sdt>
            <w:r w:rsidR="00F016A2" w:rsidRPr="00664FBF">
              <w:rPr>
                <w:rFonts w:ascii="GHEA Grapalat" w:eastAsia="GHEA Grapalat" w:hAnsi="GHEA Grapalat" w:cs="GHEA Grapalat"/>
              </w:rPr>
              <w:tab/>
              <w:t>Прямое участие</w:t>
            </w:r>
          </w:p>
          <w:p w:rsidR="00F016A2" w:rsidRPr="00664FBF" w:rsidRDefault="00E1672D" w:rsidP="00DE43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664FBF">
                  <w:rPr>
                    <w:rFonts w:ascii="Segoe UI Symbol" w:eastAsia="MS Gothic" w:hAnsi="Segoe UI Symbol" w:cs="Segoe UI Symbol"/>
                  </w:rPr>
                  <w:t>☐</w:t>
                </w:r>
              </w:sdtContent>
            </w:sdt>
            <w:r w:rsidR="00F016A2" w:rsidRPr="00664FBF">
              <w:rPr>
                <w:rFonts w:ascii="GHEA Grapalat" w:eastAsia="GHEA Grapalat" w:hAnsi="GHEA Grapalat" w:cs="GHEA Grapalat"/>
              </w:rPr>
              <w:tab/>
              <w:t>Косвенное участие</w:t>
            </w:r>
          </w:p>
        </w:tc>
      </w:tr>
      <w:tr w:rsidR="00F016A2" w:rsidRPr="00664FBF" w:rsidTr="00DE4310">
        <w:tc>
          <w:tcPr>
            <w:tcW w:w="9016" w:type="dxa"/>
            <w:gridSpan w:val="2"/>
            <w:vAlign w:val="center"/>
          </w:tcPr>
          <w:p w:rsidR="00F016A2" w:rsidRPr="00664FBF" w:rsidRDefault="00E1672D" w:rsidP="00DE431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664FBF">
                  <w:rPr>
                    <w:rFonts w:ascii="Segoe UI Symbol" w:eastAsia="MS Gothic" w:hAnsi="Segoe UI Symbol" w:cs="Segoe UI Symbol"/>
                  </w:rPr>
                  <w:t>☐</w:t>
                </w:r>
              </w:sdtContent>
            </w:sdt>
            <w:r w:rsidR="00F016A2" w:rsidRPr="00664FBF">
              <w:rPr>
                <w:rFonts w:ascii="GHEA Grapalat" w:eastAsia="GHEA Grapalat" w:hAnsi="GHEA Grapalat" w:cs="GHEA Grapalat"/>
              </w:rPr>
              <w:tab/>
            </w:r>
            <w:r w:rsidR="00F016A2" w:rsidRPr="00664FBF">
              <w:rPr>
                <w:rFonts w:ascii="GHEA Grapalat" w:eastAsia="GHEA Grapalat" w:hAnsi="GHEA Grapalat" w:cs="GHEA Grapalat"/>
                <w:lang w:val="hy-AM"/>
              </w:rPr>
              <w:t>б</w:t>
            </w:r>
            <w:r w:rsidR="00F016A2" w:rsidRPr="00664FBF">
              <w:rPr>
                <w:rFonts w:eastAsia="Cambria Math"/>
              </w:rPr>
              <w:t>․</w:t>
            </w:r>
            <w:r w:rsidR="00F016A2" w:rsidRPr="00664FBF">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664FBF" w:rsidTr="00DE4310">
        <w:tc>
          <w:tcPr>
            <w:tcW w:w="9016" w:type="dxa"/>
            <w:gridSpan w:val="2"/>
            <w:vAlign w:val="center"/>
          </w:tcPr>
          <w:p w:rsidR="00F016A2" w:rsidRPr="00664FBF" w:rsidRDefault="00E1672D" w:rsidP="00DE43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664FBF">
                  <w:rPr>
                    <w:rFonts w:ascii="Segoe UI Symbol" w:eastAsia="MS Gothic" w:hAnsi="Segoe UI Symbol" w:cs="Segoe UI Symbol"/>
                  </w:rPr>
                  <w:t>☐</w:t>
                </w:r>
              </w:sdtContent>
            </w:sdt>
            <w:r w:rsidR="00F016A2" w:rsidRPr="00664FBF">
              <w:rPr>
                <w:rFonts w:ascii="GHEA Grapalat" w:eastAsia="GHEA Grapalat" w:hAnsi="GHEA Grapalat" w:cs="GHEA Grapalat"/>
              </w:rPr>
              <w:tab/>
            </w:r>
            <w:r w:rsidR="00F016A2" w:rsidRPr="00664FBF">
              <w:rPr>
                <w:rFonts w:ascii="GHEA Grapalat" w:eastAsia="GHEA Grapalat" w:hAnsi="GHEA Grapalat" w:cs="GHEA Grapalat"/>
                <w:lang w:val="hy-AM"/>
              </w:rPr>
              <w:t>в</w:t>
            </w:r>
            <w:r w:rsidR="00F016A2" w:rsidRPr="00664FBF">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w:t>
            </w:r>
            <w:r w:rsidR="00F016A2" w:rsidRPr="00664FBF">
              <w:rPr>
                <w:rFonts w:ascii="GHEA Grapalat" w:eastAsia="GHEA Grapalat" w:hAnsi="GHEA Grapalat" w:cs="GHEA Grapalat"/>
              </w:rPr>
              <w:lastRenderedPageBreak/>
              <w:t>физического лица, соответствующего требованиям пунктов " а " и "</w:t>
            </w:r>
            <w:r w:rsidR="00F016A2" w:rsidRPr="00664FBF">
              <w:rPr>
                <w:rFonts w:ascii="GHEA Grapalat" w:eastAsia="GHEA Grapalat" w:hAnsi="GHEA Grapalat" w:cs="GHEA Grapalat"/>
                <w:lang w:val="hy-AM"/>
              </w:rPr>
              <w:t>б</w:t>
            </w:r>
            <w:r w:rsidR="00F016A2" w:rsidRPr="00664FBF">
              <w:rPr>
                <w:rFonts w:ascii="GHEA Grapalat" w:eastAsia="GHEA Grapalat" w:hAnsi="GHEA Grapalat" w:cs="GHEA Grapalat"/>
              </w:rPr>
              <w:t>"</w:t>
            </w:r>
          </w:p>
        </w:tc>
      </w:tr>
    </w:tbl>
    <w:p w:rsidR="00F016A2" w:rsidRPr="00664FBF"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64FBF">
        <w:rPr>
          <w:rFonts w:ascii="GHEA Grapalat" w:eastAsia="GHEA Grapalat" w:hAnsi="GHEA Grapalat" w:cs="GHEA Grapalat"/>
          <w:i/>
          <w:color w:val="000000"/>
        </w:rPr>
        <w:lastRenderedPageBreak/>
        <w:t>Основания являться реальным бенефициаром</w:t>
      </w:r>
      <w:r w:rsidRPr="00664FBF" w:rsidDel="00F76C18">
        <w:rPr>
          <w:rFonts w:ascii="GHEA Grapalat" w:eastAsia="GHEA Grapalat" w:hAnsi="GHEA Grapalat" w:cs="GHEA Grapalat"/>
          <w:i/>
          <w:color w:val="000000"/>
        </w:rPr>
        <w:t xml:space="preserve"> </w:t>
      </w:r>
      <w:r w:rsidRPr="00664FBF">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664FBF" w:rsidTr="00DE4310">
        <w:trPr>
          <w:trHeight w:val="924"/>
        </w:trPr>
        <w:tc>
          <w:tcPr>
            <w:tcW w:w="9016" w:type="dxa"/>
            <w:gridSpan w:val="2"/>
            <w:vAlign w:val="center"/>
          </w:tcPr>
          <w:p w:rsidR="00F016A2" w:rsidRPr="00664FBF" w:rsidRDefault="00E1672D" w:rsidP="00DE43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664FBF">
                  <w:rPr>
                    <w:rFonts w:ascii="Segoe UI Symbol" w:eastAsia="MS Gothic" w:hAnsi="Segoe UI Symbol" w:cs="Segoe UI Symbol"/>
                  </w:rPr>
                  <w:t>☐</w:t>
                </w:r>
              </w:sdtContent>
            </w:sdt>
            <w:r w:rsidR="00F016A2" w:rsidRPr="00664FBF">
              <w:rPr>
                <w:rFonts w:ascii="GHEA Grapalat" w:eastAsia="GHEA Grapalat" w:hAnsi="GHEA Grapalat" w:cs="GHEA Grapalat"/>
              </w:rPr>
              <w:tab/>
            </w:r>
            <w:r w:rsidR="00F016A2" w:rsidRPr="00664FBF">
              <w:rPr>
                <w:rFonts w:ascii="GHEA Grapalat" w:eastAsia="GHEA Grapalat" w:hAnsi="GHEA Grapalat" w:cs="GHEA Grapalat"/>
                <w:lang w:val="hy-AM"/>
              </w:rPr>
              <w:t>а</w:t>
            </w:r>
            <w:r w:rsidR="00F016A2" w:rsidRPr="00664FBF">
              <w:rPr>
                <w:rFonts w:eastAsia="Cambria Math"/>
              </w:rPr>
              <w:t>․</w:t>
            </w:r>
            <w:r w:rsidR="00F016A2" w:rsidRPr="00664FBF">
              <w:rPr>
                <w:rFonts w:ascii="GHEA Grapalat" w:eastAsia="Cambria Math" w:hAnsi="GHEA Grapalat" w:cs="Cambria Math"/>
              </w:rPr>
              <w:t xml:space="preserve"> </w:t>
            </w:r>
            <w:r w:rsidR="00F016A2" w:rsidRPr="00664FBF">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664FBF" w:rsidTr="00DE4310">
        <w:trPr>
          <w:trHeight w:val="684"/>
        </w:trPr>
        <w:tc>
          <w:tcPr>
            <w:tcW w:w="4508"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Размер участия (%)</w:t>
            </w:r>
          </w:p>
        </w:tc>
        <w:tc>
          <w:tcPr>
            <w:tcW w:w="4508" w:type="dxa"/>
            <w:shd w:val="clear" w:color="auto" w:fill="auto"/>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rPr>
          <w:trHeight w:val="1282"/>
        </w:trPr>
        <w:tc>
          <w:tcPr>
            <w:tcW w:w="4508"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Вид участия</w:t>
            </w:r>
          </w:p>
        </w:tc>
        <w:tc>
          <w:tcPr>
            <w:tcW w:w="4508" w:type="dxa"/>
            <w:vAlign w:val="center"/>
          </w:tcPr>
          <w:p w:rsidR="00F016A2" w:rsidRPr="00664FBF" w:rsidRDefault="00E1672D" w:rsidP="00DE43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664FBF">
                  <w:rPr>
                    <w:rFonts w:ascii="Segoe UI Symbol" w:eastAsia="MS Gothic" w:hAnsi="Segoe UI Symbol" w:cs="Segoe UI Symbol"/>
                  </w:rPr>
                  <w:t>☐</w:t>
                </w:r>
              </w:sdtContent>
            </w:sdt>
            <w:r w:rsidR="00F016A2" w:rsidRPr="00664FBF">
              <w:rPr>
                <w:rFonts w:ascii="GHEA Grapalat" w:eastAsia="GHEA Grapalat" w:hAnsi="GHEA Grapalat" w:cs="GHEA Grapalat"/>
              </w:rPr>
              <w:tab/>
              <w:t>Прямое участие</w:t>
            </w:r>
          </w:p>
          <w:p w:rsidR="00F016A2" w:rsidRPr="00664FBF" w:rsidRDefault="00E1672D" w:rsidP="00DE43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664FBF">
                  <w:rPr>
                    <w:rFonts w:ascii="Segoe UI Symbol" w:eastAsia="MS Gothic" w:hAnsi="Segoe UI Symbol" w:cs="Segoe UI Symbol"/>
                  </w:rPr>
                  <w:t>☐</w:t>
                </w:r>
              </w:sdtContent>
            </w:sdt>
            <w:r w:rsidR="00F016A2" w:rsidRPr="00664FBF">
              <w:rPr>
                <w:rFonts w:ascii="GHEA Grapalat" w:eastAsia="GHEA Grapalat" w:hAnsi="GHEA Grapalat" w:cs="GHEA Grapalat"/>
              </w:rPr>
              <w:tab/>
              <w:t>Косвенное участие</w:t>
            </w:r>
          </w:p>
        </w:tc>
      </w:tr>
      <w:tr w:rsidR="00F016A2" w:rsidRPr="00664FBF" w:rsidTr="00DE4310">
        <w:tc>
          <w:tcPr>
            <w:tcW w:w="9016" w:type="dxa"/>
            <w:gridSpan w:val="2"/>
            <w:vAlign w:val="center"/>
          </w:tcPr>
          <w:p w:rsidR="00F016A2" w:rsidRPr="00664FBF" w:rsidRDefault="00E1672D" w:rsidP="00DE431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664FBF">
                  <w:rPr>
                    <w:rFonts w:ascii="Segoe UI Symbol" w:eastAsia="MS Gothic" w:hAnsi="Segoe UI Symbol" w:cs="Segoe UI Symbol"/>
                  </w:rPr>
                  <w:t>☐</w:t>
                </w:r>
              </w:sdtContent>
            </w:sdt>
            <w:r w:rsidR="00F016A2" w:rsidRPr="00664FBF">
              <w:rPr>
                <w:rFonts w:ascii="GHEA Grapalat" w:eastAsia="GHEA Grapalat" w:hAnsi="GHEA Grapalat" w:cs="GHEA Grapalat"/>
              </w:rPr>
              <w:tab/>
            </w:r>
            <w:r w:rsidR="00F016A2" w:rsidRPr="00664FBF">
              <w:rPr>
                <w:rFonts w:ascii="GHEA Grapalat" w:eastAsia="GHEA Grapalat" w:hAnsi="GHEA Grapalat" w:cs="GHEA Grapalat"/>
                <w:lang w:val="hy-AM"/>
              </w:rPr>
              <w:t>б</w:t>
            </w:r>
            <w:r w:rsidR="00F016A2" w:rsidRPr="00664FBF">
              <w:rPr>
                <w:rFonts w:eastAsia="Cambria Math"/>
              </w:rPr>
              <w:t>․</w:t>
            </w:r>
            <w:r w:rsidR="00F016A2" w:rsidRPr="00664FBF">
              <w:rPr>
                <w:rFonts w:ascii="GHEA Grapalat" w:eastAsia="Cambria Math" w:hAnsi="GHEA Grapalat" w:cs="Cambria Math"/>
              </w:rPr>
              <w:t xml:space="preserve"> </w:t>
            </w:r>
            <w:r w:rsidR="00F016A2" w:rsidRPr="00664FBF">
              <w:rPr>
                <w:rFonts w:ascii="GHEA Grapalat" w:eastAsia="GHEA Grapalat" w:hAnsi="GHEA Grapalat" w:cs="GHEA Grapalat"/>
              </w:rPr>
              <w:t xml:space="preserve">имеет право назначать или </w:t>
            </w:r>
            <w:r w:rsidR="00F016A2" w:rsidRPr="00664FBF">
              <w:rPr>
                <w:rFonts w:ascii="GHEA Grapalat" w:eastAsia="GHEA Grapalat" w:hAnsi="GHEA Grapalat" w:cs="GHEA Grapalat"/>
                <w:lang w:eastAsia="hy-AM"/>
              </w:rPr>
              <w:t>освобождать</w:t>
            </w:r>
            <w:r w:rsidR="00F016A2" w:rsidRPr="00664FBF">
              <w:rPr>
                <w:rFonts w:ascii="GHEA Grapalat" w:eastAsia="GHEA Grapalat" w:hAnsi="GHEA Grapalat" w:cs="GHEA Grapalat"/>
              </w:rPr>
              <w:t xml:space="preserve"> большинство членов органов управления юридического лица</w:t>
            </w:r>
          </w:p>
        </w:tc>
      </w:tr>
      <w:tr w:rsidR="00F016A2" w:rsidRPr="00664FBF" w:rsidTr="00DE4310">
        <w:tc>
          <w:tcPr>
            <w:tcW w:w="9016" w:type="dxa"/>
            <w:gridSpan w:val="2"/>
            <w:vAlign w:val="center"/>
          </w:tcPr>
          <w:p w:rsidR="00F016A2" w:rsidRPr="00664FBF" w:rsidRDefault="00E1672D" w:rsidP="00DE431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664FBF">
                  <w:rPr>
                    <w:rFonts w:ascii="Segoe UI Symbol" w:eastAsia="MS Gothic" w:hAnsi="Segoe UI Symbol" w:cs="Segoe UI Symbol"/>
                  </w:rPr>
                  <w:t>☐</w:t>
                </w:r>
              </w:sdtContent>
            </w:sdt>
            <w:r w:rsidR="00F016A2" w:rsidRPr="00664FBF">
              <w:rPr>
                <w:rFonts w:ascii="GHEA Grapalat" w:eastAsia="GHEA Grapalat" w:hAnsi="GHEA Grapalat" w:cs="GHEA Grapalat"/>
              </w:rPr>
              <w:tab/>
            </w:r>
            <w:r w:rsidR="00F016A2" w:rsidRPr="00664FBF">
              <w:rPr>
                <w:rFonts w:ascii="GHEA Grapalat" w:eastAsia="GHEA Grapalat" w:hAnsi="GHEA Grapalat" w:cs="GHEA Grapalat"/>
                <w:lang w:val="hy-AM"/>
              </w:rPr>
              <w:t>в</w:t>
            </w:r>
            <w:r w:rsidR="00F016A2" w:rsidRPr="00664FBF">
              <w:rPr>
                <w:rFonts w:eastAsia="Cambria Math"/>
              </w:rPr>
              <w:t>․</w:t>
            </w:r>
            <w:r w:rsidR="00F016A2" w:rsidRPr="00664FBF">
              <w:rPr>
                <w:rFonts w:ascii="GHEA Grapalat" w:eastAsia="Cambria Math" w:hAnsi="GHEA Grapalat" w:cs="Cambria Math"/>
              </w:rPr>
              <w:t xml:space="preserve"> </w:t>
            </w:r>
            <w:r w:rsidR="00F016A2" w:rsidRPr="00664FBF">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664FBF" w:rsidTr="00DE4310">
        <w:tc>
          <w:tcPr>
            <w:tcW w:w="9016" w:type="dxa"/>
            <w:gridSpan w:val="2"/>
            <w:vAlign w:val="center"/>
          </w:tcPr>
          <w:p w:rsidR="00F016A2" w:rsidRPr="00664FBF" w:rsidRDefault="00E1672D" w:rsidP="00DE431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664FBF">
                  <w:rPr>
                    <w:rFonts w:ascii="Segoe UI Symbol" w:eastAsia="MS Gothic" w:hAnsi="Segoe UI Symbol" w:cs="Segoe UI Symbol"/>
                  </w:rPr>
                  <w:t>☐</w:t>
                </w:r>
              </w:sdtContent>
            </w:sdt>
            <w:r w:rsidR="00F016A2" w:rsidRPr="00664FBF">
              <w:rPr>
                <w:rFonts w:ascii="GHEA Grapalat" w:eastAsia="GHEA Grapalat" w:hAnsi="GHEA Grapalat" w:cs="GHEA Grapalat"/>
              </w:rPr>
              <w:tab/>
            </w:r>
            <w:r w:rsidR="00F016A2" w:rsidRPr="00664FBF">
              <w:rPr>
                <w:rFonts w:ascii="GHEA Grapalat" w:eastAsia="GHEA Grapalat" w:hAnsi="GHEA Grapalat" w:cs="GHEA Grapalat"/>
                <w:lang w:val="hy-AM"/>
              </w:rPr>
              <w:t>г</w:t>
            </w:r>
            <w:r w:rsidR="00F016A2" w:rsidRPr="00664FBF">
              <w:rPr>
                <w:rFonts w:eastAsia="Cambria Math"/>
              </w:rPr>
              <w:t>․</w:t>
            </w:r>
            <w:r w:rsidR="00F016A2" w:rsidRPr="00664FBF">
              <w:rPr>
                <w:rFonts w:ascii="GHEA Grapalat" w:eastAsia="Cambria Math" w:hAnsi="GHEA Grapalat" w:cs="Cambria Math"/>
              </w:rPr>
              <w:t xml:space="preserve"> </w:t>
            </w:r>
            <w:r w:rsidR="00F016A2" w:rsidRPr="00664FBF">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664FBF" w:rsidTr="00DE4310">
        <w:tc>
          <w:tcPr>
            <w:tcW w:w="9016" w:type="dxa"/>
            <w:gridSpan w:val="2"/>
            <w:vAlign w:val="center"/>
          </w:tcPr>
          <w:p w:rsidR="00F016A2" w:rsidRPr="00664FBF" w:rsidRDefault="00E1672D" w:rsidP="00DE431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664FBF">
                  <w:rPr>
                    <w:rFonts w:ascii="Segoe UI Symbol" w:eastAsia="MS Gothic" w:hAnsi="Segoe UI Symbol" w:cs="Segoe UI Symbol"/>
                  </w:rPr>
                  <w:t>☐</w:t>
                </w:r>
              </w:sdtContent>
            </w:sdt>
            <w:r w:rsidR="00F016A2" w:rsidRPr="00664FBF">
              <w:rPr>
                <w:rFonts w:ascii="GHEA Grapalat" w:eastAsia="GHEA Grapalat" w:hAnsi="GHEA Grapalat" w:cs="GHEA Grapalat"/>
              </w:rPr>
              <w:tab/>
            </w:r>
            <w:r w:rsidR="00F016A2" w:rsidRPr="00664FBF">
              <w:rPr>
                <w:rFonts w:ascii="GHEA Grapalat" w:eastAsia="GHEA Grapalat" w:hAnsi="GHEA Grapalat" w:cs="GHEA Grapalat"/>
                <w:lang w:val="hy-AM"/>
              </w:rPr>
              <w:t>д</w:t>
            </w:r>
            <w:r w:rsidR="00F016A2" w:rsidRPr="00664FBF">
              <w:rPr>
                <w:rFonts w:eastAsia="Cambria Math"/>
              </w:rPr>
              <w:t>․</w:t>
            </w:r>
            <w:r w:rsidR="00F016A2" w:rsidRPr="00664FBF">
              <w:rPr>
                <w:rFonts w:ascii="GHEA Grapalat" w:eastAsia="Cambria Math" w:hAnsi="GHEA Grapalat" w:cs="Cambria Math"/>
              </w:rPr>
              <w:t xml:space="preserve"> </w:t>
            </w:r>
            <w:r w:rsidR="00F016A2" w:rsidRPr="00664FBF">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664FB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64FBF">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664FBF" w:rsidTr="00DE4310">
        <w:tc>
          <w:tcPr>
            <w:tcW w:w="2837"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664FBF">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7"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664FBF">
              <w:rPr>
                <w:rFonts w:ascii="GHEA Grapalat" w:eastAsia="GHEA Grapalat" w:hAnsi="GHEA Grapalat" w:cs="GHEA Grapalat"/>
                <w:color w:val="000000"/>
              </w:rPr>
              <w:t xml:space="preserve">Осуществление контроля за </w:t>
            </w:r>
            <w:r w:rsidRPr="00664FBF">
              <w:rPr>
                <w:rFonts w:ascii="GHEA Grapalat" w:eastAsia="GHEA Grapalat" w:hAnsi="GHEA Grapalat" w:cs="GHEA Grapalat"/>
                <w:color w:val="000000"/>
              </w:rPr>
              <w:lastRenderedPageBreak/>
              <w:t>организацией</w:t>
            </w:r>
          </w:p>
        </w:tc>
        <w:tc>
          <w:tcPr>
            <w:tcW w:w="6180" w:type="dxa"/>
            <w:vAlign w:val="center"/>
          </w:tcPr>
          <w:p w:rsidR="00F016A2" w:rsidRPr="00664FBF" w:rsidRDefault="00E1672D" w:rsidP="00DE43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664FBF">
                  <w:rPr>
                    <w:rFonts w:ascii="Segoe UI Symbol" w:eastAsia="MS Gothic" w:hAnsi="Segoe UI Symbol" w:cs="Segoe UI Symbol"/>
                  </w:rPr>
                  <w:t>☐</w:t>
                </w:r>
              </w:sdtContent>
            </w:sdt>
            <w:r w:rsidR="00F016A2" w:rsidRPr="00664FBF">
              <w:rPr>
                <w:rFonts w:ascii="GHEA Grapalat" w:eastAsia="GHEA Grapalat" w:hAnsi="GHEA Grapalat" w:cs="GHEA Grapalat"/>
              </w:rPr>
              <w:tab/>
              <w:t>Отдельно</w:t>
            </w:r>
          </w:p>
          <w:p w:rsidR="00F016A2" w:rsidRPr="00664FBF" w:rsidRDefault="00E1672D" w:rsidP="00DE431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664FBF">
                  <w:rPr>
                    <w:rFonts w:ascii="Segoe UI Symbol" w:eastAsia="MS Gothic" w:hAnsi="Segoe UI Symbol" w:cs="Segoe UI Symbol"/>
                  </w:rPr>
                  <w:t>☐</w:t>
                </w:r>
              </w:sdtContent>
            </w:sdt>
            <w:r w:rsidR="00F016A2" w:rsidRPr="00664FBF">
              <w:rPr>
                <w:rFonts w:ascii="GHEA Grapalat" w:eastAsia="GHEA Grapalat" w:hAnsi="GHEA Grapalat" w:cs="GHEA Grapalat"/>
              </w:rPr>
              <w:tab/>
              <w:t>Совместно с аффилированными лицами</w:t>
            </w:r>
          </w:p>
        </w:tc>
      </w:tr>
      <w:tr w:rsidR="00F016A2" w:rsidRPr="00664FBF" w:rsidTr="00DE4310">
        <w:tc>
          <w:tcPr>
            <w:tcW w:w="2837"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664FBF">
              <w:rPr>
                <w:rFonts w:ascii="GHEA Grapalat" w:eastAsia="GHEA Grapalat" w:hAnsi="GHEA Grapalat" w:cs="GHEA Grapalat"/>
                <w:color w:val="000000"/>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016A2" w:rsidRPr="00664FBF" w:rsidRDefault="00E1672D" w:rsidP="00DE43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664FBF">
                  <w:rPr>
                    <w:rFonts w:ascii="Segoe UI Symbol" w:eastAsia="MS Gothic" w:hAnsi="Segoe UI Symbol" w:cs="Segoe UI Symbol"/>
                  </w:rPr>
                  <w:t>☐</w:t>
                </w:r>
              </w:sdtContent>
            </w:sdt>
            <w:r w:rsidR="00F016A2" w:rsidRPr="00664FBF">
              <w:rPr>
                <w:rFonts w:ascii="GHEA Grapalat" w:eastAsia="GHEA Grapalat" w:hAnsi="GHEA Grapalat" w:cs="GHEA Grapalat"/>
              </w:rPr>
              <w:tab/>
              <w:t>Да</w:t>
            </w:r>
          </w:p>
          <w:p w:rsidR="00F016A2" w:rsidRPr="00664FBF" w:rsidRDefault="00E1672D" w:rsidP="00DE43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664FBF">
                  <w:rPr>
                    <w:rFonts w:ascii="Segoe UI Symbol" w:eastAsia="MS Gothic" w:hAnsi="Segoe UI Symbol" w:cs="Segoe UI Symbol"/>
                  </w:rPr>
                  <w:t>☐</w:t>
                </w:r>
              </w:sdtContent>
            </w:sdt>
            <w:r w:rsidR="00F016A2" w:rsidRPr="00664FBF">
              <w:rPr>
                <w:rFonts w:ascii="GHEA Grapalat" w:eastAsia="GHEA Grapalat" w:hAnsi="GHEA Grapalat" w:cs="GHEA Grapalat"/>
              </w:rPr>
              <w:tab/>
              <w:t>Нет</w:t>
            </w:r>
          </w:p>
        </w:tc>
      </w:tr>
    </w:tbl>
    <w:p w:rsidR="00F016A2" w:rsidRPr="00664FBF"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64FBF">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664FBF" w:rsidTr="00DE4310">
        <w:tc>
          <w:tcPr>
            <w:tcW w:w="2837"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Адрес  электронной почты</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7"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Номер телефона</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bl>
    <w:p w:rsidR="00F016A2" w:rsidRPr="00664FBF"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664FBF">
        <w:rPr>
          <w:rFonts w:ascii="GHEA Grapalat" w:hAnsi="GHEA Grapalat"/>
        </w:rPr>
        <w:br w:type="page"/>
      </w:r>
    </w:p>
    <w:p w:rsidR="00F016A2" w:rsidRPr="00664FBF"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664FBF">
        <w:rPr>
          <w:rFonts w:ascii="GHEA Grapalat" w:eastAsia="GHEA Grapalat" w:hAnsi="GHEA Grapalat" w:cs="GHEA Grapalat"/>
          <w:b/>
          <w:color w:val="000000"/>
        </w:rPr>
        <w:lastRenderedPageBreak/>
        <w:t>Промежуточные юридические лица</w:t>
      </w:r>
    </w:p>
    <w:p w:rsidR="00F016A2" w:rsidRPr="00664FBF"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64FBF">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664FBF" w:rsidTr="00DE4310">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Наименование</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Наименование латинскими буквами</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День, месяц, год регистрации</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Адрес регистрации</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Государство регистрации</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bl>
    <w:p w:rsidR="00F016A2" w:rsidRPr="00664FBF"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64FBF">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664FBF" w:rsidTr="00DE4310">
        <w:trPr>
          <w:trHeight w:val="853"/>
        </w:trPr>
        <w:tc>
          <w:tcPr>
            <w:tcW w:w="2835" w:type="dxa"/>
            <w:vMerge w:val="restart"/>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664FBF">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rPr>
          <w:trHeight w:val="850"/>
        </w:trPr>
        <w:tc>
          <w:tcPr>
            <w:tcW w:w="2835" w:type="dxa"/>
            <w:vMerge/>
            <w:shd w:val="clear" w:color="auto" w:fill="D9E2F3"/>
            <w:vAlign w:val="center"/>
          </w:tcPr>
          <w:p w:rsidR="00F016A2" w:rsidRPr="00664FBF"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rPr>
          <w:trHeight w:val="850"/>
        </w:trPr>
        <w:tc>
          <w:tcPr>
            <w:tcW w:w="2835" w:type="dxa"/>
            <w:vMerge/>
            <w:shd w:val="clear" w:color="auto" w:fill="D9E2F3"/>
            <w:vAlign w:val="center"/>
          </w:tcPr>
          <w:p w:rsidR="00F016A2" w:rsidRPr="00664FBF"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rPr>
          <w:trHeight w:val="850"/>
        </w:trPr>
        <w:tc>
          <w:tcPr>
            <w:tcW w:w="2835" w:type="dxa"/>
            <w:vMerge/>
            <w:shd w:val="clear" w:color="auto" w:fill="D9E2F3"/>
            <w:vAlign w:val="center"/>
          </w:tcPr>
          <w:p w:rsidR="00F016A2" w:rsidRPr="00664FBF"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rPr>
          <w:trHeight w:val="850"/>
        </w:trPr>
        <w:tc>
          <w:tcPr>
            <w:tcW w:w="2835" w:type="dxa"/>
            <w:vMerge/>
            <w:shd w:val="clear" w:color="auto" w:fill="D9E2F3"/>
            <w:vAlign w:val="center"/>
          </w:tcPr>
          <w:p w:rsidR="00F016A2" w:rsidRPr="00664FBF"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664FBF" w:rsidRDefault="00F016A2" w:rsidP="00DE4310">
            <w:pPr>
              <w:spacing w:before="240" w:after="240"/>
              <w:rPr>
                <w:rFonts w:ascii="GHEA Grapalat" w:eastAsia="GHEA Grapalat" w:hAnsi="GHEA Grapalat" w:cs="GHEA Grapalat"/>
              </w:rPr>
            </w:pPr>
          </w:p>
        </w:tc>
      </w:tr>
    </w:tbl>
    <w:p w:rsidR="00F016A2" w:rsidRPr="00664FB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664FBF">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664FBF" w:rsidTr="00DE4310">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Ссылка на документы, наличествующие на бирже</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bl>
    <w:p w:rsidR="00F016A2" w:rsidRPr="00664FBF" w:rsidRDefault="00F016A2" w:rsidP="00F016A2">
      <w:pPr>
        <w:pBdr>
          <w:top w:val="nil"/>
          <w:left w:val="nil"/>
          <w:bottom w:val="nil"/>
          <w:right w:val="nil"/>
          <w:between w:val="nil"/>
        </w:pBdr>
        <w:spacing w:before="240"/>
        <w:rPr>
          <w:rFonts w:ascii="GHEA Grapalat" w:eastAsia="GHEA Grapalat" w:hAnsi="GHEA Grapalat" w:cs="GHEA Grapalat"/>
          <w:i/>
        </w:rPr>
      </w:pPr>
      <w:r w:rsidRPr="00664FBF">
        <w:rPr>
          <w:rFonts w:ascii="GHEA Grapalat" w:eastAsia="GHEA Grapalat" w:hAnsi="GHEA Grapalat" w:cs="GHEA Grapalat"/>
          <w:i/>
        </w:rPr>
        <w:br w:type="page"/>
      </w:r>
    </w:p>
    <w:p w:rsidR="00F016A2" w:rsidRPr="00664FBF" w:rsidRDefault="00F016A2" w:rsidP="00F016A2">
      <w:pPr>
        <w:pBdr>
          <w:top w:val="nil"/>
          <w:left w:val="nil"/>
          <w:bottom w:val="nil"/>
          <w:right w:val="nil"/>
          <w:between w:val="nil"/>
        </w:pBdr>
        <w:rPr>
          <w:rFonts w:ascii="GHEA Grapalat" w:eastAsia="GHEA Grapalat" w:hAnsi="GHEA Grapalat" w:cs="GHEA Grapalat"/>
          <w:b/>
          <w:color w:val="000000"/>
        </w:rPr>
      </w:pPr>
      <w:r w:rsidRPr="00664FBF">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664FBF" w:rsidTr="00DE4310">
        <w:tc>
          <w:tcPr>
            <w:tcW w:w="9016" w:type="dxa"/>
            <w:shd w:val="clear" w:color="auto" w:fill="DBE5F1" w:themeFill="accent1" w:themeFillTint="33"/>
          </w:tcPr>
          <w:p w:rsidR="00F016A2" w:rsidRPr="00664FBF" w:rsidRDefault="00F016A2" w:rsidP="00DE4310">
            <w:pPr>
              <w:spacing w:before="240" w:after="160" w:line="259" w:lineRule="auto"/>
              <w:rPr>
                <w:rFonts w:ascii="GHEA Grapalat" w:eastAsia="GHEA Grapalat" w:hAnsi="GHEA Grapalat" w:cs="GHEA Grapalat"/>
                <w:i/>
                <w:color w:val="000000"/>
              </w:rPr>
            </w:pPr>
            <w:r w:rsidRPr="00664FBF">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664FBF" w:rsidTr="00DE4310">
        <w:trPr>
          <w:trHeight w:val="10187"/>
        </w:trPr>
        <w:tc>
          <w:tcPr>
            <w:tcW w:w="9016" w:type="dxa"/>
          </w:tcPr>
          <w:p w:rsidR="00F016A2" w:rsidRPr="00664FBF" w:rsidRDefault="00F016A2" w:rsidP="00DE4310">
            <w:pPr>
              <w:rPr>
                <w:rFonts w:ascii="GHEA Grapalat" w:eastAsia="GHEA Grapalat" w:hAnsi="GHEA Grapalat" w:cs="GHEA Grapalat"/>
                <w:b/>
                <w:color w:val="000000"/>
              </w:rPr>
            </w:pPr>
          </w:p>
        </w:tc>
      </w:tr>
    </w:tbl>
    <w:p w:rsidR="00F016A2" w:rsidRPr="00664FBF"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Pr="00664FBF" w:rsidRDefault="00F016A2" w:rsidP="00F016A2">
      <w:pPr>
        <w:rPr>
          <w:rFonts w:ascii="GHEA Grapalat" w:hAnsi="GHEA Grapalat"/>
          <w:b/>
        </w:rPr>
      </w:pPr>
    </w:p>
    <w:p w:rsidR="00F016A2" w:rsidRPr="00664FBF" w:rsidRDefault="00F016A2" w:rsidP="00F016A2">
      <w:pPr>
        <w:rPr>
          <w:ins w:id="3" w:author="Inesa Kocharyan" w:date="2021-09-01T11:45:00Z"/>
          <w:rFonts w:ascii="GHEA Grapalat" w:hAnsi="GHEA Grapalat"/>
          <w:b/>
        </w:rPr>
      </w:pPr>
    </w:p>
    <w:p w:rsidR="00F016A2" w:rsidRPr="00664FBF" w:rsidRDefault="00F016A2" w:rsidP="00F016A2">
      <w:pPr>
        <w:rPr>
          <w:rFonts w:ascii="GHEA Grapalat" w:hAnsi="GHEA Grapalat"/>
          <w:b/>
        </w:rPr>
      </w:pPr>
      <w:r w:rsidRPr="00664FBF">
        <w:rPr>
          <w:rFonts w:ascii="GHEA Grapalat" w:hAnsi="GHEA Grapalat"/>
          <w:b/>
        </w:rPr>
        <w:br w:type="page"/>
      </w:r>
    </w:p>
    <w:p w:rsidR="00F016A2" w:rsidRPr="00664FBF" w:rsidRDefault="00F016A2" w:rsidP="00F016A2">
      <w:pPr>
        <w:spacing w:line="360" w:lineRule="auto"/>
        <w:contextualSpacing/>
        <w:jc w:val="center"/>
        <w:rPr>
          <w:rFonts w:ascii="GHEA Grapalat" w:hAnsi="GHEA Grapalat"/>
          <w:b/>
          <w:lang w:val="hy-AM"/>
        </w:rPr>
      </w:pPr>
      <w:r w:rsidRPr="00664FBF">
        <w:rPr>
          <w:rFonts w:ascii="GHEA Grapalat" w:hAnsi="GHEA Grapalat"/>
          <w:b/>
        </w:rPr>
        <w:lastRenderedPageBreak/>
        <w:t>Порядок заполнения декларации</w:t>
      </w:r>
    </w:p>
    <w:p w:rsidR="00F016A2" w:rsidRPr="00664FBF" w:rsidRDefault="00F016A2" w:rsidP="00F016A2">
      <w:pPr>
        <w:pStyle w:val="ListParagraph"/>
        <w:numPr>
          <w:ilvl w:val="0"/>
          <w:numId w:val="26"/>
        </w:numPr>
        <w:spacing w:after="200" w:line="360" w:lineRule="auto"/>
        <w:ind w:left="0"/>
        <w:contextualSpacing/>
        <w:jc w:val="both"/>
        <w:rPr>
          <w:rFonts w:ascii="GHEA Grapalat" w:hAnsi="GHEA Grapalat"/>
        </w:rPr>
      </w:pPr>
      <w:r w:rsidRPr="00664FBF">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664FBF"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664FBF">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664FBF" w:rsidRDefault="00F016A2" w:rsidP="00F016A2">
      <w:pPr>
        <w:pStyle w:val="ListParagraph"/>
        <w:numPr>
          <w:ilvl w:val="0"/>
          <w:numId w:val="27"/>
        </w:numPr>
        <w:spacing w:after="200" w:line="360" w:lineRule="auto"/>
        <w:contextualSpacing/>
        <w:jc w:val="both"/>
        <w:rPr>
          <w:rFonts w:ascii="GHEA Grapalat" w:hAnsi="GHEA Grapalat"/>
        </w:rPr>
      </w:pPr>
      <w:r w:rsidRPr="00664FBF">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664FBF"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664FBF">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664FBF"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664FBF">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664FBF">
        <w:t xml:space="preserve"> </w:t>
      </w:r>
      <w:r w:rsidRPr="00664FBF">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664FBF" w:rsidRDefault="00F016A2" w:rsidP="00F016A2">
      <w:pPr>
        <w:pStyle w:val="ListParagraph"/>
        <w:numPr>
          <w:ilvl w:val="0"/>
          <w:numId w:val="28"/>
        </w:numPr>
        <w:spacing w:after="200" w:line="360" w:lineRule="auto"/>
        <w:contextualSpacing/>
        <w:jc w:val="both"/>
        <w:rPr>
          <w:rFonts w:ascii="GHEA Grapalat" w:hAnsi="GHEA Grapalat"/>
        </w:rPr>
      </w:pPr>
      <w:r w:rsidRPr="00664FBF">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664FBF">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F016A2" w:rsidRPr="00664FBF" w:rsidRDefault="00F016A2" w:rsidP="00F016A2">
      <w:pPr>
        <w:pStyle w:val="ListParagraph"/>
        <w:numPr>
          <w:ilvl w:val="0"/>
          <w:numId w:val="28"/>
        </w:numPr>
        <w:spacing w:after="200" w:line="360" w:lineRule="auto"/>
        <w:contextualSpacing/>
        <w:jc w:val="both"/>
        <w:rPr>
          <w:rFonts w:ascii="GHEA Grapalat" w:hAnsi="GHEA Grapalat"/>
        </w:rPr>
      </w:pPr>
      <w:r w:rsidRPr="00664FBF">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664FBF" w:rsidRDefault="00F016A2" w:rsidP="00F016A2">
      <w:pPr>
        <w:pStyle w:val="ListParagraph"/>
        <w:numPr>
          <w:ilvl w:val="0"/>
          <w:numId w:val="28"/>
        </w:numPr>
        <w:spacing w:after="200" w:line="360" w:lineRule="auto"/>
        <w:contextualSpacing/>
        <w:jc w:val="both"/>
        <w:rPr>
          <w:rFonts w:ascii="GHEA Grapalat" w:hAnsi="GHEA Grapalat"/>
        </w:rPr>
      </w:pPr>
      <w:r w:rsidRPr="00664FBF">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664FBF" w:rsidRDefault="00F016A2" w:rsidP="00F016A2">
      <w:pPr>
        <w:pStyle w:val="ListParagraph"/>
        <w:numPr>
          <w:ilvl w:val="0"/>
          <w:numId w:val="26"/>
        </w:numPr>
        <w:spacing w:after="200" w:line="360" w:lineRule="auto"/>
        <w:ind w:left="0"/>
        <w:contextualSpacing/>
        <w:jc w:val="both"/>
        <w:rPr>
          <w:rFonts w:ascii="GHEA Grapalat" w:hAnsi="GHEA Grapalat"/>
        </w:rPr>
      </w:pPr>
      <w:r w:rsidRPr="00664FBF">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664FBF">
        <w:rPr>
          <w:rFonts w:ascii="MS Mincho" w:eastAsia="MS Mincho" w:hAnsi="MS Mincho" w:cs="MS Mincho" w:hint="eastAsia"/>
        </w:rPr>
        <w:t>․</w:t>
      </w:r>
    </w:p>
    <w:p w:rsidR="00F016A2" w:rsidRPr="00664FBF"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664FBF">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w:t>
      </w:r>
      <w:r w:rsidRPr="00664FBF">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664FBF" w:rsidRDefault="00F016A2" w:rsidP="00F016A2">
      <w:pPr>
        <w:spacing w:line="360" w:lineRule="auto"/>
        <w:ind w:left="-360"/>
        <w:contextualSpacing/>
        <w:jc w:val="both"/>
        <w:rPr>
          <w:rFonts w:ascii="GHEA Grapalat" w:hAnsi="GHEA Grapalat"/>
        </w:rPr>
      </w:pPr>
      <w:r w:rsidRPr="00664FBF">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664FBF" w:rsidRDefault="00F016A2" w:rsidP="00F016A2">
      <w:pPr>
        <w:pStyle w:val="ListParagraph"/>
        <w:numPr>
          <w:ilvl w:val="0"/>
          <w:numId w:val="26"/>
        </w:numPr>
        <w:spacing w:after="200" w:line="360" w:lineRule="auto"/>
        <w:ind w:left="0"/>
        <w:contextualSpacing/>
        <w:jc w:val="both"/>
        <w:rPr>
          <w:rFonts w:ascii="GHEA Grapalat" w:hAnsi="GHEA Grapalat"/>
        </w:rPr>
      </w:pPr>
      <w:r w:rsidRPr="00664FBF">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664FBF">
        <w:rPr>
          <w:rFonts w:ascii="MS Mincho" w:eastAsia="MS Mincho" w:hAnsi="MS Mincho" w:cs="MS Mincho" w:hint="eastAsia"/>
        </w:rPr>
        <w:t>․</w:t>
      </w:r>
    </w:p>
    <w:p w:rsidR="00F016A2" w:rsidRPr="00664FBF" w:rsidRDefault="00F016A2" w:rsidP="00F016A2">
      <w:pPr>
        <w:pStyle w:val="ListParagraph"/>
        <w:numPr>
          <w:ilvl w:val="0"/>
          <w:numId w:val="30"/>
        </w:numPr>
        <w:spacing w:after="200" w:line="360" w:lineRule="auto"/>
        <w:ind w:left="0"/>
        <w:contextualSpacing/>
        <w:jc w:val="both"/>
        <w:rPr>
          <w:rFonts w:ascii="GHEA Grapalat" w:hAnsi="GHEA Grapalat"/>
        </w:rPr>
      </w:pPr>
      <w:r w:rsidRPr="00664FBF">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664FBF" w:rsidRDefault="00F016A2" w:rsidP="00F016A2">
      <w:pPr>
        <w:spacing w:line="360" w:lineRule="auto"/>
        <w:ind w:left="-375"/>
        <w:contextualSpacing/>
        <w:jc w:val="both"/>
        <w:rPr>
          <w:rFonts w:ascii="GHEA Grapalat" w:hAnsi="GHEA Grapalat"/>
        </w:rPr>
      </w:pPr>
      <w:r w:rsidRPr="00664FBF">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664FBF" w:rsidRDefault="00F016A2" w:rsidP="00F016A2">
      <w:pPr>
        <w:spacing w:line="360" w:lineRule="auto"/>
        <w:ind w:left="-375"/>
        <w:contextualSpacing/>
        <w:jc w:val="both"/>
        <w:rPr>
          <w:rFonts w:ascii="GHEA Grapalat" w:hAnsi="GHEA Grapalat"/>
        </w:rPr>
      </w:pPr>
      <w:r w:rsidRPr="00664FBF">
        <w:rPr>
          <w:rFonts w:ascii="GHEA Grapalat" w:hAnsi="GHEA Grapalat"/>
        </w:rPr>
        <w:t>3) в подразделе "Адрес учета лица" заполняется адрес места учета реального бенефициара;</w:t>
      </w:r>
    </w:p>
    <w:p w:rsidR="00F016A2" w:rsidRPr="00664FBF" w:rsidRDefault="00F016A2" w:rsidP="00F016A2">
      <w:pPr>
        <w:spacing w:line="360" w:lineRule="auto"/>
        <w:ind w:left="-375"/>
        <w:contextualSpacing/>
        <w:jc w:val="both"/>
        <w:rPr>
          <w:rFonts w:ascii="GHEA Grapalat" w:hAnsi="GHEA Grapalat"/>
        </w:rPr>
      </w:pPr>
      <w:r w:rsidRPr="00664FBF">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664FBF" w:rsidRDefault="00F016A2" w:rsidP="00F016A2">
      <w:pPr>
        <w:spacing w:line="360" w:lineRule="auto"/>
        <w:ind w:left="-375"/>
        <w:contextualSpacing/>
        <w:jc w:val="both"/>
        <w:rPr>
          <w:rFonts w:ascii="GHEA Grapalat" w:hAnsi="GHEA Grapalat"/>
        </w:rPr>
      </w:pPr>
      <w:r w:rsidRPr="00664FBF">
        <w:rPr>
          <w:rFonts w:ascii="GHEA Grapalat" w:hAnsi="GHEA Grapalat"/>
        </w:rPr>
        <w:lastRenderedPageBreak/>
        <w:t xml:space="preserve">5) подраздел "Основания </w:t>
      </w:r>
      <w:r w:rsidRPr="00664FBF">
        <w:rPr>
          <w:rFonts w:ascii="GHEA Grapalat" w:eastAsiaTheme="minorHAnsi" w:hAnsi="GHEA Grapalat" w:cstheme="minorBidi"/>
        </w:rPr>
        <w:t>являться</w:t>
      </w:r>
      <w:r w:rsidRPr="00664FBF">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664FBF" w:rsidRDefault="00F016A2" w:rsidP="00F016A2">
      <w:pPr>
        <w:spacing w:line="360" w:lineRule="auto"/>
        <w:contextualSpacing/>
        <w:jc w:val="both"/>
        <w:rPr>
          <w:rFonts w:ascii="GHEA Grapalat" w:eastAsia="GHEA Grapalat" w:hAnsi="GHEA Grapalat" w:cs="GHEA Grapalat"/>
        </w:rPr>
      </w:pPr>
      <w:r w:rsidRPr="00664FBF">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664FBF">
        <w:rPr>
          <w:rFonts w:ascii="GHEA Grapalat" w:hAnsi="GHEA Grapalat"/>
          <w:lang w:val="hy-AM"/>
        </w:rPr>
        <w:t>Օ</w:t>
      </w:r>
      <w:r w:rsidRPr="00664FBF">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664FBF">
        <w:rPr>
          <w:rFonts w:ascii="GHEA Grapalat" w:hAnsi="GHEA Grapalat"/>
          <w:lang w:val="hy-AM"/>
        </w:rPr>
        <w:t>Օ</w:t>
      </w:r>
      <w:r w:rsidRPr="00664FBF">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664FBF">
        <w:rPr>
          <w:rFonts w:ascii="GHEA Grapalat" w:hAnsi="GHEA Grapalat"/>
          <w:lang w:val="hy-AM"/>
        </w:rPr>
        <w:t>Օ</w:t>
      </w:r>
      <w:r w:rsidRPr="00664FBF">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w:t>
      </w:r>
      <w:r w:rsidRPr="00664FBF">
        <w:rPr>
          <w:rFonts w:ascii="GHEA Grapalat" w:hAnsi="GHEA Grapalat"/>
        </w:rPr>
        <w:lastRenderedPageBreak/>
        <w:t xml:space="preserve">юридического лица-участника организации и так далее до достижения реального бенефициара. </w:t>
      </w:r>
      <w:r w:rsidRPr="00664FBF">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664FBF" w:rsidRDefault="00F016A2" w:rsidP="00F016A2">
      <w:pPr>
        <w:spacing w:line="360" w:lineRule="auto"/>
        <w:contextualSpacing/>
        <w:jc w:val="both"/>
        <w:rPr>
          <w:rFonts w:ascii="GHEA Grapalat" w:hAnsi="GHEA Grapalat"/>
          <w:lang w:val="hy-AM"/>
        </w:rPr>
      </w:pPr>
      <w:r w:rsidRPr="00664FBF">
        <w:rPr>
          <w:rFonts w:ascii="GHEA Grapalat" w:hAnsi="GHEA Grapalat"/>
        </w:rPr>
        <w:t xml:space="preserve">б. в пункте </w:t>
      </w:r>
      <w:r w:rsidRPr="00664FBF">
        <w:rPr>
          <w:rFonts w:ascii="GHEA Grapalat" w:eastAsia="GHEA Grapalat" w:hAnsi="GHEA Grapalat" w:cs="GHEA Grapalat"/>
        </w:rPr>
        <w:t>"</w:t>
      </w:r>
      <w:r w:rsidRPr="00664FBF">
        <w:rPr>
          <w:rFonts w:ascii="GHEA Grapalat" w:hAnsi="GHEA Grapalat"/>
        </w:rPr>
        <w:t>б</w:t>
      </w:r>
      <w:r w:rsidRPr="00664FBF">
        <w:rPr>
          <w:rFonts w:ascii="GHEA Grapalat" w:eastAsia="GHEA Grapalat" w:hAnsi="GHEA Grapalat" w:cs="GHEA Grapalat"/>
        </w:rPr>
        <w:t>"</w:t>
      </w:r>
      <w:r w:rsidRPr="00664FBF">
        <w:rPr>
          <w:rFonts w:ascii="GHEA Grapalat" w:hAnsi="GHEA Grapalat"/>
        </w:rPr>
        <w:t xml:space="preserve"> этого подраздела делается отметка, если лицо по смыслу пункта </w:t>
      </w:r>
      <w:r w:rsidRPr="00664FBF">
        <w:rPr>
          <w:rFonts w:ascii="GHEA Grapalat" w:eastAsia="GHEA Grapalat" w:hAnsi="GHEA Grapalat" w:cs="GHEA Grapalat"/>
        </w:rPr>
        <w:t>"</w:t>
      </w:r>
      <w:r w:rsidRPr="00664FBF">
        <w:rPr>
          <w:rFonts w:ascii="GHEA Grapalat" w:hAnsi="GHEA Grapalat"/>
        </w:rPr>
        <w:t>а</w:t>
      </w:r>
      <w:r w:rsidRPr="00664FBF">
        <w:rPr>
          <w:rFonts w:ascii="GHEA Grapalat" w:eastAsia="GHEA Grapalat" w:hAnsi="GHEA Grapalat" w:cs="GHEA Grapalat"/>
        </w:rPr>
        <w:t>"</w:t>
      </w:r>
      <w:r w:rsidRPr="00664FBF">
        <w:rPr>
          <w:rFonts w:ascii="GHEA Grapalat" w:hAnsi="GHEA Grapalat"/>
        </w:rPr>
        <w:t xml:space="preserve"> не является реальным бенефициаром Организации, но контролирует </w:t>
      </w:r>
      <w:r w:rsidRPr="00664FBF">
        <w:rPr>
          <w:rFonts w:ascii="GHEA Grapalat" w:hAnsi="GHEA Grapalat"/>
          <w:lang w:val="hy-AM"/>
        </w:rPr>
        <w:t>Օ</w:t>
      </w:r>
      <w:r w:rsidRPr="00664FBF">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664FBF" w:rsidRDefault="00F016A2" w:rsidP="00F016A2">
      <w:pPr>
        <w:spacing w:line="360" w:lineRule="auto"/>
        <w:contextualSpacing/>
        <w:jc w:val="both"/>
        <w:rPr>
          <w:rFonts w:ascii="GHEA Grapalat" w:hAnsi="GHEA Grapalat"/>
        </w:rPr>
      </w:pPr>
      <w:r w:rsidRPr="00664FBF">
        <w:rPr>
          <w:rFonts w:ascii="GHEA Grapalat" w:hAnsi="GHEA Grapalat"/>
        </w:rPr>
        <w:t>в</w:t>
      </w:r>
      <w:r w:rsidRPr="00664FBF">
        <w:rPr>
          <w:rFonts w:ascii="GHEA Grapalat" w:hAnsi="GHEA Grapalat"/>
          <w:lang w:val="hy-AM"/>
        </w:rPr>
        <w:t xml:space="preserve">. </w:t>
      </w:r>
      <w:r w:rsidRPr="00664FBF">
        <w:rPr>
          <w:rFonts w:ascii="GHEA Grapalat" w:hAnsi="GHEA Grapalat"/>
        </w:rPr>
        <w:t>в</w:t>
      </w:r>
      <w:r w:rsidRPr="00664FBF">
        <w:rPr>
          <w:rFonts w:ascii="GHEA Grapalat" w:hAnsi="GHEA Grapalat"/>
          <w:lang w:val="hy-AM"/>
        </w:rPr>
        <w:t xml:space="preserve"> пункте </w:t>
      </w:r>
      <w:r w:rsidRPr="00664FBF">
        <w:rPr>
          <w:rFonts w:ascii="GHEA Grapalat" w:eastAsia="GHEA Grapalat" w:hAnsi="GHEA Grapalat" w:cs="GHEA Grapalat"/>
        </w:rPr>
        <w:t>"</w:t>
      </w:r>
      <w:r w:rsidRPr="00664FBF">
        <w:rPr>
          <w:rFonts w:ascii="GHEA Grapalat" w:hAnsi="GHEA Grapalat"/>
        </w:rPr>
        <w:t>в</w:t>
      </w:r>
      <w:r w:rsidRPr="00664FBF">
        <w:rPr>
          <w:rFonts w:ascii="GHEA Grapalat" w:eastAsia="GHEA Grapalat" w:hAnsi="GHEA Grapalat" w:cs="GHEA Grapalat"/>
        </w:rPr>
        <w:t>"</w:t>
      </w:r>
      <w:r w:rsidRPr="00664FBF">
        <w:rPr>
          <w:rFonts w:ascii="GHEA Grapalat" w:hAnsi="GHEA Grapalat"/>
        </w:rPr>
        <w:t xml:space="preserve"> </w:t>
      </w:r>
      <w:r w:rsidRPr="00664FBF">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664FBF">
        <w:rPr>
          <w:rFonts w:ascii="GHEA Grapalat" w:hAnsi="GHEA Grapalat"/>
        </w:rPr>
        <w:t>О</w:t>
      </w:r>
      <w:r w:rsidRPr="00664FBF">
        <w:rPr>
          <w:rFonts w:ascii="GHEA Grapalat" w:hAnsi="GHEA Grapalat"/>
          <w:lang w:val="hy-AM"/>
        </w:rPr>
        <w:t xml:space="preserve">рганизации, в случае если не имеется физическое лицо, соответствующее требованиям пунктов </w:t>
      </w:r>
      <w:r w:rsidRPr="00664FBF">
        <w:rPr>
          <w:rFonts w:ascii="GHEA Grapalat" w:eastAsia="GHEA Grapalat" w:hAnsi="GHEA Grapalat" w:cs="GHEA Grapalat"/>
        </w:rPr>
        <w:t>"</w:t>
      </w:r>
      <w:r w:rsidRPr="00664FBF">
        <w:rPr>
          <w:rFonts w:ascii="GHEA Grapalat" w:hAnsi="GHEA Grapalat"/>
        </w:rPr>
        <w:t>а</w:t>
      </w:r>
      <w:r w:rsidRPr="00664FBF">
        <w:rPr>
          <w:rFonts w:ascii="GHEA Grapalat" w:eastAsia="GHEA Grapalat" w:hAnsi="GHEA Grapalat" w:cs="GHEA Grapalat"/>
        </w:rPr>
        <w:t>"</w:t>
      </w:r>
      <w:r w:rsidRPr="00664FBF">
        <w:rPr>
          <w:rFonts w:ascii="GHEA Grapalat" w:hAnsi="GHEA Grapalat"/>
        </w:rPr>
        <w:t xml:space="preserve"> </w:t>
      </w:r>
      <w:r w:rsidRPr="00664FBF">
        <w:rPr>
          <w:rFonts w:ascii="GHEA Grapalat" w:hAnsi="GHEA Grapalat"/>
          <w:lang w:val="hy-AM"/>
        </w:rPr>
        <w:t xml:space="preserve">и </w:t>
      </w:r>
      <w:r w:rsidRPr="00664FBF">
        <w:rPr>
          <w:rFonts w:ascii="GHEA Grapalat" w:eastAsia="GHEA Grapalat" w:hAnsi="GHEA Grapalat" w:cs="GHEA Grapalat"/>
        </w:rPr>
        <w:t>"</w:t>
      </w:r>
      <w:r w:rsidRPr="00664FBF">
        <w:rPr>
          <w:rFonts w:ascii="GHEA Grapalat" w:hAnsi="GHEA Grapalat"/>
        </w:rPr>
        <w:t>б</w:t>
      </w:r>
      <w:r w:rsidRPr="00664FBF">
        <w:rPr>
          <w:rFonts w:ascii="GHEA Grapalat" w:eastAsia="GHEA Grapalat" w:hAnsi="GHEA Grapalat" w:cs="GHEA Grapalat"/>
        </w:rPr>
        <w:t>"</w:t>
      </w:r>
      <w:r w:rsidRPr="00664FBF">
        <w:rPr>
          <w:rFonts w:ascii="GHEA Grapalat" w:hAnsi="GHEA Grapalat"/>
        </w:rPr>
        <w:t xml:space="preserve"> </w:t>
      </w:r>
      <w:r w:rsidRPr="00664FBF">
        <w:rPr>
          <w:rFonts w:ascii="GHEA Grapalat" w:hAnsi="GHEA Grapalat"/>
          <w:lang w:val="hy-AM"/>
        </w:rPr>
        <w:t>этого подраздела</w:t>
      </w:r>
      <w:r w:rsidRPr="00664FBF">
        <w:rPr>
          <w:rFonts w:ascii="GHEA Grapalat" w:hAnsi="GHEA Grapalat"/>
        </w:rPr>
        <w:t>.</w:t>
      </w:r>
    </w:p>
    <w:p w:rsidR="00F016A2" w:rsidRPr="00664FBF" w:rsidRDefault="00F016A2" w:rsidP="00F016A2">
      <w:pPr>
        <w:spacing w:line="360" w:lineRule="auto"/>
        <w:contextualSpacing/>
        <w:jc w:val="both"/>
        <w:rPr>
          <w:rFonts w:ascii="Cambria Math" w:hAnsi="Cambria Math" w:cs="Cambria Math"/>
        </w:rPr>
      </w:pPr>
      <w:r w:rsidRPr="00664FBF">
        <w:rPr>
          <w:rFonts w:ascii="GHEA Grapalat" w:hAnsi="GHEA Grapalat"/>
          <w:lang w:val="hy-AM"/>
        </w:rPr>
        <w:t xml:space="preserve">6) </w:t>
      </w:r>
      <w:r w:rsidRPr="00664FBF">
        <w:rPr>
          <w:rFonts w:ascii="GHEA Grapalat" w:hAnsi="GHEA Grapalat"/>
        </w:rPr>
        <w:t>П</w:t>
      </w:r>
      <w:r w:rsidRPr="00664FBF">
        <w:rPr>
          <w:rFonts w:ascii="GHEA Grapalat" w:hAnsi="GHEA Grapalat"/>
          <w:lang w:val="hy-AM"/>
        </w:rPr>
        <w:t xml:space="preserve">одраздел </w:t>
      </w:r>
      <w:r w:rsidRPr="00664FBF">
        <w:rPr>
          <w:rFonts w:ascii="GHEA Grapalat" w:eastAsia="GHEA Grapalat" w:hAnsi="GHEA Grapalat" w:cs="GHEA Grapalat"/>
        </w:rPr>
        <w:t>"</w:t>
      </w:r>
      <w:r w:rsidRPr="00664FBF">
        <w:rPr>
          <w:rFonts w:ascii="GHEA Grapalat" w:hAnsi="GHEA Grapalat"/>
        </w:rPr>
        <w:t>О</w:t>
      </w:r>
      <w:r w:rsidRPr="00664FBF">
        <w:rPr>
          <w:rFonts w:ascii="GHEA Grapalat" w:hAnsi="GHEA Grapalat"/>
          <w:lang w:val="hy-AM"/>
        </w:rPr>
        <w:t xml:space="preserve">снования </w:t>
      </w:r>
      <w:r w:rsidRPr="00664FBF">
        <w:rPr>
          <w:rFonts w:ascii="GHEA Grapalat" w:hAnsi="GHEA Grapalat"/>
        </w:rPr>
        <w:t>являться</w:t>
      </w:r>
      <w:r w:rsidRPr="00664FBF">
        <w:rPr>
          <w:rFonts w:ascii="GHEA Grapalat" w:hAnsi="GHEA Grapalat"/>
          <w:lang w:val="hy-AM"/>
        </w:rPr>
        <w:t xml:space="preserve"> реальн</w:t>
      </w:r>
      <w:r w:rsidRPr="00664FBF">
        <w:rPr>
          <w:rFonts w:ascii="GHEA Grapalat" w:hAnsi="GHEA Grapalat"/>
        </w:rPr>
        <w:t>ым</w:t>
      </w:r>
      <w:r w:rsidRPr="00664FBF">
        <w:rPr>
          <w:rFonts w:ascii="GHEA Grapalat" w:hAnsi="GHEA Grapalat"/>
          <w:lang w:val="hy-AM"/>
        </w:rPr>
        <w:t xml:space="preserve"> </w:t>
      </w:r>
      <w:r w:rsidRPr="00664FBF">
        <w:rPr>
          <w:rFonts w:ascii="GHEA Grapalat" w:hAnsi="GHEA Grapalat"/>
        </w:rPr>
        <w:t>бенефициаром</w:t>
      </w:r>
      <w:r w:rsidRPr="00664FBF">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664FBF">
        <w:t xml:space="preserve"> </w:t>
      </w:r>
      <w:r w:rsidRPr="00664FBF">
        <w:rPr>
          <w:rFonts w:ascii="GHEA Grapalat" w:hAnsi="GHEA Grapalat"/>
          <w:lang w:val="hy-AM"/>
        </w:rPr>
        <w:t xml:space="preserve">Раскрытие реальных </w:t>
      </w:r>
      <w:r w:rsidRPr="00664FBF">
        <w:rPr>
          <w:rFonts w:ascii="GHEA Grapalat" w:hAnsi="GHEA Grapalat"/>
        </w:rPr>
        <w:t>бенефициаров</w:t>
      </w:r>
      <w:r w:rsidRPr="00664FBF">
        <w:rPr>
          <w:rFonts w:ascii="GHEA Grapalat" w:hAnsi="GHEA Grapalat"/>
          <w:lang w:val="hy-AM"/>
        </w:rPr>
        <w:t xml:space="preserve"> осуществляется по критериям, установленным Кодексом О недрах</w:t>
      </w:r>
      <w:r w:rsidRPr="00664FBF">
        <w:rPr>
          <w:rFonts w:ascii="GHEA Grapalat" w:hAnsi="GHEA Grapalat"/>
        </w:rPr>
        <w:t>.</w:t>
      </w:r>
      <w:r w:rsidRPr="00664FBF">
        <w:t xml:space="preserve"> </w:t>
      </w:r>
      <w:r w:rsidRPr="00664FBF">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664FBF">
        <w:rPr>
          <w:rFonts w:ascii="Cambria Math" w:hAnsi="Cambria Math" w:cs="Cambria Math"/>
        </w:rPr>
        <w:t>:</w:t>
      </w:r>
    </w:p>
    <w:p w:rsidR="00F016A2" w:rsidRPr="00664FBF" w:rsidRDefault="00F016A2" w:rsidP="00F016A2">
      <w:pPr>
        <w:spacing w:line="360" w:lineRule="auto"/>
        <w:contextualSpacing/>
        <w:jc w:val="both"/>
        <w:rPr>
          <w:rFonts w:ascii="GHEA Grapalat" w:hAnsi="GHEA Grapalat"/>
        </w:rPr>
      </w:pPr>
      <w:r w:rsidRPr="00664FBF">
        <w:rPr>
          <w:rFonts w:ascii="GHEA Grapalat" w:hAnsi="GHEA Grapalat"/>
        </w:rPr>
        <w:t xml:space="preserve">а. в пункте </w:t>
      </w:r>
      <w:r w:rsidRPr="00664FBF">
        <w:rPr>
          <w:rFonts w:ascii="GHEA Grapalat" w:eastAsia="GHEA Grapalat" w:hAnsi="GHEA Grapalat" w:cs="GHEA Grapalat"/>
        </w:rPr>
        <w:t>"</w:t>
      </w:r>
      <w:r w:rsidRPr="00664FBF">
        <w:rPr>
          <w:rFonts w:ascii="GHEA Grapalat" w:hAnsi="GHEA Grapalat"/>
        </w:rPr>
        <w:t>а</w:t>
      </w:r>
      <w:r w:rsidRPr="00664FBF">
        <w:rPr>
          <w:rFonts w:ascii="GHEA Grapalat" w:eastAsia="GHEA Grapalat" w:hAnsi="GHEA Grapalat" w:cs="GHEA Grapalat"/>
        </w:rPr>
        <w:t>"</w:t>
      </w:r>
      <w:r w:rsidRPr="00664FBF">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664FBF">
        <w:rPr>
          <w:rFonts w:ascii="GHEA Grapalat" w:eastAsia="GHEA Grapalat" w:hAnsi="GHEA Grapalat" w:cs="GHEA Grapalat"/>
        </w:rPr>
        <w:t>"</w:t>
      </w:r>
      <w:r w:rsidRPr="00664FBF">
        <w:rPr>
          <w:rFonts w:ascii="GHEA Grapalat" w:hAnsi="GHEA Grapalat"/>
        </w:rPr>
        <w:t>а</w:t>
      </w:r>
      <w:r w:rsidRPr="00664FBF">
        <w:rPr>
          <w:rFonts w:ascii="GHEA Grapalat" w:eastAsia="GHEA Grapalat" w:hAnsi="GHEA Grapalat" w:cs="GHEA Grapalat"/>
        </w:rPr>
        <w:t>"</w:t>
      </w:r>
      <w:r w:rsidRPr="00664FBF">
        <w:rPr>
          <w:rFonts w:ascii="GHEA Grapalat" w:hAnsi="GHEA Grapalat"/>
        </w:rPr>
        <w:t xml:space="preserve"> подпункта 5 пункта 4 настоящего Порядка;</w:t>
      </w:r>
    </w:p>
    <w:p w:rsidR="00F016A2" w:rsidRPr="00664FBF" w:rsidRDefault="00F016A2" w:rsidP="00F016A2">
      <w:pPr>
        <w:spacing w:line="360" w:lineRule="auto"/>
        <w:contextualSpacing/>
        <w:jc w:val="both"/>
        <w:rPr>
          <w:rFonts w:ascii="GHEA Grapalat" w:hAnsi="GHEA Grapalat"/>
          <w:lang w:val="hy-AM"/>
        </w:rPr>
      </w:pPr>
      <w:r w:rsidRPr="00664FBF">
        <w:rPr>
          <w:rFonts w:ascii="GHEA Grapalat" w:hAnsi="GHEA Grapalat"/>
          <w:lang w:val="hy-AM"/>
        </w:rPr>
        <w:t xml:space="preserve">б.в пункте </w:t>
      </w:r>
      <w:r w:rsidRPr="00664FBF">
        <w:rPr>
          <w:rFonts w:ascii="GHEA Grapalat" w:eastAsia="GHEA Grapalat" w:hAnsi="GHEA Grapalat" w:cs="GHEA Grapalat"/>
        </w:rPr>
        <w:t>"</w:t>
      </w:r>
      <w:r w:rsidRPr="00664FBF">
        <w:rPr>
          <w:rFonts w:ascii="GHEA Grapalat" w:hAnsi="GHEA Grapalat"/>
        </w:rPr>
        <w:t>б</w:t>
      </w:r>
      <w:r w:rsidRPr="00664FBF">
        <w:rPr>
          <w:rFonts w:ascii="GHEA Grapalat" w:eastAsia="GHEA Grapalat" w:hAnsi="GHEA Grapalat" w:cs="GHEA Grapalat"/>
        </w:rPr>
        <w:t>"</w:t>
      </w:r>
      <w:r w:rsidRPr="00664FBF">
        <w:rPr>
          <w:rFonts w:ascii="GHEA Grapalat" w:hAnsi="GHEA Grapalat"/>
        </w:rPr>
        <w:t xml:space="preserve"> </w:t>
      </w:r>
      <w:r w:rsidRPr="00664FBF">
        <w:rPr>
          <w:rFonts w:ascii="GHEA Grapalat" w:hAnsi="GHEA Grapalat"/>
          <w:lang w:val="hy-AM"/>
        </w:rPr>
        <w:t xml:space="preserve">этого подраздела производится отметка, если лицо имеет право назначать или </w:t>
      </w:r>
      <w:r w:rsidRPr="00664FBF">
        <w:rPr>
          <w:rFonts w:ascii="GHEA Grapalat" w:hAnsi="GHEA Grapalat"/>
        </w:rPr>
        <w:t>отстраня</w:t>
      </w:r>
      <w:r w:rsidRPr="00664FBF">
        <w:rPr>
          <w:rFonts w:ascii="GHEA Grapalat" w:hAnsi="GHEA Grapalat"/>
          <w:lang w:val="hy-AM"/>
        </w:rPr>
        <w:t>ть большинство членов органов управления юридического лица;</w:t>
      </w:r>
    </w:p>
    <w:p w:rsidR="00F016A2" w:rsidRPr="00664FBF" w:rsidRDefault="00F016A2" w:rsidP="00F016A2">
      <w:pPr>
        <w:spacing w:line="360" w:lineRule="auto"/>
        <w:contextualSpacing/>
        <w:jc w:val="both"/>
        <w:rPr>
          <w:rFonts w:ascii="GHEA Grapalat" w:hAnsi="GHEA Grapalat"/>
        </w:rPr>
      </w:pPr>
      <w:r w:rsidRPr="00664FBF">
        <w:rPr>
          <w:rFonts w:ascii="GHEA Grapalat" w:hAnsi="GHEA Grapalat"/>
        </w:rPr>
        <w:lastRenderedPageBreak/>
        <w:t xml:space="preserve">в. В пункте </w:t>
      </w:r>
      <w:r w:rsidRPr="00664FBF">
        <w:rPr>
          <w:rFonts w:ascii="GHEA Grapalat" w:eastAsia="GHEA Grapalat" w:hAnsi="GHEA Grapalat" w:cs="GHEA Grapalat"/>
        </w:rPr>
        <w:t>"</w:t>
      </w:r>
      <w:r w:rsidRPr="00664FBF">
        <w:rPr>
          <w:rFonts w:ascii="GHEA Grapalat" w:hAnsi="GHEA Grapalat"/>
        </w:rPr>
        <w:t>в</w:t>
      </w:r>
      <w:r w:rsidRPr="00664FBF">
        <w:rPr>
          <w:rFonts w:ascii="GHEA Grapalat" w:eastAsia="GHEA Grapalat" w:hAnsi="GHEA Grapalat" w:cs="GHEA Grapalat"/>
        </w:rPr>
        <w:t>"</w:t>
      </w:r>
      <w:r w:rsidRPr="00664FBF">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664FBF" w:rsidRDefault="00F016A2" w:rsidP="00F016A2">
      <w:pPr>
        <w:spacing w:line="360" w:lineRule="auto"/>
        <w:contextualSpacing/>
        <w:jc w:val="both"/>
        <w:rPr>
          <w:rFonts w:ascii="GHEA Grapalat" w:hAnsi="GHEA Grapalat"/>
        </w:rPr>
      </w:pPr>
      <w:r w:rsidRPr="00664FBF">
        <w:rPr>
          <w:rFonts w:ascii="GHEA Grapalat" w:hAnsi="GHEA Grapalat"/>
        </w:rPr>
        <w:t xml:space="preserve">г. в пункте </w:t>
      </w:r>
      <w:r w:rsidRPr="00664FBF">
        <w:rPr>
          <w:rFonts w:ascii="GHEA Grapalat" w:eastAsia="GHEA Grapalat" w:hAnsi="GHEA Grapalat" w:cs="GHEA Grapalat"/>
        </w:rPr>
        <w:t>"</w:t>
      </w:r>
      <w:r w:rsidRPr="00664FBF">
        <w:rPr>
          <w:rFonts w:ascii="GHEA Grapalat" w:hAnsi="GHEA Grapalat"/>
        </w:rPr>
        <w:t>г</w:t>
      </w:r>
      <w:r w:rsidRPr="00664FBF">
        <w:rPr>
          <w:rFonts w:ascii="GHEA Grapalat" w:eastAsia="GHEA Grapalat" w:hAnsi="GHEA Grapalat" w:cs="GHEA Grapalat"/>
        </w:rPr>
        <w:t>"</w:t>
      </w:r>
      <w:r w:rsidRPr="00664FBF">
        <w:rPr>
          <w:rFonts w:ascii="GHEA Grapalat" w:hAnsi="GHEA Grapalat"/>
        </w:rPr>
        <w:t xml:space="preserve"> этого подраздела производится отметка, если лицо по смыслу пунктов </w:t>
      </w:r>
      <w:r w:rsidRPr="00664FBF">
        <w:rPr>
          <w:rFonts w:ascii="GHEA Grapalat" w:eastAsia="GHEA Grapalat" w:hAnsi="GHEA Grapalat" w:cs="GHEA Grapalat"/>
        </w:rPr>
        <w:t>"</w:t>
      </w:r>
      <w:r w:rsidRPr="00664FBF">
        <w:rPr>
          <w:rFonts w:ascii="GHEA Grapalat" w:hAnsi="GHEA Grapalat"/>
        </w:rPr>
        <w:t>а</w:t>
      </w:r>
      <w:r w:rsidRPr="00664FBF">
        <w:rPr>
          <w:rFonts w:ascii="GHEA Grapalat" w:eastAsia="GHEA Grapalat" w:hAnsi="GHEA Grapalat" w:cs="GHEA Grapalat"/>
        </w:rPr>
        <w:t>"</w:t>
      </w:r>
      <w:r w:rsidRPr="00664FBF">
        <w:rPr>
          <w:rFonts w:ascii="GHEA Grapalat" w:eastAsia="GHEA Grapalat" w:hAnsi="GHEA Grapalat" w:cs="GHEA Grapalat"/>
          <w:lang w:val="hy-AM"/>
        </w:rPr>
        <w:t xml:space="preserve"> </w:t>
      </w:r>
      <w:r w:rsidRPr="00664FBF">
        <w:rPr>
          <w:rFonts w:ascii="GHEA Grapalat" w:hAnsi="GHEA Grapalat"/>
        </w:rPr>
        <w:t>-</w:t>
      </w:r>
      <w:r w:rsidRPr="00664FBF">
        <w:rPr>
          <w:rFonts w:ascii="GHEA Grapalat" w:hAnsi="GHEA Grapalat"/>
          <w:lang w:val="hy-AM"/>
        </w:rPr>
        <w:t xml:space="preserve"> </w:t>
      </w:r>
      <w:r w:rsidRPr="00664FBF">
        <w:rPr>
          <w:rFonts w:ascii="GHEA Grapalat" w:eastAsia="GHEA Grapalat" w:hAnsi="GHEA Grapalat" w:cs="GHEA Grapalat"/>
        </w:rPr>
        <w:t>"</w:t>
      </w:r>
      <w:r w:rsidRPr="00664FBF">
        <w:rPr>
          <w:rFonts w:ascii="GHEA Grapalat" w:hAnsi="GHEA Grapalat"/>
        </w:rPr>
        <w:t>в</w:t>
      </w:r>
      <w:r w:rsidRPr="00664FBF">
        <w:rPr>
          <w:rFonts w:ascii="GHEA Grapalat" w:eastAsia="GHEA Grapalat" w:hAnsi="GHEA Grapalat" w:cs="GHEA Grapalat"/>
        </w:rPr>
        <w:t>"</w:t>
      </w:r>
      <w:r w:rsidRPr="00664FBF">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664FBF" w:rsidRDefault="00F016A2" w:rsidP="00F016A2">
      <w:pPr>
        <w:spacing w:line="360" w:lineRule="auto"/>
        <w:contextualSpacing/>
        <w:jc w:val="both"/>
        <w:rPr>
          <w:rFonts w:ascii="GHEA Grapalat" w:hAnsi="GHEA Grapalat"/>
        </w:rPr>
      </w:pPr>
      <w:r w:rsidRPr="00664FBF">
        <w:rPr>
          <w:rFonts w:ascii="GHEA Grapalat" w:hAnsi="GHEA Grapalat"/>
        </w:rPr>
        <w:t xml:space="preserve">д. в пункте </w:t>
      </w:r>
      <w:r w:rsidRPr="00664FBF">
        <w:rPr>
          <w:rFonts w:ascii="GHEA Grapalat" w:eastAsia="GHEA Grapalat" w:hAnsi="GHEA Grapalat" w:cs="GHEA Grapalat"/>
        </w:rPr>
        <w:t>"</w:t>
      </w:r>
      <w:r w:rsidRPr="00664FBF">
        <w:rPr>
          <w:rFonts w:ascii="GHEA Grapalat" w:hAnsi="GHEA Grapalat"/>
        </w:rPr>
        <w:t>д</w:t>
      </w:r>
      <w:r w:rsidRPr="00664FBF">
        <w:rPr>
          <w:rFonts w:ascii="GHEA Grapalat" w:eastAsia="GHEA Grapalat" w:hAnsi="GHEA Grapalat" w:cs="GHEA Grapalat"/>
        </w:rPr>
        <w:t>"</w:t>
      </w:r>
      <w:r w:rsidRPr="00664FBF">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664FBF">
        <w:rPr>
          <w:rFonts w:ascii="GHEA Grapalat" w:eastAsia="GHEA Grapalat" w:hAnsi="GHEA Grapalat" w:cs="GHEA Grapalat"/>
        </w:rPr>
        <w:t>"</w:t>
      </w:r>
      <w:r w:rsidRPr="00664FBF">
        <w:rPr>
          <w:rFonts w:ascii="GHEA Grapalat" w:hAnsi="GHEA Grapalat"/>
        </w:rPr>
        <w:t>а</w:t>
      </w:r>
      <w:r w:rsidRPr="00664FBF">
        <w:rPr>
          <w:rFonts w:ascii="GHEA Grapalat" w:eastAsia="GHEA Grapalat" w:hAnsi="GHEA Grapalat" w:cs="GHEA Grapalat"/>
        </w:rPr>
        <w:t xml:space="preserve">" </w:t>
      </w:r>
      <w:r w:rsidRPr="00664FBF">
        <w:rPr>
          <w:rFonts w:ascii="GHEA Grapalat" w:hAnsi="GHEA Grapalat"/>
        </w:rPr>
        <w:t xml:space="preserve">- </w:t>
      </w:r>
      <w:r w:rsidRPr="00664FBF">
        <w:rPr>
          <w:rFonts w:ascii="GHEA Grapalat" w:eastAsia="GHEA Grapalat" w:hAnsi="GHEA Grapalat" w:cs="GHEA Grapalat"/>
        </w:rPr>
        <w:t>"</w:t>
      </w:r>
      <w:r w:rsidRPr="00664FBF">
        <w:rPr>
          <w:rFonts w:ascii="GHEA Grapalat" w:hAnsi="GHEA Grapalat"/>
        </w:rPr>
        <w:t>г</w:t>
      </w:r>
      <w:r w:rsidRPr="00664FBF">
        <w:rPr>
          <w:rFonts w:ascii="GHEA Grapalat" w:eastAsia="GHEA Grapalat" w:hAnsi="GHEA Grapalat" w:cs="GHEA Grapalat"/>
        </w:rPr>
        <w:t>"</w:t>
      </w:r>
      <w:r w:rsidRPr="00664FBF">
        <w:rPr>
          <w:rFonts w:ascii="GHEA Grapalat" w:hAnsi="GHEA Grapalat"/>
        </w:rPr>
        <w:t xml:space="preserve"> этого подраздела.</w:t>
      </w:r>
    </w:p>
    <w:p w:rsidR="00F016A2" w:rsidRPr="00664FBF" w:rsidRDefault="00F016A2" w:rsidP="00F016A2">
      <w:pPr>
        <w:spacing w:line="360" w:lineRule="auto"/>
        <w:contextualSpacing/>
        <w:jc w:val="both"/>
        <w:rPr>
          <w:rFonts w:ascii="GHEA Grapalat" w:hAnsi="GHEA Grapalat"/>
        </w:rPr>
      </w:pPr>
      <w:r w:rsidRPr="00664FBF">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664FBF">
        <w:rPr>
          <w:rFonts w:ascii="GHEA Grapalat" w:hAnsi="GHEA Grapalat"/>
          <w:lang w:val="hy-AM"/>
        </w:rPr>
        <w:t>Օ</w:t>
      </w:r>
      <w:r w:rsidRPr="00664FBF">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664FBF" w:rsidRDefault="00F016A2" w:rsidP="00F016A2">
      <w:pPr>
        <w:spacing w:line="360" w:lineRule="auto"/>
        <w:contextualSpacing/>
        <w:jc w:val="both"/>
        <w:rPr>
          <w:rFonts w:ascii="GHEA Grapalat" w:eastAsia="GHEA Grapalat" w:hAnsi="GHEA Grapalat" w:cs="GHEA Grapalat"/>
        </w:rPr>
      </w:pPr>
      <w:r w:rsidRPr="00664FBF">
        <w:rPr>
          <w:rFonts w:ascii="GHEA Grapalat" w:eastAsia="GHEA Grapalat" w:hAnsi="GHEA Grapalat" w:cs="GHEA Grapalat"/>
        </w:rPr>
        <w:t>8) в подразделе</w:t>
      </w:r>
      <w:r w:rsidRPr="00664FBF">
        <w:rPr>
          <w:rFonts w:ascii="GHEA Grapalat" w:eastAsia="GHEA Grapalat" w:hAnsi="GHEA Grapalat" w:cs="GHEA Grapalat"/>
          <w:lang w:val="hy-AM"/>
        </w:rPr>
        <w:t xml:space="preserve"> </w:t>
      </w:r>
      <w:r w:rsidRPr="00664FBF">
        <w:rPr>
          <w:rFonts w:ascii="GHEA Grapalat" w:eastAsia="GHEA Grapalat" w:hAnsi="GHEA Grapalat" w:cs="GHEA Grapalat"/>
        </w:rPr>
        <w:t xml:space="preserve">"Контактные данные реального </w:t>
      </w:r>
      <w:r w:rsidRPr="00664FBF">
        <w:rPr>
          <w:rFonts w:ascii="GHEA Grapalat" w:hAnsi="GHEA Grapalat"/>
        </w:rPr>
        <w:t>бенефициара</w:t>
      </w:r>
      <w:r w:rsidRPr="00664FBF">
        <w:rPr>
          <w:rFonts w:ascii="GHEA Grapalat" w:eastAsia="GHEA Grapalat" w:hAnsi="GHEA Grapalat" w:cs="GHEA Grapalat"/>
        </w:rPr>
        <w:t xml:space="preserve">" заполняются адрес электронной почты и номер телефона реального </w:t>
      </w:r>
      <w:r w:rsidRPr="00664FBF">
        <w:rPr>
          <w:rFonts w:ascii="GHEA Grapalat" w:hAnsi="GHEA Grapalat"/>
        </w:rPr>
        <w:t>бенефициара</w:t>
      </w:r>
      <w:r w:rsidRPr="00664FBF">
        <w:rPr>
          <w:rFonts w:ascii="GHEA Grapalat" w:eastAsia="GHEA Grapalat" w:hAnsi="GHEA Grapalat" w:cs="GHEA Grapalat"/>
        </w:rPr>
        <w:t>.</w:t>
      </w:r>
    </w:p>
    <w:p w:rsidR="00F016A2" w:rsidRPr="00664FBF" w:rsidRDefault="00F016A2" w:rsidP="00F016A2">
      <w:pPr>
        <w:spacing w:line="360" w:lineRule="auto"/>
        <w:contextualSpacing/>
        <w:jc w:val="both"/>
        <w:rPr>
          <w:rFonts w:ascii="GHEA Grapalat" w:hAnsi="GHEA Grapalat"/>
        </w:rPr>
      </w:pPr>
      <w:r w:rsidRPr="00664FBF">
        <w:rPr>
          <w:rFonts w:ascii="GHEA Grapalat" w:hAnsi="GHEA Grapalat"/>
        </w:rPr>
        <w:t xml:space="preserve">5. Раздел 5 декларации (Промежуточные юридические лица) заполняется, </w:t>
      </w:r>
    </w:p>
    <w:p w:rsidR="00F016A2" w:rsidRPr="00664FBF" w:rsidRDefault="00F016A2" w:rsidP="00F016A2">
      <w:pPr>
        <w:spacing w:line="360" w:lineRule="auto"/>
        <w:contextualSpacing/>
        <w:jc w:val="both"/>
        <w:rPr>
          <w:rFonts w:ascii="GHEA Grapalat" w:hAnsi="GHEA Grapalat"/>
        </w:rPr>
      </w:pPr>
      <w:r w:rsidRPr="00664FBF">
        <w:rPr>
          <w:rFonts w:ascii="GHEA Grapalat" w:hAnsi="GHEA Grapalat"/>
        </w:rPr>
        <w:lastRenderedPageBreak/>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664FBF">
        <w:rPr>
          <w:rFonts w:ascii="MS Mincho" w:eastAsia="MS Mincho" w:hAnsi="MS Mincho" w:cs="MS Mincho" w:hint="eastAsia"/>
        </w:rPr>
        <w:t>․</w:t>
      </w:r>
    </w:p>
    <w:p w:rsidR="00F016A2" w:rsidRPr="00664FBF" w:rsidRDefault="00F016A2" w:rsidP="00F016A2">
      <w:pPr>
        <w:spacing w:line="360" w:lineRule="auto"/>
        <w:contextualSpacing/>
        <w:jc w:val="both"/>
        <w:rPr>
          <w:rFonts w:ascii="GHEA Grapalat" w:hAnsi="GHEA Grapalat"/>
        </w:rPr>
      </w:pPr>
      <w:r w:rsidRPr="00664FBF">
        <w:rPr>
          <w:rFonts w:ascii="GHEA Grapalat" w:hAnsi="GHEA Grapalat"/>
        </w:rPr>
        <w:t>1) в подразделе</w:t>
      </w:r>
      <w:r w:rsidRPr="00664FBF">
        <w:rPr>
          <w:rFonts w:ascii="GHEA Grapalat" w:hAnsi="GHEA Grapalat"/>
          <w:lang w:val="hy-AM"/>
        </w:rPr>
        <w:t xml:space="preserve"> </w:t>
      </w:r>
      <w:r w:rsidRPr="00664FBF">
        <w:rPr>
          <w:rFonts w:ascii="GHEA Grapalat" w:eastAsia="GHEA Grapalat" w:hAnsi="GHEA Grapalat" w:cs="GHEA Grapalat"/>
        </w:rPr>
        <w:t>"</w:t>
      </w:r>
      <w:r w:rsidRPr="00664FBF">
        <w:rPr>
          <w:rFonts w:ascii="GHEA Grapalat" w:hAnsi="GHEA Grapalat"/>
        </w:rPr>
        <w:t>Данные организации"</w:t>
      </w:r>
      <w:r w:rsidRPr="00664FBF">
        <w:rPr>
          <w:rFonts w:ascii="GHEA Grapalat" w:hAnsi="GHEA Grapalat"/>
          <w:lang w:val="hy-AM"/>
        </w:rPr>
        <w:t xml:space="preserve"> </w:t>
      </w:r>
      <w:r w:rsidRPr="00664FBF">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664FBF" w:rsidRDefault="00F016A2" w:rsidP="00F016A2">
      <w:pPr>
        <w:spacing w:line="360" w:lineRule="auto"/>
        <w:contextualSpacing/>
        <w:jc w:val="both"/>
        <w:rPr>
          <w:rFonts w:ascii="GHEA Grapalat" w:hAnsi="GHEA Grapalat"/>
        </w:rPr>
      </w:pPr>
      <w:r w:rsidRPr="00664FBF">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664FBF" w:rsidRDefault="00F016A2" w:rsidP="00F016A2">
      <w:pPr>
        <w:spacing w:line="360" w:lineRule="auto"/>
        <w:contextualSpacing/>
        <w:jc w:val="both"/>
        <w:rPr>
          <w:rFonts w:ascii="GHEA Grapalat" w:hAnsi="GHEA Grapalat"/>
        </w:rPr>
      </w:pPr>
      <w:r w:rsidRPr="00664FBF">
        <w:rPr>
          <w:rFonts w:ascii="GHEA Grapalat" w:hAnsi="GHEA Grapalat"/>
        </w:rPr>
        <w:t>3) Подраздел</w:t>
      </w:r>
      <w:r w:rsidRPr="00664FBF">
        <w:rPr>
          <w:rFonts w:ascii="GHEA Grapalat" w:hAnsi="GHEA Grapalat"/>
          <w:lang w:val="hy-AM"/>
        </w:rPr>
        <w:t xml:space="preserve"> </w:t>
      </w:r>
      <w:r w:rsidRPr="00664FBF">
        <w:rPr>
          <w:rFonts w:ascii="GHEA Grapalat" w:eastAsia="GHEA Grapalat" w:hAnsi="GHEA Grapalat" w:cs="GHEA Grapalat"/>
        </w:rPr>
        <w:t>"</w:t>
      </w:r>
      <w:r w:rsidRPr="00664FBF">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664FBF" w:rsidRDefault="00F016A2" w:rsidP="00F016A2">
      <w:pPr>
        <w:spacing w:line="360" w:lineRule="auto"/>
        <w:contextualSpacing/>
        <w:jc w:val="both"/>
        <w:rPr>
          <w:rFonts w:ascii="GHEA Grapalat" w:hAnsi="GHEA Grapalat"/>
        </w:rPr>
      </w:pPr>
      <w:r w:rsidRPr="00664FBF">
        <w:rPr>
          <w:rFonts w:ascii="GHEA Grapalat" w:hAnsi="GHEA Grapalat"/>
        </w:rPr>
        <w:t xml:space="preserve">6. Раздел 6 декларации (Дополнительные </w:t>
      </w:r>
      <w:r w:rsidR="007F4126" w:rsidRPr="00664FBF">
        <w:rPr>
          <w:rFonts w:ascii="GHEA Grapalat" w:hAnsi="GHEA Grapalat"/>
        </w:rPr>
        <w:t>примечания</w:t>
      </w:r>
      <w:r w:rsidRPr="00664FBF">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w:t>
      </w:r>
      <w:r w:rsidRPr="00664FBF">
        <w:rPr>
          <w:rFonts w:ascii="GHEA Grapalat" w:hAnsi="GHEA Grapalat"/>
        </w:rPr>
        <w:lastRenderedPageBreak/>
        <w:t>имеется прямое или косвенное участие государства или муниципалитета, и другие разъяснения в связи с декларацией.</w:t>
      </w:r>
    </w:p>
    <w:p w:rsidR="00F016A2" w:rsidRPr="00664FBF" w:rsidRDefault="00F016A2" w:rsidP="00F016A2">
      <w:pPr>
        <w:spacing w:line="360" w:lineRule="auto"/>
        <w:contextualSpacing/>
        <w:jc w:val="both"/>
        <w:rPr>
          <w:rFonts w:ascii="GHEA Grapalat" w:hAnsi="GHEA Grapalat"/>
        </w:rPr>
      </w:pPr>
      <w:r w:rsidRPr="00664FBF">
        <w:rPr>
          <w:rFonts w:ascii="GHEA Grapalat" w:hAnsi="GHEA Grapalat"/>
        </w:rPr>
        <w:t>7. Декларация заполняется и подписывается лицом, подающим заявку.</w:t>
      </w:r>
      <w:r w:rsidRPr="00664FBF">
        <w:rPr>
          <w:rFonts w:ascii="GHEA Grapalat" w:hAnsi="GHEA Grapalat"/>
          <w:lang w:val="hy-AM"/>
        </w:rPr>
        <w:t xml:space="preserve"> </w:t>
      </w:r>
    </w:p>
    <w:p w:rsidR="00F016A2" w:rsidRPr="00664FBF" w:rsidRDefault="00F016A2" w:rsidP="00F016A2">
      <w:pPr>
        <w:contextualSpacing/>
        <w:jc w:val="both"/>
        <w:rPr>
          <w:rFonts w:ascii="GHEA Grapalat" w:hAnsi="GHEA Grapalat"/>
          <w:i/>
          <w:sz w:val="18"/>
          <w:szCs w:val="18"/>
        </w:rPr>
      </w:pPr>
      <w:r w:rsidRPr="00664FBF">
        <w:rPr>
          <w:rFonts w:ascii="GHEA Grapalat" w:hAnsi="GHEA Grapalat"/>
          <w:sz w:val="18"/>
          <w:szCs w:val="18"/>
        </w:rPr>
        <w:t xml:space="preserve">* </w:t>
      </w:r>
      <w:r w:rsidRPr="00664FBF">
        <w:rPr>
          <w:rFonts w:ascii="GHEA Grapalat" w:hAnsi="GHEA Grapalat"/>
          <w:i/>
          <w:sz w:val="18"/>
          <w:szCs w:val="18"/>
        </w:rPr>
        <w:t>заполняется секретарем комиссии до публикации приглашения в бюллетене:</w:t>
      </w:r>
    </w:p>
    <w:p w:rsidR="00F016A2" w:rsidRPr="00664FBF" w:rsidRDefault="00F016A2" w:rsidP="00F016A2">
      <w:pPr>
        <w:contextualSpacing/>
        <w:jc w:val="both"/>
        <w:rPr>
          <w:rFonts w:ascii="GHEA Grapalat" w:hAnsi="GHEA Grapalat"/>
          <w:i/>
          <w:sz w:val="18"/>
          <w:szCs w:val="18"/>
        </w:rPr>
      </w:pPr>
      <w:r w:rsidRPr="00664FBF">
        <w:rPr>
          <w:rFonts w:ascii="GHEA Grapalat" w:hAnsi="GHEA Grapalat"/>
          <w:i/>
          <w:sz w:val="18"/>
          <w:szCs w:val="18"/>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664FBF" w:rsidRDefault="00AF0EF7" w:rsidP="00B013C0">
      <w:pPr>
        <w:jc w:val="right"/>
        <w:rPr>
          <w:rFonts w:ascii="GHEA Grapalat" w:hAnsi="GHEA Grapalat" w:cs="Arial"/>
          <w:b/>
        </w:rPr>
      </w:pPr>
      <w:r w:rsidRPr="00664FBF">
        <w:rPr>
          <w:rFonts w:ascii="GHEA Grapalat" w:hAnsi="GHEA Grapalat"/>
          <w:b/>
        </w:rPr>
        <w:br w:type="page"/>
      </w:r>
      <w:r w:rsidR="00B2572B" w:rsidRPr="00664FBF">
        <w:rPr>
          <w:rFonts w:ascii="GHEA Grapalat" w:hAnsi="GHEA Grapalat"/>
          <w:b/>
        </w:rPr>
        <w:lastRenderedPageBreak/>
        <w:t xml:space="preserve">Приложение № </w:t>
      </w:r>
      <w:r w:rsidR="00B048B2" w:rsidRPr="00664FBF">
        <w:rPr>
          <w:rFonts w:ascii="GHEA Grapalat" w:hAnsi="GHEA Grapalat"/>
          <w:b/>
        </w:rPr>
        <w:t>2</w:t>
      </w:r>
    </w:p>
    <w:p w:rsidR="00B2572B" w:rsidRPr="00664FBF" w:rsidRDefault="00B2572B" w:rsidP="00B46D58">
      <w:pPr>
        <w:pStyle w:val="BodyTextIndent3"/>
        <w:widowControl w:val="0"/>
        <w:spacing w:after="160" w:line="240" w:lineRule="auto"/>
        <w:jc w:val="right"/>
        <w:rPr>
          <w:rFonts w:ascii="GHEA Grapalat" w:hAnsi="GHEA Grapalat" w:cs="Arial"/>
          <w:b/>
          <w:sz w:val="24"/>
          <w:szCs w:val="24"/>
        </w:rPr>
      </w:pPr>
      <w:r w:rsidRPr="00664FBF">
        <w:rPr>
          <w:rFonts w:ascii="GHEA Grapalat" w:hAnsi="GHEA Grapalat"/>
          <w:b/>
          <w:sz w:val="24"/>
          <w:szCs w:val="24"/>
        </w:rPr>
        <w:t>к Приглашению на открытый конкурс</w:t>
      </w:r>
      <w:r w:rsidR="005744FC" w:rsidRPr="00664FBF">
        <w:rPr>
          <w:rFonts w:ascii="GHEA Grapalat" w:hAnsi="GHEA Grapalat" w:cs="Arial"/>
          <w:b/>
          <w:sz w:val="24"/>
          <w:szCs w:val="24"/>
        </w:rPr>
        <w:br/>
      </w:r>
      <w:r w:rsidRPr="00664FBF">
        <w:rPr>
          <w:rFonts w:ascii="GHEA Grapalat" w:hAnsi="GHEA Grapalat"/>
          <w:b/>
          <w:sz w:val="24"/>
          <w:szCs w:val="24"/>
        </w:rPr>
        <w:t xml:space="preserve">под кодом </w:t>
      </w:r>
      <w:r w:rsidR="006132ED" w:rsidRPr="00664FBF">
        <w:rPr>
          <w:rFonts w:ascii="GHEA Grapalat" w:hAnsi="GHEA Grapalat"/>
          <w:b/>
          <w:sz w:val="24"/>
          <w:szCs w:val="24"/>
        </w:rPr>
        <w:t>"</w:t>
      </w:r>
      <w:r w:rsidR="00836983" w:rsidRPr="00664FBF">
        <w:rPr>
          <w:rFonts w:ascii="GHEA Grapalat" w:hAnsi="GHEA Grapalat"/>
          <w:b/>
          <w:sz w:val="24"/>
          <w:szCs w:val="24"/>
        </w:rPr>
        <w:t>119М-ХМААПДБ-22/06</w:t>
      </w:r>
      <w:r w:rsidR="006132ED" w:rsidRPr="00664FBF">
        <w:rPr>
          <w:rFonts w:ascii="GHEA Grapalat" w:hAnsi="GHEA Grapalat"/>
          <w:b/>
          <w:sz w:val="24"/>
          <w:szCs w:val="24"/>
        </w:rPr>
        <w:t>"</w:t>
      </w:r>
      <w:r w:rsidR="00DC619D" w:rsidRPr="00664FBF">
        <w:rPr>
          <w:rStyle w:val="FootnoteReference"/>
          <w:rFonts w:ascii="GHEA Grapalat" w:hAnsi="GHEA Grapalat"/>
          <w:b/>
          <w:sz w:val="24"/>
          <w:szCs w:val="24"/>
        </w:rPr>
        <w:footnoteReference w:customMarkFollows="1" w:id="5"/>
        <w:t>*</w:t>
      </w:r>
    </w:p>
    <w:p w:rsidR="00B2572B" w:rsidRPr="00664FBF" w:rsidRDefault="00B2572B" w:rsidP="00B46D58">
      <w:pPr>
        <w:widowControl w:val="0"/>
        <w:spacing w:after="120"/>
        <w:ind w:firstLine="567"/>
        <w:jc w:val="center"/>
        <w:rPr>
          <w:rFonts w:ascii="GHEA Grapalat" w:hAnsi="GHEA Grapalat"/>
        </w:rPr>
      </w:pPr>
    </w:p>
    <w:p w:rsidR="00B2572B" w:rsidRPr="00664FBF" w:rsidRDefault="00B2572B" w:rsidP="00B46D58">
      <w:pPr>
        <w:widowControl w:val="0"/>
        <w:spacing w:after="120"/>
        <w:ind w:left="-66"/>
        <w:jc w:val="center"/>
        <w:rPr>
          <w:rFonts w:ascii="GHEA Grapalat" w:hAnsi="GHEA Grapalat"/>
          <w:b/>
        </w:rPr>
      </w:pPr>
      <w:r w:rsidRPr="00664FBF">
        <w:rPr>
          <w:rFonts w:ascii="GHEA Grapalat" w:hAnsi="GHEA Grapalat"/>
          <w:b/>
        </w:rPr>
        <w:t>ЦЕНОВОЕ ПРЕДЛОЖЕНИЕ</w:t>
      </w:r>
    </w:p>
    <w:p w:rsidR="00B2572B" w:rsidRPr="00664FBF" w:rsidRDefault="00B2572B" w:rsidP="00B46D58">
      <w:pPr>
        <w:widowControl w:val="0"/>
        <w:spacing w:after="120"/>
        <w:ind w:firstLine="567"/>
        <w:jc w:val="center"/>
        <w:rPr>
          <w:rFonts w:ascii="GHEA Grapalat" w:hAnsi="GHEA Grapalat"/>
        </w:rPr>
      </w:pPr>
    </w:p>
    <w:p w:rsidR="005744FC" w:rsidRPr="00664FBF" w:rsidRDefault="00B2572B" w:rsidP="00B46D58">
      <w:pPr>
        <w:widowControl w:val="0"/>
        <w:spacing w:after="160"/>
        <w:ind w:firstLine="567"/>
        <w:jc w:val="both"/>
        <w:rPr>
          <w:rFonts w:ascii="GHEA Grapalat" w:hAnsi="GHEA Grapalat"/>
        </w:rPr>
      </w:pPr>
      <w:r w:rsidRPr="00664FBF">
        <w:rPr>
          <w:rFonts w:ascii="GHEA Grapalat" w:hAnsi="GHEA Grapalat"/>
          <w:spacing w:val="-6"/>
        </w:rPr>
        <w:t xml:space="preserve">Рассмотрев приглашение на открытый конкурс под кодом </w:t>
      </w:r>
      <w:r w:rsidR="006132ED" w:rsidRPr="00664FBF">
        <w:rPr>
          <w:rFonts w:ascii="GHEA Grapalat" w:hAnsi="GHEA Grapalat"/>
          <w:spacing w:val="-6"/>
        </w:rPr>
        <w:t>"</w:t>
      </w:r>
      <w:r w:rsidR="00836983" w:rsidRPr="00664FBF">
        <w:rPr>
          <w:rFonts w:ascii="GHEA Grapalat" w:hAnsi="GHEA Grapalat"/>
          <w:spacing w:val="-6"/>
        </w:rPr>
        <w:t>119М-ХМААПДБ-22/06</w:t>
      </w:r>
      <w:r w:rsidR="006132ED" w:rsidRPr="00664FBF">
        <w:rPr>
          <w:rFonts w:ascii="GHEA Grapalat" w:hAnsi="GHEA Grapalat"/>
          <w:spacing w:val="-6"/>
        </w:rPr>
        <w:t>"</w:t>
      </w:r>
      <w:r w:rsidRPr="00664FBF">
        <w:rPr>
          <w:rFonts w:ascii="GHEA Grapalat" w:hAnsi="GHEA Grapalat"/>
          <w:spacing w:val="-6"/>
        </w:rPr>
        <w:t>*,</w:t>
      </w:r>
      <w:r w:rsidRPr="00664FBF">
        <w:rPr>
          <w:rFonts w:ascii="GHEA Grapalat" w:hAnsi="GHEA Grapalat"/>
        </w:rPr>
        <w:t xml:space="preserve"> </w:t>
      </w:r>
    </w:p>
    <w:p w:rsidR="005646FC" w:rsidRPr="00664FBF" w:rsidRDefault="005744FC" w:rsidP="00B46D58">
      <w:pPr>
        <w:widowControl w:val="0"/>
        <w:jc w:val="both"/>
        <w:rPr>
          <w:rFonts w:ascii="GHEA Grapalat" w:hAnsi="GHEA Grapalat"/>
        </w:rPr>
      </w:pPr>
      <w:r w:rsidRPr="00664FBF">
        <w:rPr>
          <w:rFonts w:ascii="GHEA Grapalat" w:hAnsi="GHEA Grapalat"/>
        </w:rPr>
        <w:t xml:space="preserve">в </w:t>
      </w:r>
      <w:r w:rsidR="00B2572B" w:rsidRPr="00664FBF">
        <w:rPr>
          <w:rFonts w:ascii="GHEA Grapalat" w:hAnsi="GHEA Grapalat"/>
        </w:rPr>
        <w:t>том числе проект заключаемого договора</w:t>
      </w:r>
      <w:r w:rsidRPr="00664FBF">
        <w:rPr>
          <w:rFonts w:ascii="GHEA Grapalat" w:hAnsi="GHEA Grapalat"/>
        </w:rPr>
        <w:t xml:space="preserve"> </w:t>
      </w:r>
      <w:r w:rsidR="00B2572B" w:rsidRPr="00664FBF">
        <w:rPr>
          <w:rFonts w:ascii="GHEA Grapalat" w:hAnsi="GHEA Grapalat"/>
        </w:rPr>
        <w:t>___</w:t>
      </w:r>
      <w:r w:rsidRPr="00664FBF">
        <w:rPr>
          <w:rFonts w:ascii="GHEA Grapalat" w:hAnsi="GHEA Grapalat"/>
        </w:rPr>
        <w:t>________________________</w:t>
      </w:r>
      <w:r w:rsidR="00B2572B" w:rsidRPr="00664FBF">
        <w:rPr>
          <w:rFonts w:ascii="GHEA Grapalat" w:hAnsi="GHEA Grapalat"/>
        </w:rPr>
        <w:t>____</w:t>
      </w:r>
      <w:r w:rsidR="00191D27" w:rsidRPr="00664FBF">
        <w:rPr>
          <w:rFonts w:ascii="GHEA Grapalat" w:hAnsi="GHEA Grapalat"/>
        </w:rPr>
        <w:t>___</w:t>
      </w:r>
    </w:p>
    <w:p w:rsidR="005646FC" w:rsidRPr="00664FBF" w:rsidRDefault="005646FC" w:rsidP="00B46D58">
      <w:pPr>
        <w:widowControl w:val="0"/>
        <w:spacing w:after="160"/>
        <w:ind w:left="6237"/>
        <w:jc w:val="both"/>
        <w:rPr>
          <w:rFonts w:ascii="GHEA Grapalat" w:hAnsi="GHEA Grapalat"/>
          <w:vertAlign w:val="superscript"/>
        </w:rPr>
      </w:pPr>
      <w:r w:rsidRPr="00664FBF">
        <w:rPr>
          <w:rFonts w:ascii="GHEA Grapalat" w:hAnsi="GHEA Grapalat"/>
          <w:vertAlign w:val="superscript"/>
        </w:rPr>
        <w:t>наименование участника</w:t>
      </w:r>
    </w:p>
    <w:p w:rsidR="00B2572B" w:rsidRPr="00664FBF" w:rsidRDefault="00B2572B" w:rsidP="00B46D58">
      <w:pPr>
        <w:widowControl w:val="0"/>
        <w:spacing w:after="160"/>
        <w:jc w:val="both"/>
        <w:rPr>
          <w:rFonts w:ascii="GHEA Grapalat" w:hAnsi="GHEA Grapalat"/>
        </w:rPr>
      </w:pPr>
      <w:r w:rsidRPr="00664FBF">
        <w:rPr>
          <w:rFonts w:ascii="GHEA Grapalat" w:hAnsi="GHEA Grapalat"/>
        </w:rPr>
        <w:t>предлагает</w:t>
      </w:r>
      <w:r w:rsidR="005646FC" w:rsidRPr="00664FBF">
        <w:rPr>
          <w:rFonts w:ascii="GHEA Grapalat" w:hAnsi="GHEA Grapalat"/>
        </w:rPr>
        <w:t xml:space="preserve"> </w:t>
      </w:r>
      <w:r w:rsidRPr="00664FBF">
        <w:rPr>
          <w:rFonts w:ascii="GHEA Grapalat" w:hAnsi="GHEA Grapalat"/>
        </w:rPr>
        <w:t>выполнить договор по нижеуказанным общим ценам:</w:t>
      </w:r>
    </w:p>
    <w:p w:rsidR="00B2572B" w:rsidRPr="00664FBF" w:rsidRDefault="005646FC" w:rsidP="00B46D58">
      <w:pPr>
        <w:widowControl w:val="0"/>
        <w:spacing w:after="160"/>
        <w:jc w:val="right"/>
        <w:rPr>
          <w:rFonts w:ascii="GHEA Grapalat" w:hAnsi="GHEA Grapalat"/>
        </w:rPr>
      </w:pPr>
      <w:r w:rsidRPr="00664FBF">
        <w:rPr>
          <w:rFonts w:ascii="GHEA Grapalat" w:hAnsi="GHEA Grapalat"/>
        </w:rPr>
        <w:t>д</w:t>
      </w:r>
      <w:r w:rsidR="00B2572B" w:rsidRPr="00664FBF">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664FBF"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664FBF" w:rsidRDefault="0009191C" w:rsidP="00B46D58">
            <w:pPr>
              <w:widowControl w:val="0"/>
              <w:jc w:val="center"/>
              <w:rPr>
                <w:rFonts w:ascii="GHEA Grapalat" w:hAnsi="GHEA Grapalat"/>
                <w:b/>
                <w:bCs/>
                <w:sz w:val="20"/>
                <w:szCs w:val="20"/>
                <w:lang w:val="en-US"/>
              </w:rPr>
            </w:pPr>
            <w:r w:rsidRPr="00664FBF">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664FBF" w:rsidRDefault="0009191C" w:rsidP="00B46D58">
            <w:pPr>
              <w:widowControl w:val="0"/>
              <w:jc w:val="center"/>
              <w:rPr>
                <w:rFonts w:ascii="GHEA Grapalat" w:hAnsi="GHEA Grapalat"/>
                <w:b/>
                <w:bCs/>
                <w:sz w:val="20"/>
                <w:szCs w:val="20"/>
              </w:rPr>
            </w:pPr>
            <w:r w:rsidRPr="00664FBF">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664FBF" w:rsidRDefault="0009191C" w:rsidP="0009191C">
            <w:pPr>
              <w:widowControl w:val="0"/>
              <w:jc w:val="center"/>
              <w:rPr>
                <w:rFonts w:ascii="GHEA Grapalat" w:hAnsi="GHEA Grapalat"/>
                <w:b/>
                <w:sz w:val="20"/>
                <w:szCs w:val="20"/>
              </w:rPr>
            </w:pPr>
            <w:r w:rsidRPr="00664FBF">
              <w:rPr>
                <w:rFonts w:ascii="GHEA Grapalat" w:hAnsi="GHEA Grapalat"/>
                <w:b/>
                <w:sz w:val="20"/>
                <w:szCs w:val="20"/>
              </w:rPr>
              <w:t>Стоимость</w:t>
            </w:r>
          </w:p>
          <w:p w:rsidR="0009191C" w:rsidRPr="00664FBF" w:rsidRDefault="0009191C" w:rsidP="0009191C">
            <w:pPr>
              <w:widowControl w:val="0"/>
              <w:jc w:val="center"/>
              <w:rPr>
                <w:rFonts w:ascii="GHEA Grapalat" w:hAnsi="GHEA Grapalat"/>
                <w:b/>
                <w:sz w:val="16"/>
                <w:szCs w:val="16"/>
              </w:rPr>
            </w:pPr>
            <w:r w:rsidRPr="00664FBF">
              <w:rPr>
                <w:rFonts w:ascii="GHEA Grapalat" w:hAnsi="GHEA Grapalat"/>
                <w:sz w:val="16"/>
                <w:szCs w:val="16"/>
              </w:rPr>
              <w:t>(совокупность себестоимости и прогнозируемой прибыли)</w:t>
            </w:r>
          </w:p>
          <w:p w:rsidR="0009191C" w:rsidRPr="00664FBF" w:rsidRDefault="0009191C" w:rsidP="0009191C">
            <w:pPr>
              <w:widowControl w:val="0"/>
              <w:jc w:val="center"/>
              <w:rPr>
                <w:rFonts w:ascii="GHEA Grapalat" w:hAnsi="GHEA Grapalat"/>
                <w:b/>
                <w:bCs/>
                <w:sz w:val="20"/>
                <w:szCs w:val="20"/>
              </w:rPr>
            </w:pPr>
            <w:r w:rsidRPr="00664FBF">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664FBF" w:rsidRDefault="0009191C" w:rsidP="00B46D58">
            <w:pPr>
              <w:widowControl w:val="0"/>
              <w:jc w:val="center"/>
              <w:rPr>
                <w:rFonts w:ascii="GHEA Grapalat" w:hAnsi="GHEA Grapalat"/>
                <w:b/>
                <w:sz w:val="20"/>
                <w:szCs w:val="20"/>
                <w:lang w:val="en-US"/>
              </w:rPr>
            </w:pPr>
            <w:r w:rsidRPr="00664FBF">
              <w:rPr>
                <w:rFonts w:ascii="GHEA Grapalat" w:hAnsi="GHEA Grapalat"/>
                <w:b/>
                <w:sz w:val="20"/>
                <w:szCs w:val="20"/>
              </w:rPr>
              <w:t>НДС</w:t>
            </w:r>
            <w:r w:rsidRPr="00664FBF">
              <w:rPr>
                <w:rStyle w:val="FootnoteReference"/>
                <w:rFonts w:ascii="GHEA Grapalat" w:hAnsi="GHEA Grapalat"/>
                <w:b/>
                <w:sz w:val="20"/>
                <w:szCs w:val="20"/>
              </w:rPr>
              <w:footnoteReference w:customMarkFollows="1" w:id="6"/>
              <w:t>**</w:t>
            </w:r>
          </w:p>
          <w:p w:rsidR="0009191C" w:rsidRPr="00664FBF" w:rsidRDefault="0009191C" w:rsidP="00B46D58">
            <w:pPr>
              <w:widowControl w:val="0"/>
              <w:jc w:val="center"/>
              <w:rPr>
                <w:rFonts w:ascii="GHEA Grapalat" w:hAnsi="GHEA Grapalat"/>
                <w:b/>
                <w:bCs/>
                <w:sz w:val="20"/>
                <w:szCs w:val="20"/>
              </w:rPr>
            </w:pPr>
            <w:r w:rsidRPr="00664FBF">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664FBF" w:rsidRDefault="0009191C" w:rsidP="00B46D58">
            <w:pPr>
              <w:widowControl w:val="0"/>
              <w:jc w:val="center"/>
              <w:rPr>
                <w:rFonts w:ascii="GHEA Grapalat" w:hAnsi="GHEA Grapalat"/>
                <w:b/>
                <w:bCs/>
                <w:sz w:val="20"/>
                <w:szCs w:val="20"/>
              </w:rPr>
            </w:pPr>
            <w:r w:rsidRPr="00664FBF">
              <w:rPr>
                <w:rFonts w:ascii="GHEA Grapalat" w:hAnsi="GHEA Grapalat"/>
                <w:b/>
                <w:sz w:val="20"/>
                <w:szCs w:val="20"/>
              </w:rPr>
              <w:t>Общая цена</w:t>
            </w:r>
          </w:p>
          <w:p w:rsidR="0009191C" w:rsidRPr="00664FBF" w:rsidRDefault="0009191C" w:rsidP="00B46D58">
            <w:pPr>
              <w:widowControl w:val="0"/>
              <w:jc w:val="center"/>
              <w:rPr>
                <w:rFonts w:ascii="GHEA Grapalat" w:hAnsi="GHEA Grapalat"/>
                <w:b/>
                <w:bCs/>
                <w:sz w:val="20"/>
                <w:szCs w:val="20"/>
              </w:rPr>
            </w:pPr>
            <w:r w:rsidRPr="00664FBF">
              <w:rPr>
                <w:rFonts w:ascii="GHEA Grapalat" w:hAnsi="GHEA Grapalat"/>
                <w:b/>
                <w:sz w:val="20"/>
                <w:szCs w:val="20"/>
              </w:rPr>
              <w:t>/прописью и цифрами/</w:t>
            </w:r>
          </w:p>
        </w:tc>
      </w:tr>
      <w:tr w:rsidR="0009191C" w:rsidRPr="00664FBF"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664FBF" w:rsidRDefault="0009191C" w:rsidP="00B46D58">
            <w:pPr>
              <w:widowControl w:val="0"/>
              <w:jc w:val="center"/>
              <w:rPr>
                <w:rFonts w:ascii="GHEA Grapalat" w:hAnsi="GHEA Grapalat"/>
                <w:b/>
                <w:i/>
                <w:sz w:val="20"/>
                <w:szCs w:val="20"/>
              </w:rPr>
            </w:pPr>
            <w:r w:rsidRPr="00664FBF">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664FBF" w:rsidRDefault="0009191C" w:rsidP="00B46D58">
            <w:pPr>
              <w:widowControl w:val="0"/>
              <w:jc w:val="center"/>
              <w:rPr>
                <w:rFonts w:ascii="GHEA Grapalat" w:hAnsi="GHEA Grapalat"/>
                <w:b/>
                <w:i/>
                <w:sz w:val="20"/>
                <w:szCs w:val="20"/>
              </w:rPr>
            </w:pPr>
            <w:r w:rsidRPr="00664FBF">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664FBF" w:rsidRDefault="0009191C" w:rsidP="00B46D58">
            <w:pPr>
              <w:widowControl w:val="0"/>
              <w:jc w:val="center"/>
              <w:rPr>
                <w:rFonts w:ascii="GHEA Grapalat" w:hAnsi="GHEA Grapalat"/>
                <w:i/>
                <w:sz w:val="20"/>
                <w:szCs w:val="20"/>
              </w:rPr>
            </w:pPr>
            <w:r w:rsidRPr="00664FBF">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664FBF" w:rsidRDefault="00E02389" w:rsidP="00B46D58">
            <w:pPr>
              <w:widowControl w:val="0"/>
              <w:jc w:val="center"/>
              <w:rPr>
                <w:rFonts w:ascii="GHEA Grapalat" w:hAnsi="GHEA Grapalat"/>
                <w:i/>
                <w:sz w:val="20"/>
                <w:szCs w:val="20"/>
                <w:lang w:val="en-US"/>
              </w:rPr>
            </w:pPr>
            <w:r w:rsidRPr="00664FBF">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664FBF" w:rsidRDefault="00E02389" w:rsidP="00E02389">
            <w:pPr>
              <w:widowControl w:val="0"/>
              <w:jc w:val="center"/>
              <w:rPr>
                <w:rFonts w:ascii="GHEA Grapalat" w:hAnsi="GHEA Grapalat"/>
                <w:i/>
                <w:sz w:val="20"/>
                <w:szCs w:val="20"/>
              </w:rPr>
            </w:pPr>
            <w:r w:rsidRPr="00664FBF">
              <w:rPr>
                <w:rFonts w:ascii="GHEA Grapalat" w:hAnsi="GHEA Grapalat"/>
                <w:b/>
                <w:i/>
                <w:sz w:val="20"/>
                <w:szCs w:val="20"/>
                <w:lang w:val="en-US"/>
              </w:rPr>
              <w:t>5</w:t>
            </w:r>
            <w:r w:rsidR="0009191C" w:rsidRPr="00664FBF">
              <w:rPr>
                <w:rFonts w:ascii="GHEA Grapalat" w:hAnsi="GHEA Grapalat"/>
                <w:b/>
                <w:i/>
                <w:sz w:val="20"/>
                <w:szCs w:val="20"/>
              </w:rPr>
              <w:t>=3+4</w:t>
            </w:r>
          </w:p>
        </w:tc>
      </w:tr>
      <w:tr w:rsidR="0009191C" w:rsidRPr="00664FBF"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664FBF" w:rsidRDefault="0009191C" w:rsidP="00B46D58">
            <w:pPr>
              <w:widowControl w:val="0"/>
              <w:jc w:val="center"/>
              <w:rPr>
                <w:rFonts w:ascii="GHEA Grapalat" w:hAnsi="GHEA Grapalat"/>
                <w:b/>
                <w:bCs/>
                <w:sz w:val="20"/>
                <w:szCs w:val="20"/>
              </w:rPr>
            </w:pPr>
            <w:r w:rsidRPr="00664FBF">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664FBF" w:rsidRDefault="0009191C" w:rsidP="00B46D58">
            <w:pPr>
              <w:widowControl w:val="0"/>
              <w:rPr>
                <w:rFonts w:ascii="GHEA Grapalat" w:hAnsi="GHEA Grapalat"/>
                <w:sz w:val="20"/>
                <w:szCs w:val="20"/>
              </w:rPr>
            </w:pPr>
            <w:r w:rsidRPr="00664FBF">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664FBF"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664FBF"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664FBF" w:rsidRDefault="0009191C" w:rsidP="00B46D58">
            <w:pPr>
              <w:widowControl w:val="0"/>
              <w:jc w:val="center"/>
              <w:rPr>
                <w:rFonts w:ascii="GHEA Grapalat" w:hAnsi="GHEA Grapalat"/>
                <w:sz w:val="20"/>
                <w:szCs w:val="20"/>
              </w:rPr>
            </w:pPr>
          </w:p>
        </w:tc>
      </w:tr>
      <w:tr w:rsidR="0009191C" w:rsidRPr="00664FBF"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664FBF" w:rsidRDefault="0009191C" w:rsidP="00B46D58">
            <w:pPr>
              <w:widowControl w:val="0"/>
              <w:jc w:val="center"/>
              <w:rPr>
                <w:rFonts w:ascii="GHEA Grapalat" w:hAnsi="GHEA Grapalat"/>
                <w:b/>
                <w:bCs/>
                <w:sz w:val="20"/>
                <w:szCs w:val="20"/>
              </w:rPr>
            </w:pPr>
            <w:r w:rsidRPr="00664FBF">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664FBF" w:rsidRDefault="0009191C" w:rsidP="00B46D58">
            <w:pPr>
              <w:widowControl w:val="0"/>
              <w:rPr>
                <w:rFonts w:ascii="GHEA Grapalat" w:hAnsi="GHEA Grapalat"/>
                <w:sz w:val="20"/>
                <w:szCs w:val="20"/>
              </w:rPr>
            </w:pPr>
            <w:r w:rsidRPr="00664FBF">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664FBF"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664FBF"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664FBF" w:rsidRDefault="0009191C" w:rsidP="00B46D58">
            <w:pPr>
              <w:widowControl w:val="0"/>
              <w:rPr>
                <w:rFonts w:ascii="GHEA Grapalat" w:hAnsi="GHEA Grapalat"/>
                <w:sz w:val="20"/>
                <w:szCs w:val="20"/>
              </w:rPr>
            </w:pPr>
          </w:p>
        </w:tc>
      </w:tr>
      <w:tr w:rsidR="0009191C" w:rsidRPr="00664FBF"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664FBF" w:rsidRDefault="0009191C" w:rsidP="00B46D58">
            <w:pPr>
              <w:widowControl w:val="0"/>
              <w:jc w:val="center"/>
              <w:rPr>
                <w:rFonts w:ascii="GHEA Grapalat" w:hAnsi="GHEA Grapalat"/>
                <w:b/>
                <w:bCs/>
                <w:sz w:val="20"/>
                <w:szCs w:val="20"/>
              </w:rPr>
            </w:pPr>
            <w:r w:rsidRPr="00664FBF">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664FBF" w:rsidRDefault="0009191C" w:rsidP="00B46D58">
            <w:pPr>
              <w:widowControl w:val="0"/>
              <w:rPr>
                <w:rFonts w:ascii="GHEA Grapalat" w:hAnsi="GHEA Grapalat"/>
                <w:sz w:val="20"/>
                <w:szCs w:val="20"/>
              </w:rPr>
            </w:pPr>
            <w:r w:rsidRPr="00664FBF">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664FBF"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664FBF"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664FBF" w:rsidRDefault="0009191C" w:rsidP="00B46D58">
            <w:pPr>
              <w:widowControl w:val="0"/>
              <w:jc w:val="center"/>
              <w:rPr>
                <w:rFonts w:ascii="GHEA Grapalat" w:hAnsi="GHEA Grapalat"/>
                <w:sz w:val="20"/>
                <w:szCs w:val="20"/>
              </w:rPr>
            </w:pPr>
          </w:p>
        </w:tc>
      </w:tr>
      <w:tr w:rsidR="0009191C" w:rsidRPr="00664FBF"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664FBF" w:rsidRDefault="0009191C" w:rsidP="00B46D58">
            <w:pPr>
              <w:widowControl w:val="0"/>
              <w:jc w:val="center"/>
              <w:rPr>
                <w:rFonts w:ascii="GHEA Grapalat" w:hAnsi="GHEA Grapalat"/>
                <w:b/>
                <w:bCs/>
                <w:sz w:val="20"/>
                <w:szCs w:val="20"/>
              </w:rPr>
            </w:pPr>
            <w:r w:rsidRPr="00664FBF">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664FBF" w:rsidRDefault="0009191C" w:rsidP="00B46D58">
            <w:pPr>
              <w:widowControl w:val="0"/>
              <w:rPr>
                <w:rFonts w:ascii="GHEA Grapalat" w:hAnsi="GHEA Grapalat"/>
                <w:sz w:val="20"/>
                <w:szCs w:val="20"/>
              </w:rPr>
            </w:pPr>
            <w:r w:rsidRPr="00664FBF">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664FBF"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664FBF"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664FBF" w:rsidRDefault="0009191C" w:rsidP="00B46D58">
            <w:pPr>
              <w:widowControl w:val="0"/>
              <w:jc w:val="center"/>
              <w:rPr>
                <w:rFonts w:ascii="GHEA Grapalat" w:hAnsi="GHEA Grapalat"/>
                <w:sz w:val="20"/>
                <w:szCs w:val="20"/>
              </w:rPr>
            </w:pPr>
          </w:p>
        </w:tc>
      </w:tr>
      <w:tr w:rsidR="0009191C" w:rsidRPr="00664FBF"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664FBF" w:rsidRDefault="0009191C" w:rsidP="00B46D58">
            <w:pPr>
              <w:widowControl w:val="0"/>
              <w:jc w:val="center"/>
              <w:rPr>
                <w:rFonts w:ascii="GHEA Grapalat" w:hAnsi="GHEA Grapalat"/>
                <w:b/>
                <w:bCs/>
                <w:sz w:val="20"/>
                <w:szCs w:val="20"/>
              </w:rPr>
            </w:pPr>
            <w:r w:rsidRPr="00664FBF">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664FBF" w:rsidRDefault="0009191C" w:rsidP="00B46D58">
            <w:pPr>
              <w:widowControl w:val="0"/>
              <w:rPr>
                <w:rFonts w:ascii="GHEA Grapalat" w:hAnsi="GHEA Grapalat"/>
                <w:sz w:val="20"/>
                <w:szCs w:val="20"/>
              </w:rPr>
            </w:pPr>
            <w:r w:rsidRPr="00664FBF">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664FBF"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664FBF"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664FBF" w:rsidRDefault="0009191C" w:rsidP="00B46D58">
            <w:pPr>
              <w:widowControl w:val="0"/>
              <w:jc w:val="center"/>
              <w:rPr>
                <w:rFonts w:ascii="GHEA Grapalat" w:hAnsi="GHEA Grapalat"/>
                <w:sz w:val="20"/>
                <w:szCs w:val="20"/>
              </w:rPr>
            </w:pPr>
          </w:p>
        </w:tc>
      </w:tr>
    </w:tbl>
    <w:p w:rsidR="00374F4A" w:rsidRPr="00664FBF" w:rsidRDefault="00374F4A" w:rsidP="00B46D58">
      <w:pPr>
        <w:widowControl w:val="0"/>
        <w:tabs>
          <w:tab w:val="left" w:pos="6804"/>
        </w:tabs>
        <w:jc w:val="center"/>
        <w:rPr>
          <w:rFonts w:ascii="GHEA Grapalat" w:hAnsi="GHEA Grapalat"/>
        </w:rPr>
      </w:pPr>
      <w:r w:rsidRPr="00664FBF">
        <w:rPr>
          <w:rFonts w:ascii="GHEA Grapalat" w:hAnsi="GHEA Grapalat"/>
        </w:rPr>
        <w:t>_________________________________________________</w:t>
      </w:r>
      <w:r w:rsidRPr="00664FBF">
        <w:rPr>
          <w:rFonts w:ascii="GHEA Grapalat" w:hAnsi="GHEA Grapalat"/>
        </w:rPr>
        <w:tab/>
        <w:t>_________________</w:t>
      </w:r>
    </w:p>
    <w:p w:rsidR="00374F4A" w:rsidRPr="00664FBF" w:rsidRDefault="00374F4A" w:rsidP="00B46D58">
      <w:pPr>
        <w:widowControl w:val="0"/>
        <w:tabs>
          <w:tab w:val="left" w:pos="7513"/>
        </w:tabs>
        <w:spacing w:after="160"/>
        <w:ind w:left="709"/>
        <w:jc w:val="both"/>
        <w:rPr>
          <w:rFonts w:ascii="GHEA Grapalat" w:hAnsi="GHEA Grapalat" w:cs="Arial"/>
          <w:sz w:val="16"/>
        </w:rPr>
      </w:pPr>
      <w:r w:rsidRPr="00664FBF">
        <w:rPr>
          <w:rFonts w:ascii="GHEA Grapalat" w:hAnsi="GHEA Grapalat"/>
          <w:sz w:val="16"/>
        </w:rPr>
        <w:t>наименование участника (должность, имя, фамилия руководителя</w:t>
      </w:r>
      <w:r w:rsidR="00335DAA" w:rsidRPr="00664FBF">
        <w:rPr>
          <w:rFonts w:ascii="GHEA Grapalat" w:hAnsi="GHEA Grapalat"/>
          <w:sz w:val="16"/>
        </w:rPr>
        <w:t>)</w:t>
      </w:r>
      <w:r w:rsidRPr="00664FBF">
        <w:rPr>
          <w:rFonts w:ascii="GHEA Grapalat" w:hAnsi="GHEA Grapalat"/>
          <w:sz w:val="16"/>
        </w:rPr>
        <w:tab/>
        <w:t>подпись</w:t>
      </w:r>
    </w:p>
    <w:p w:rsidR="00DC619D" w:rsidRPr="00664FBF" w:rsidRDefault="00DC619D" w:rsidP="00B46D58">
      <w:pPr>
        <w:widowControl w:val="0"/>
        <w:spacing w:after="160"/>
        <w:jc w:val="both"/>
        <w:rPr>
          <w:rFonts w:ascii="GHEA Grapalat" w:hAnsi="GHEA Grapalat"/>
          <w:lang w:val="es-ES"/>
        </w:rPr>
      </w:pPr>
    </w:p>
    <w:p w:rsidR="00B2572B" w:rsidRPr="00664FBF" w:rsidRDefault="00B2572B" w:rsidP="00B46D58">
      <w:pPr>
        <w:widowControl w:val="0"/>
        <w:spacing w:after="160"/>
        <w:jc w:val="right"/>
        <w:rPr>
          <w:rFonts w:ascii="GHEA Grapalat" w:hAnsi="GHEA Grapalat"/>
        </w:rPr>
      </w:pPr>
      <w:r w:rsidRPr="00664FBF">
        <w:rPr>
          <w:rFonts w:ascii="GHEA Grapalat" w:hAnsi="GHEA Grapalat"/>
        </w:rPr>
        <w:t>М. П.</w:t>
      </w:r>
    </w:p>
    <w:p w:rsidR="00B217BB" w:rsidRPr="00664FBF" w:rsidRDefault="00B217BB" w:rsidP="00B46D58">
      <w:pPr>
        <w:rPr>
          <w:rFonts w:ascii="GHEA Grapalat" w:hAnsi="GHEA Grapalat"/>
          <w:b/>
        </w:rPr>
      </w:pPr>
      <w:r w:rsidRPr="00664FBF">
        <w:rPr>
          <w:rFonts w:ascii="GHEA Grapalat" w:hAnsi="GHEA Grapalat"/>
          <w:b/>
        </w:rPr>
        <w:br w:type="page"/>
      </w:r>
    </w:p>
    <w:p w:rsidR="003D2FE2" w:rsidRPr="00664FBF" w:rsidRDefault="003D2FE2" w:rsidP="003D2FE2">
      <w:pPr>
        <w:widowControl w:val="0"/>
        <w:spacing w:after="160"/>
        <w:jc w:val="right"/>
        <w:rPr>
          <w:rFonts w:ascii="GHEA Grapalat" w:hAnsi="GHEA Grapalat" w:cs="GHEA Grapalat"/>
          <w:i/>
          <w:sz w:val="22"/>
          <w:szCs w:val="22"/>
        </w:rPr>
      </w:pPr>
      <w:r w:rsidRPr="00664FBF">
        <w:rPr>
          <w:rFonts w:ascii="GHEA Grapalat" w:hAnsi="GHEA Grapalat"/>
          <w:i/>
          <w:sz w:val="22"/>
          <w:szCs w:val="22"/>
        </w:rPr>
        <w:lastRenderedPageBreak/>
        <w:t>Приложение № 4.</w:t>
      </w:r>
      <w:r w:rsidR="00A13428" w:rsidRPr="00664FBF">
        <w:rPr>
          <w:rFonts w:ascii="GHEA Grapalat" w:hAnsi="GHEA Grapalat"/>
          <w:i/>
          <w:sz w:val="22"/>
          <w:szCs w:val="22"/>
        </w:rPr>
        <w:t>2</w:t>
      </w:r>
    </w:p>
    <w:p w:rsidR="003D2FE2" w:rsidRPr="00664FBF" w:rsidRDefault="003D2FE2" w:rsidP="003D2FE2">
      <w:pPr>
        <w:widowControl w:val="0"/>
        <w:spacing w:after="160"/>
        <w:jc w:val="right"/>
        <w:rPr>
          <w:rFonts w:ascii="GHEA Grapalat" w:hAnsi="GHEA Grapalat" w:cs="GHEA Grapalat"/>
          <w:i/>
          <w:sz w:val="22"/>
          <w:szCs w:val="22"/>
        </w:rPr>
      </w:pPr>
      <w:r w:rsidRPr="00664FBF">
        <w:rPr>
          <w:rFonts w:ascii="GHEA Grapalat" w:hAnsi="GHEA Grapalat"/>
          <w:i/>
          <w:sz w:val="22"/>
          <w:szCs w:val="22"/>
        </w:rPr>
        <w:t>к Приглашению на открытый конкурс</w:t>
      </w:r>
      <w:r w:rsidRPr="00664FBF">
        <w:rPr>
          <w:rFonts w:ascii="GHEA Grapalat" w:hAnsi="GHEA Grapalat" w:cs="GHEA Grapalat"/>
          <w:i/>
          <w:sz w:val="22"/>
          <w:szCs w:val="22"/>
        </w:rPr>
        <w:br/>
      </w:r>
      <w:r w:rsidRPr="00664FBF">
        <w:rPr>
          <w:rFonts w:ascii="GHEA Grapalat" w:hAnsi="GHEA Grapalat"/>
          <w:i/>
          <w:sz w:val="22"/>
          <w:szCs w:val="22"/>
        </w:rPr>
        <w:t>под кодом "</w:t>
      </w:r>
      <w:r w:rsidR="00836983" w:rsidRPr="00664FBF">
        <w:rPr>
          <w:rFonts w:ascii="GHEA Grapalat" w:hAnsi="GHEA Grapalat"/>
          <w:i/>
          <w:sz w:val="22"/>
          <w:szCs w:val="22"/>
        </w:rPr>
        <w:t>119М-ХМААПДБ-22/06</w:t>
      </w:r>
      <w:r w:rsidRPr="00664FBF">
        <w:rPr>
          <w:rFonts w:ascii="GHEA Grapalat" w:hAnsi="GHEA Grapalat"/>
          <w:i/>
          <w:sz w:val="22"/>
          <w:szCs w:val="22"/>
        </w:rPr>
        <w:t>"</w:t>
      </w:r>
      <w:r w:rsidRPr="00664FBF">
        <w:rPr>
          <w:rStyle w:val="FootnoteReference"/>
          <w:rFonts w:ascii="GHEA Grapalat" w:hAnsi="GHEA Grapalat"/>
          <w:i/>
          <w:sz w:val="22"/>
          <w:szCs w:val="22"/>
        </w:rPr>
        <w:footnoteReference w:customMarkFollows="1" w:id="7"/>
        <w:t>*</w:t>
      </w:r>
    </w:p>
    <w:p w:rsidR="003D2FE2" w:rsidRPr="00664FBF" w:rsidRDefault="003D2FE2" w:rsidP="003D2FE2">
      <w:pPr>
        <w:widowControl w:val="0"/>
        <w:spacing w:after="160"/>
        <w:jc w:val="center"/>
        <w:rPr>
          <w:rFonts w:ascii="GHEA Grapalat" w:hAnsi="GHEA Grapalat"/>
          <w:b/>
          <w:sz w:val="22"/>
          <w:szCs w:val="22"/>
        </w:rPr>
      </w:pPr>
    </w:p>
    <w:p w:rsidR="003D2FE2" w:rsidRPr="00664FBF" w:rsidRDefault="003D2FE2" w:rsidP="003D2FE2">
      <w:pPr>
        <w:widowControl w:val="0"/>
        <w:spacing w:after="160"/>
        <w:jc w:val="center"/>
        <w:rPr>
          <w:rFonts w:ascii="GHEA Grapalat" w:hAnsi="GHEA Grapalat" w:cs="GHEA Grapalat"/>
          <w:b/>
          <w:sz w:val="22"/>
          <w:szCs w:val="22"/>
        </w:rPr>
      </w:pPr>
      <w:r w:rsidRPr="00664FBF">
        <w:rPr>
          <w:rFonts w:ascii="GHEA Grapalat" w:hAnsi="GHEA Grapalat"/>
          <w:b/>
          <w:sz w:val="22"/>
          <w:szCs w:val="22"/>
        </w:rPr>
        <w:t xml:space="preserve">СОГЛАШЕНИЕ О НЕУСТОЙКЕ </w:t>
      </w:r>
    </w:p>
    <w:p w:rsidR="003D2FE2" w:rsidRPr="00664FBF" w:rsidRDefault="003D2FE2" w:rsidP="003D2FE2">
      <w:pPr>
        <w:widowControl w:val="0"/>
        <w:spacing w:after="160"/>
        <w:jc w:val="center"/>
        <w:rPr>
          <w:rFonts w:ascii="GHEA Grapalat" w:hAnsi="GHEA Grapalat" w:cs="GHEA Grapalat"/>
          <w:b/>
          <w:sz w:val="22"/>
          <w:szCs w:val="22"/>
        </w:rPr>
      </w:pPr>
      <w:r w:rsidRPr="00664FBF">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664FBF" w:rsidTr="00B932B8">
        <w:tc>
          <w:tcPr>
            <w:tcW w:w="4786" w:type="dxa"/>
          </w:tcPr>
          <w:p w:rsidR="003D2FE2" w:rsidRPr="00664FBF" w:rsidRDefault="003D2FE2" w:rsidP="00B932B8">
            <w:pPr>
              <w:widowControl w:val="0"/>
              <w:spacing w:after="160"/>
              <w:rPr>
                <w:rFonts w:ascii="GHEA Grapalat" w:hAnsi="GHEA Grapalat" w:cs="GHEA Grapalat"/>
                <w:b/>
                <w:sz w:val="22"/>
                <w:szCs w:val="22"/>
                <w:lang w:val="en-US"/>
              </w:rPr>
            </w:pPr>
            <w:r w:rsidRPr="00664FBF">
              <w:rPr>
                <w:rFonts w:ascii="GHEA Grapalat" w:hAnsi="GHEA Grapalat"/>
                <w:sz w:val="22"/>
                <w:szCs w:val="22"/>
              </w:rPr>
              <w:t>г. Ереван</w:t>
            </w:r>
          </w:p>
        </w:tc>
        <w:tc>
          <w:tcPr>
            <w:tcW w:w="4500" w:type="dxa"/>
          </w:tcPr>
          <w:p w:rsidR="003D2FE2" w:rsidRPr="00664FBF" w:rsidRDefault="003D2FE2" w:rsidP="00B932B8">
            <w:pPr>
              <w:widowControl w:val="0"/>
              <w:spacing w:after="160"/>
              <w:jc w:val="right"/>
              <w:rPr>
                <w:rFonts w:ascii="GHEA Grapalat" w:hAnsi="GHEA Grapalat" w:cs="GHEA Grapalat"/>
                <w:b/>
                <w:sz w:val="22"/>
                <w:szCs w:val="22"/>
              </w:rPr>
            </w:pPr>
            <w:r w:rsidRPr="00664FBF">
              <w:rPr>
                <w:rFonts w:ascii="GHEA Grapalat" w:hAnsi="GHEA Grapalat"/>
                <w:sz w:val="22"/>
                <w:szCs w:val="22"/>
              </w:rPr>
              <w:t>"</w:t>
            </w:r>
            <w:r w:rsidRPr="00664FBF">
              <w:rPr>
                <w:rFonts w:ascii="GHEA Grapalat" w:hAnsi="GHEA Grapalat"/>
                <w:sz w:val="22"/>
                <w:szCs w:val="22"/>
                <w:lang w:val="en-US"/>
              </w:rPr>
              <w:tab/>
            </w:r>
            <w:r w:rsidRPr="00664FBF">
              <w:rPr>
                <w:rFonts w:ascii="GHEA Grapalat" w:hAnsi="GHEA Grapalat"/>
                <w:sz w:val="22"/>
                <w:szCs w:val="22"/>
              </w:rPr>
              <w:t xml:space="preserve">" </w:t>
            </w:r>
            <w:r w:rsidRPr="00664FBF">
              <w:rPr>
                <w:rFonts w:ascii="GHEA Grapalat" w:hAnsi="GHEA Grapalat"/>
                <w:sz w:val="22"/>
                <w:szCs w:val="22"/>
                <w:lang w:val="en-US"/>
              </w:rPr>
              <w:tab/>
            </w:r>
            <w:r w:rsidRPr="00664FBF">
              <w:rPr>
                <w:rFonts w:ascii="GHEA Grapalat" w:hAnsi="GHEA Grapalat"/>
                <w:sz w:val="22"/>
                <w:szCs w:val="22"/>
              </w:rPr>
              <w:t>20</w:t>
            </w:r>
            <w:r w:rsidRPr="00664FBF">
              <w:rPr>
                <w:rFonts w:ascii="GHEA Grapalat" w:hAnsi="GHEA Grapalat"/>
                <w:sz w:val="22"/>
                <w:szCs w:val="22"/>
                <w:lang w:val="en-US"/>
              </w:rPr>
              <w:tab/>
            </w:r>
            <w:r w:rsidRPr="00664FBF">
              <w:rPr>
                <w:rFonts w:ascii="GHEA Grapalat" w:hAnsi="GHEA Grapalat"/>
                <w:sz w:val="22"/>
                <w:szCs w:val="22"/>
              </w:rPr>
              <w:t>г.</w:t>
            </w:r>
            <w:r w:rsidRPr="00664FBF">
              <w:rPr>
                <w:rStyle w:val="FootnoteReference"/>
                <w:rFonts w:ascii="GHEA Grapalat" w:hAnsi="GHEA Grapalat"/>
                <w:sz w:val="22"/>
                <w:szCs w:val="22"/>
              </w:rPr>
              <w:footnoteReference w:customMarkFollows="1" w:id="8"/>
              <w:t>**</w:t>
            </w:r>
          </w:p>
        </w:tc>
      </w:tr>
    </w:tbl>
    <w:p w:rsidR="003D2FE2" w:rsidRPr="00664FBF" w:rsidRDefault="003D2FE2" w:rsidP="003D2FE2">
      <w:pPr>
        <w:widowControl w:val="0"/>
        <w:spacing w:after="160"/>
        <w:rPr>
          <w:rFonts w:ascii="GHEA Grapalat" w:hAnsi="GHEA Grapalat" w:cs="GHEA Grapalat"/>
          <w:b/>
          <w:sz w:val="22"/>
          <w:szCs w:val="22"/>
        </w:rPr>
      </w:pPr>
    </w:p>
    <w:p w:rsidR="003D2FE2" w:rsidRPr="00664FBF" w:rsidRDefault="003D2FE2" w:rsidP="003D2FE2">
      <w:pPr>
        <w:widowControl w:val="0"/>
        <w:jc w:val="both"/>
        <w:rPr>
          <w:rFonts w:ascii="GHEA Grapalat" w:hAnsi="GHEA Grapalat" w:cs="GHEA Grapalat"/>
          <w:sz w:val="22"/>
          <w:szCs w:val="22"/>
          <w:u w:val="single"/>
          <w:vertAlign w:val="subscript"/>
        </w:rPr>
      </w:pPr>
      <w:r w:rsidRPr="00664FBF">
        <w:rPr>
          <w:rFonts w:ascii="GHEA Grapalat" w:hAnsi="GHEA Grapalat"/>
          <w:sz w:val="22"/>
          <w:szCs w:val="22"/>
        </w:rPr>
        <w:t>_______________________________________________, в лице директора Компании,</w:t>
      </w:r>
    </w:p>
    <w:p w:rsidR="003D2FE2" w:rsidRPr="00664FBF" w:rsidRDefault="003D2FE2" w:rsidP="003D2FE2">
      <w:pPr>
        <w:widowControl w:val="0"/>
        <w:spacing w:after="160"/>
        <w:ind w:left="1843"/>
        <w:jc w:val="both"/>
        <w:rPr>
          <w:rFonts w:ascii="GHEA Grapalat" w:hAnsi="GHEA Grapalat"/>
          <w:sz w:val="22"/>
          <w:szCs w:val="22"/>
          <w:vertAlign w:val="superscript"/>
          <w:lang w:val="en-US"/>
        </w:rPr>
      </w:pPr>
      <w:r w:rsidRPr="00664FBF">
        <w:rPr>
          <w:rFonts w:ascii="GHEA Grapalat" w:hAnsi="GHEA Grapalat"/>
          <w:sz w:val="22"/>
          <w:szCs w:val="22"/>
          <w:vertAlign w:val="superscript"/>
        </w:rPr>
        <w:t>наименование Компании</w:t>
      </w:r>
    </w:p>
    <w:p w:rsidR="003D2FE2" w:rsidRPr="00664FBF" w:rsidRDefault="003D2FE2" w:rsidP="003D2FE2">
      <w:pPr>
        <w:widowControl w:val="0"/>
        <w:jc w:val="both"/>
        <w:rPr>
          <w:rFonts w:ascii="GHEA Grapalat" w:hAnsi="GHEA Grapalat"/>
          <w:sz w:val="22"/>
          <w:szCs w:val="22"/>
          <w:lang w:val="en-US"/>
        </w:rPr>
      </w:pPr>
      <w:r w:rsidRPr="00664FBF">
        <w:rPr>
          <w:rFonts w:ascii="GHEA Grapalat" w:hAnsi="GHEA Grapalat"/>
          <w:sz w:val="22"/>
          <w:szCs w:val="22"/>
          <w:lang w:val="en-US"/>
        </w:rPr>
        <w:t>_________________________________________________________________________</w:t>
      </w:r>
    </w:p>
    <w:p w:rsidR="003D2FE2" w:rsidRPr="00664FBF" w:rsidRDefault="003D2FE2" w:rsidP="003D2FE2">
      <w:pPr>
        <w:widowControl w:val="0"/>
        <w:spacing w:after="160"/>
        <w:jc w:val="center"/>
        <w:rPr>
          <w:rFonts w:ascii="GHEA Grapalat" w:hAnsi="GHEA Grapalat"/>
          <w:sz w:val="22"/>
          <w:szCs w:val="22"/>
          <w:vertAlign w:val="superscript"/>
        </w:rPr>
      </w:pPr>
      <w:r w:rsidRPr="00664FBF">
        <w:rPr>
          <w:rFonts w:ascii="GHEA Grapalat" w:hAnsi="GHEA Grapalat"/>
          <w:sz w:val="22"/>
          <w:szCs w:val="22"/>
          <w:vertAlign w:val="superscript"/>
        </w:rPr>
        <w:t>имя, фамилия, паспортные данные директора компании</w:t>
      </w:r>
    </w:p>
    <w:p w:rsidR="003D2FE2" w:rsidRPr="00664FBF" w:rsidRDefault="003D2FE2" w:rsidP="003D2FE2">
      <w:pPr>
        <w:widowControl w:val="0"/>
        <w:spacing w:after="160"/>
        <w:jc w:val="both"/>
        <w:rPr>
          <w:rFonts w:ascii="GHEA Grapalat" w:hAnsi="GHEA Grapalat" w:cs="GHEA Grapalat"/>
          <w:sz w:val="22"/>
          <w:szCs w:val="22"/>
        </w:rPr>
      </w:pPr>
      <w:r w:rsidRPr="00664FBF">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664FBF" w:rsidRDefault="003D2FE2" w:rsidP="003D2FE2">
      <w:pPr>
        <w:widowControl w:val="0"/>
        <w:spacing w:after="160"/>
        <w:ind w:firstLine="709"/>
        <w:jc w:val="both"/>
        <w:rPr>
          <w:rFonts w:ascii="GHEA Grapalat" w:hAnsi="GHEA Grapalat" w:cs="GHEA Grapalat"/>
          <w:sz w:val="22"/>
          <w:szCs w:val="22"/>
        </w:rPr>
      </w:pPr>
    </w:p>
    <w:p w:rsidR="003D2FE2" w:rsidRPr="00664FBF" w:rsidRDefault="003D2FE2" w:rsidP="003D2FE2">
      <w:pPr>
        <w:widowControl w:val="0"/>
        <w:spacing w:after="160"/>
        <w:jc w:val="center"/>
        <w:rPr>
          <w:rFonts w:ascii="GHEA Grapalat" w:hAnsi="GHEA Grapalat" w:cs="GHEA Grapalat"/>
          <w:b/>
          <w:bCs/>
          <w:sz w:val="22"/>
          <w:szCs w:val="22"/>
        </w:rPr>
      </w:pPr>
      <w:r w:rsidRPr="00664FBF">
        <w:rPr>
          <w:rFonts w:ascii="GHEA Grapalat" w:hAnsi="GHEA Grapalat"/>
          <w:b/>
          <w:sz w:val="22"/>
          <w:szCs w:val="22"/>
        </w:rPr>
        <w:t>1. Предмет соглашения</w:t>
      </w:r>
    </w:p>
    <w:p w:rsidR="003D2FE2" w:rsidRPr="00664FBF" w:rsidRDefault="003D2FE2" w:rsidP="003D2FE2">
      <w:pPr>
        <w:widowControl w:val="0"/>
        <w:tabs>
          <w:tab w:val="left" w:pos="567"/>
        </w:tabs>
        <w:jc w:val="both"/>
        <w:rPr>
          <w:rFonts w:ascii="GHEA Grapalat" w:hAnsi="GHEA Grapalat" w:cs="GHEA Grapalat"/>
          <w:spacing w:val="-6"/>
          <w:sz w:val="22"/>
          <w:szCs w:val="22"/>
        </w:rPr>
      </w:pPr>
      <w:r w:rsidRPr="00664FBF">
        <w:rPr>
          <w:rFonts w:ascii="GHEA Grapalat" w:hAnsi="GHEA Grapalat"/>
          <w:sz w:val="22"/>
          <w:szCs w:val="22"/>
        </w:rPr>
        <w:t>1</w:t>
      </w:r>
      <w:r w:rsidRPr="00664FBF">
        <w:rPr>
          <w:rFonts w:ascii="GHEA Grapalat" w:hAnsi="GHEA Grapalat"/>
          <w:spacing w:val="-6"/>
          <w:sz w:val="22"/>
          <w:szCs w:val="22"/>
        </w:rPr>
        <w:t>.1.</w:t>
      </w:r>
      <w:r w:rsidRPr="00664FBF">
        <w:rPr>
          <w:rFonts w:ascii="GHEA Grapalat" w:hAnsi="GHEA Grapalat"/>
          <w:spacing w:val="-6"/>
          <w:sz w:val="22"/>
          <w:szCs w:val="22"/>
        </w:rPr>
        <w:tab/>
        <w:t xml:space="preserve">Компания участвует в организованной </w:t>
      </w:r>
      <w:r w:rsidR="00CE4B16" w:rsidRPr="00664FBF">
        <w:rPr>
          <w:rFonts w:ascii="GHEA Grapalat" w:hAnsi="GHEA Grapalat"/>
          <w:lang w:val="hy-AM"/>
        </w:rPr>
        <w:t>ОНО "Детский сад-ясли</w:t>
      </w:r>
      <w:r w:rsidR="00CE4B16" w:rsidRPr="00664FBF">
        <w:rPr>
          <w:rFonts w:ascii="Courier New" w:hAnsi="Courier New" w:cs="Courier New"/>
          <w:lang w:val="hy-AM"/>
        </w:rPr>
        <w:t> </w:t>
      </w:r>
      <w:r w:rsidR="00CE4B16" w:rsidRPr="00664FBF">
        <w:rPr>
          <w:rFonts w:ascii="GHEA Grapalat" w:hAnsi="GHEA Grapalat"/>
          <w:lang w:val="hy-AM"/>
        </w:rPr>
        <w:t>N</w:t>
      </w:r>
      <w:r w:rsidR="00CE4B16" w:rsidRPr="00664FBF">
        <w:rPr>
          <w:rFonts w:ascii="Courier New" w:hAnsi="Courier New" w:cs="Courier New"/>
          <w:lang w:val="hy-AM"/>
        </w:rPr>
        <w:t> </w:t>
      </w:r>
      <w:r w:rsidR="00CE4B16" w:rsidRPr="00664FBF">
        <w:rPr>
          <w:rFonts w:ascii="GHEA Grapalat" w:hAnsi="GHEA Grapalat"/>
          <w:lang w:val="hy-AM"/>
        </w:rPr>
        <w:t>11</w:t>
      </w:r>
      <w:r w:rsidR="00CE4B16" w:rsidRPr="00664FBF">
        <w:rPr>
          <w:rFonts w:ascii="GHEA Grapalat" w:hAnsi="GHEA Grapalat"/>
        </w:rPr>
        <w:t>9</w:t>
      </w:r>
      <w:r w:rsidR="00CE4B16" w:rsidRPr="00664FBF">
        <w:rPr>
          <w:rFonts w:ascii="GHEA Grapalat" w:hAnsi="GHEA Grapalat"/>
          <w:lang w:val="hy-AM"/>
        </w:rPr>
        <w:t xml:space="preserve"> города</w:t>
      </w:r>
      <w:r w:rsidR="00CE4B16" w:rsidRPr="00664FBF">
        <w:rPr>
          <w:rFonts w:ascii="Courier New" w:hAnsi="Courier New" w:cs="Courier New"/>
          <w:lang w:val="hy-AM"/>
        </w:rPr>
        <w:t> </w:t>
      </w:r>
      <w:r w:rsidR="00CE4B16" w:rsidRPr="00664FBF">
        <w:rPr>
          <w:rFonts w:ascii="GHEA Grapalat" w:hAnsi="GHEA Grapalat" w:cs="GHEA Grapalat"/>
          <w:lang w:val="hy-AM"/>
        </w:rPr>
        <w:t>Еревана</w:t>
      </w:r>
      <w:r w:rsidR="00CE4B16" w:rsidRPr="00664FBF">
        <w:rPr>
          <w:rFonts w:ascii="GHEA Grapalat" w:hAnsi="GHEA Grapalat"/>
          <w:lang w:val="hy-AM"/>
        </w:rPr>
        <w:t>"</w:t>
      </w:r>
      <w:r w:rsidR="00CE4B16" w:rsidRPr="00664FBF">
        <w:rPr>
          <w:rFonts w:ascii="GHEA Grapalat" w:hAnsi="GHEA Grapalat"/>
          <w:spacing w:val="-6"/>
          <w:sz w:val="22"/>
          <w:szCs w:val="22"/>
        </w:rPr>
        <w:t xml:space="preserve"> </w:t>
      </w:r>
      <w:r w:rsidRPr="00664FBF">
        <w:rPr>
          <w:rFonts w:ascii="GHEA Grapalat" w:hAnsi="GHEA Grapalat"/>
          <w:spacing w:val="-6"/>
          <w:sz w:val="22"/>
          <w:szCs w:val="22"/>
        </w:rPr>
        <w:t xml:space="preserve">(далее — Заказчик) </w:t>
      </w:r>
    </w:p>
    <w:p w:rsidR="003D2FE2" w:rsidRPr="00664FBF" w:rsidRDefault="003D2FE2" w:rsidP="003D2FE2">
      <w:pPr>
        <w:widowControl w:val="0"/>
        <w:tabs>
          <w:tab w:val="left" w:pos="284"/>
        </w:tabs>
        <w:spacing w:after="160"/>
        <w:ind w:left="5245"/>
        <w:jc w:val="both"/>
        <w:rPr>
          <w:rFonts w:ascii="GHEA Grapalat" w:hAnsi="GHEA Grapalat" w:cs="GHEA Grapalat"/>
          <w:sz w:val="22"/>
          <w:szCs w:val="22"/>
        </w:rPr>
      </w:pPr>
      <w:r w:rsidRPr="00664FBF">
        <w:rPr>
          <w:rFonts w:ascii="GHEA Grapalat" w:hAnsi="GHEA Grapalat"/>
          <w:sz w:val="22"/>
          <w:szCs w:val="22"/>
          <w:vertAlign w:val="superscript"/>
        </w:rPr>
        <w:t>наименование заказчика</w:t>
      </w:r>
    </w:p>
    <w:p w:rsidR="003D2FE2" w:rsidRPr="00664FBF" w:rsidRDefault="003D2FE2" w:rsidP="003D2FE2">
      <w:pPr>
        <w:widowControl w:val="0"/>
        <w:jc w:val="both"/>
        <w:rPr>
          <w:rFonts w:ascii="GHEA Grapalat" w:hAnsi="GHEA Grapalat" w:cs="GHEA Grapalat"/>
          <w:sz w:val="22"/>
          <w:szCs w:val="22"/>
        </w:rPr>
      </w:pPr>
      <w:r w:rsidRPr="00664FBF">
        <w:rPr>
          <w:rFonts w:ascii="GHEA Grapalat" w:hAnsi="GHEA Grapalat"/>
          <w:sz w:val="22"/>
          <w:szCs w:val="22"/>
        </w:rPr>
        <w:t>процедуре закупок под кодом ____________________________________________ *.</w:t>
      </w:r>
    </w:p>
    <w:p w:rsidR="003D2FE2" w:rsidRPr="00664FBF" w:rsidRDefault="003D2FE2" w:rsidP="003D2FE2">
      <w:pPr>
        <w:widowControl w:val="0"/>
        <w:spacing w:after="160"/>
        <w:ind w:left="5245"/>
        <w:jc w:val="both"/>
        <w:rPr>
          <w:rFonts w:ascii="GHEA Grapalat" w:hAnsi="GHEA Grapalat" w:cs="GHEA Grapalat"/>
          <w:sz w:val="22"/>
          <w:szCs w:val="22"/>
        </w:rPr>
      </w:pPr>
      <w:r w:rsidRPr="00664FBF">
        <w:rPr>
          <w:rFonts w:ascii="GHEA Grapalat" w:hAnsi="GHEA Grapalat"/>
          <w:sz w:val="22"/>
          <w:szCs w:val="22"/>
          <w:vertAlign w:val="superscript"/>
        </w:rPr>
        <w:t>код процедуры</w:t>
      </w:r>
    </w:p>
    <w:p w:rsidR="003D2FE2" w:rsidRPr="00664FBF" w:rsidRDefault="003D2FE2" w:rsidP="003D2FE2">
      <w:pPr>
        <w:widowControl w:val="0"/>
        <w:tabs>
          <w:tab w:val="left" w:pos="1134"/>
        </w:tabs>
        <w:spacing w:after="160"/>
        <w:ind w:firstLine="567"/>
        <w:jc w:val="both"/>
        <w:rPr>
          <w:rFonts w:ascii="GHEA Grapalat" w:hAnsi="GHEA Grapalat"/>
          <w:sz w:val="22"/>
          <w:szCs w:val="22"/>
        </w:rPr>
      </w:pPr>
      <w:r w:rsidRPr="00664FBF">
        <w:rPr>
          <w:rFonts w:ascii="GHEA Grapalat" w:hAnsi="GHEA Grapalat"/>
          <w:sz w:val="22"/>
          <w:szCs w:val="22"/>
        </w:rPr>
        <w:t>1.2.</w:t>
      </w:r>
      <w:r w:rsidRPr="00664FBF">
        <w:rPr>
          <w:rFonts w:ascii="GHEA Grapalat" w:hAnsi="GHEA Grapalat"/>
          <w:sz w:val="22"/>
          <w:szCs w:val="22"/>
        </w:rPr>
        <w:tab/>
      </w:r>
      <w:r w:rsidRPr="00664FBF">
        <w:rPr>
          <w:rFonts w:ascii="GHEA Grapalat" w:hAnsi="GHEA Grapalat" w:cs="GHEA Grapalat"/>
          <w:sz w:val="22"/>
          <w:szCs w:val="22"/>
        </w:rPr>
        <w:t xml:space="preserve">В качестве участника, </w:t>
      </w:r>
      <w:r w:rsidRPr="00664FBF">
        <w:rPr>
          <w:rFonts w:ascii="GHEA Grapalat" w:hAnsi="GHEA Grapalat" w:cs="GHEA Grapalat"/>
          <w:sz w:val="22"/>
          <w:szCs w:val="22"/>
          <w:lang w:val="hy-AM"/>
        </w:rPr>
        <w:t>օ</w:t>
      </w:r>
      <w:r w:rsidRPr="00664FBF">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664FBF">
        <w:rPr>
          <w:rFonts w:ascii="GHEA Grapalat" w:hAnsi="GHEA Grapalat" w:cs="GHEA Grapalat"/>
          <w:sz w:val="22"/>
          <w:szCs w:val="22"/>
          <w:lang w:val="en-US"/>
        </w:rPr>
        <w:t>K</w:t>
      </w:r>
      <w:r w:rsidRPr="00664FBF">
        <w:rPr>
          <w:rFonts w:ascii="GHEA Grapalat" w:hAnsi="GHEA Grapalat" w:cs="GHEA Grapalat"/>
          <w:sz w:val="22"/>
          <w:szCs w:val="22"/>
        </w:rPr>
        <w:t xml:space="preserve">омпания </w:t>
      </w:r>
      <w:r w:rsidRPr="00664FBF">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664FBF" w:rsidRDefault="003D2FE2" w:rsidP="003D2FE2">
      <w:pPr>
        <w:widowControl w:val="0"/>
        <w:tabs>
          <w:tab w:val="left" w:pos="1134"/>
        </w:tabs>
        <w:spacing w:after="160"/>
        <w:ind w:firstLine="567"/>
        <w:jc w:val="both"/>
        <w:rPr>
          <w:rFonts w:ascii="GHEA Grapalat" w:hAnsi="GHEA Grapalat" w:cs="GHEA Grapalat"/>
          <w:sz w:val="22"/>
          <w:szCs w:val="22"/>
        </w:rPr>
      </w:pPr>
      <w:r w:rsidRPr="00664FBF">
        <w:rPr>
          <w:rFonts w:ascii="GHEA Grapalat" w:hAnsi="GHEA Grapalat"/>
          <w:sz w:val="22"/>
          <w:szCs w:val="22"/>
        </w:rPr>
        <w:t>1.3.</w:t>
      </w:r>
      <w:r w:rsidRPr="00664FBF">
        <w:rPr>
          <w:rFonts w:ascii="GHEA Grapalat" w:hAnsi="GHEA Grapalat"/>
          <w:sz w:val="22"/>
          <w:szCs w:val="22"/>
        </w:rPr>
        <w:tab/>
        <w:t>Подписав платежное требование (далее — Требование), прилагаемое к</w:t>
      </w:r>
      <w:r w:rsidRPr="00664FBF">
        <w:rPr>
          <w:sz w:val="22"/>
          <w:szCs w:val="22"/>
          <w:lang w:val="en-US"/>
        </w:rPr>
        <w:t> </w:t>
      </w:r>
      <w:r w:rsidRPr="00664FBF">
        <w:rPr>
          <w:rFonts w:ascii="GHEA Grapalat" w:hAnsi="GHEA Grapalat"/>
          <w:sz w:val="22"/>
          <w:szCs w:val="22"/>
        </w:rPr>
        <w:t xml:space="preserve">настоящему Соглашению о неустойке, Компания безотзывно соглашается, что: </w:t>
      </w:r>
    </w:p>
    <w:p w:rsidR="003D2FE2" w:rsidRPr="00664FBF" w:rsidRDefault="003D2FE2" w:rsidP="003D2FE2">
      <w:pPr>
        <w:widowControl w:val="0"/>
        <w:tabs>
          <w:tab w:val="left" w:pos="1134"/>
        </w:tabs>
        <w:spacing w:after="160"/>
        <w:ind w:firstLine="567"/>
        <w:jc w:val="both"/>
        <w:rPr>
          <w:rFonts w:ascii="GHEA Grapalat" w:hAnsi="GHEA Grapalat" w:cs="GHEA Grapalat"/>
          <w:sz w:val="22"/>
          <w:szCs w:val="22"/>
        </w:rPr>
      </w:pPr>
      <w:r w:rsidRPr="00664FBF">
        <w:rPr>
          <w:rFonts w:ascii="GHEA Grapalat" w:hAnsi="GHEA Grapalat"/>
          <w:sz w:val="22"/>
          <w:szCs w:val="22"/>
        </w:rPr>
        <w:t>а)</w:t>
      </w:r>
      <w:r w:rsidRPr="00664FBF">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664FBF" w:rsidRDefault="003D2FE2" w:rsidP="003D2FE2">
      <w:pPr>
        <w:widowControl w:val="0"/>
        <w:tabs>
          <w:tab w:val="left" w:pos="1134"/>
        </w:tabs>
        <w:spacing w:after="160"/>
        <w:ind w:firstLine="567"/>
        <w:jc w:val="both"/>
        <w:rPr>
          <w:rFonts w:ascii="GHEA Grapalat" w:hAnsi="GHEA Grapalat" w:cs="GHEA Grapalat"/>
          <w:sz w:val="22"/>
          <w:szCs w:val="22"/>
        </w:rPr>
      </w:pPr>
      <w:r w:rsidRPr="00664FBF">
        <w:rPr>
          <w:rFonts w:ascii="GHEA Grapalat" w:hAnsi="GHEA Grapalat"/>
          <w:sz w:val="22"/>
          <w:szCs w:val="22"/>
        </w:rPr>
        <w:t>б)</w:t>
      </w:r>
      <w:r w:rsidRPr="00664FBF">
        <w:rPr>
          <w:rFonts w:ascii="GHEA Grapalat" w:hAnsi="GHEA Grapalat"/>
          <w:sz w:val="22"/>
          <w:szCs w:val="22"/>
        </w:rPr>
        <w:tab/>
        <w:t xml:space="preserve">Требование является основанием для Банка-плательщика для взыскания со </w:t>
      </w:r>
      <w:r w:rsidRPr="00664FBF">
        <w:rPr>
          <w:rFonts w:ascii="GHEA Grapalat" w:hAnsi="GHEA Grapalat"/>
          <w:sz w:val="22"/>
          <w:szCs w:val="22"/>
        </w:rPr>
        <w:lastRenderedPageBreak/>
        <w:t xml:space="preserve">счета Компании всей суммы, указанной в Требовании, без дополнительного акцептования. </w:t>
      </w:r>
    </w:p>
    <w:p w:rsidR="003D2FE2" w:rsidRPr="00664FBF" w:rsidRDefault="003D2FE2" w:rsidP="003D2FE2">
      <w:pPr>
        <w:widowControl w:val="0"/>
        <w:tabs>
          <w:tab w:val="left" w:pos="1134"/>
        </w:tabs>
        <w:spacing w:after="160"/>
        <w:ind w:firstLine="567"/>
        <w:jc w:val="both"/>
        <w:rPr>
          <w:rFonts w:ascii="GHEA Grapalat" w:hAnsi="GHEA Grapalat" w:cs="GHEA Grapalat"/>
          <w:sz w:val="22"/>
          <w:szCs w:val="22"/>
        </w:rPr>
      </w:pPr>
      <w:r w:rsidRPr="00664FBF">
        <w:rPr>
          <w:rFonts w:ascii="GHEA Grapalat" w:hAnsi="GHEA Grapalat"/>
          <w:sz w:val="22"/>
          <w:szCs w:val="22"/>
        </w:rPr>
        <w:t>в)</w:t>
      </w:r>
      <w:r w:rsidRPr="00664FBF">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664FBF" w:rsidRDefault="003D2FE2" w:rsidP="003D2FE2">
      <w:pPr>
        <w:widowControl w:val="0"/>
        <w:tabs>
          <w:tab w:val="left" w:pos="1134"/>
        </w:tabs>
        <w:spacing w:after="160"/>
        <w:ind w:firstLine="567"/>
        <w:jc w:val="both"/>
        <w:rPr>
          <w:rFonts w:ascii="GHEA Grapalat" w:hAnsi="GHEA Grapalat" w:cs="GHEA Grapalat"/>
          <w:sz w:val="22"/>
          <w:szCs w:val="22"/>
        </w:rPr>
      </w:pPr>
      <w:r w:rsidRPr="00664FBF">
        <w:rPr>
          <w:rFonts w:ascii="GHEA Grapalat" w:hAnsi="GHEA Grapalat"/>
          <w:sz w:val="22"/>
          <w:szCs w:val="22"/>
        </w:rPr>
        <w:t>г)</w:t>
      </w:r>
      <w:r w:rsidRPr="00664FBF">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664FBF" w:rsidRDefault="003D2FE2" w:rsidP="003D2FE2">
      <w:pPr>
        <w:widowControl w:val="0"/>
        <w:tabs>
          <w:tab w:val="left" w:pos="1134"/>
        </w:tabs>
        <w:spacing w:after="160"/>
        <w:ind w:firstLine="567"/>
        <w:jc w:val="both"/>
        <w:rPr>
          <w:rFonts w:ascii="GHEA Grapalat" w:hAnsi="GHEA Grapalat" w:cs="GHEA Grapalat"/>
          <w:sz w:val="22"/>
          <w:szCs w:val="22"/>
        </w:rPr>
      </w:pPr>
      <w:r w:rsidRPr="00664FBF">
        <w:rPr>
          <w:rFonts w:ascii="GHEA Grapalat" w:hAnsi="GHEA Grapalat"/>
          <w:sz w:val="22"/>
          <w:szCs w:val="22"/>
        </w:rPr>
        <w:t>д)</w:t>
      </w:r>
      <w:r w:rsidRPr="00664FBF">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664FBF" w:rsidRDefault="003D2FE2" w:rsidP="003D2FE2">
      <w:pPr>
        <w:widowControl w:val="0"/>
        <w:tabs>
          <w:tab w:val="left" w:pos="1134"/>
        </w:tabs>
        <w:spacing w:after="160"/>
        <w:ind w:firstLine="567"/>
        <w:jc w:val="both"/>
        <w:rPr>
          <w:rFonts w:ascii="GHEA Grapalat" w:hAnsi="GHEA Grapalat" w:cs="GHEA Grapalat"/>
          <w:sz w:val="22"/>
          <w:szCs w:val="22"/>
        </w:rPr>
      </w:pPr>
      <w:r w:rsidRPr="00664FBF">
        <w:rPr>
          <w:rFonts w:ascii="GHEA Grapalat" w:hAnsi="GHEA Grapalat"/>
          <w:sz w:val="22"/>
          <w:szCs w:val="22"/>
        </w:rPr>
        <w:t>1.4.</w:t>
      </w:r>
      <w:r w:rsidRPr="00664FBF">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664FBF">
        <w:rPr>
          <w:rFonts w:ascii="Courier New" w:hAnsi="Courier New" w:cs="Courier New"/>
          <w:sz w:val="22"/>
          <w:szCs w:val="22"/>
          <w:lang w:val="en-US"/>
        </w:rPr>
        <w:t> </w:t>
      </w:r>
      <w:r w:rsidRPr="00664FBF">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664FBF" w:rsidRDefault="003D2FE2" w:rsidP="003D2FE2">
      <w:pPr>
        <w:widowControl w:val="0"/>
        <w:tabs>
          <w:tab w:val="left" w:pos="1134"/>
        </w:tabs>
        <w:spacing w:after="160"/>
        <w:ind w:firstLine="567"/>
        <w:jc w:val="both"/>
        <w:rPr>
          <w:rFonts w:ascii="GHEA Grapalat" w:hAnsi="GHEA Grapalat" w:cs="GHEA Grapalat"/>
          <w:sz w:val="22"/>
          <w:szCs w:val="22"/>
        </w:rPr>
      </w:pPr>
      <w:r w:rsidRPr="00664FBF">
        <w:rPr>
          <w:rFonts w:ascii="GHEA Grapalat" w:hAnsi="GHEA Grapalat"/>
          <w:sz w:val="22"/>
          <w:szCs w:val="22"/>
        </w:rPr>
        <w:t>1.5.</w:t>
      </w:r>
      <w:r w:rsidRPr="00664FBF">
        <w:rPr>
          <w:rFonts w:ascii="GHEA Grapalat" w:hAnsi="GHEA Grapalat"/>
          <w:sz w:val="22"/>
          <w:szCs w:val="22"/>
        </w:rPr>
        <w:tab/>
        <w:t>Заказчик может представить в Банк-плательщик иные дополнительные документы.</w:t>
      </w:r>
    </w:p>
    <w:p w:rsidR="003D2FE2" w:rsidRPr="00664FBF" w:rsidRDefault="003D2FE2" w:rsidP="003D2FE2">
      <w:pPr>
        <w:widowControl w:val="0"/>
        <w:tabs>
          <w:tab w:val="left" w:pos="1134"/>
        </w:tabs>
        <w:spacing w:after="160"/>
        <w:ind w:firstLine="567"/>
        <w:jc w:val="both"/>
        <w:rPr>
          <w:rFonts w:ascii="GHEA Grapalat" w:hAnsi="GHEA Grapalat" w:cs="GHEA Grapalat"/>
          <w:sz w:val="22"/>
          <w:szCs w:val="22"/>
        </w:rPr>
      </w:pPr>
      <w:r w:rsidRPr="00664FBF">
        <w:rPr>
          <w:rFonts w:ascii="GHEA Grapalat" w:hAnsi="GHEA Grapalat"/>
          <w:sz w:val="22"/>
          <w:szCs w:val="22"/>
        </w:rPr>
        <w:t>1.6. Банк не несет какой-либо ответственности за риски (понесенные</w:t>
      </w:r>
      <w:r w:rsidRPr="00664FBF">
        <w:rPr>
          <w:rFonts w:ascii="Courier New" w:hAnsi="Courier New" w:cs="Courier New"/>
          <w:sz w:val="22"/>
          <w:szCs w:val="22"/>
          <w:lang w:val="en-US"/>
        </w:rPr>
        <w:t> </w:t>
      </w:r>
      <w:r w:rsidRPr="00664FBF">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664FBF">
        <w:rPr>
          <w:rFonts w:ascii="Courier New" w:hAnsi="Courier New" w:cs="Courier New"/>
          <w:sz w:val="22"/>
          <w:szCs w:val="22"/>
          <w:lang w:val="en-US"/>
        </w:rPr>
        <w:t> </w:t>
      </w:r>
      <w:r w:rsidRPr="00664FBF">
        <w:rPr>
          <w:rFonts w:ascii="GHEA Grapalat" w:hAnsi="GHEA Grapalat"/>
          <w:sz w:val="22"/>
          <w:szCs w:val="22"/>
        </w:rPr>
        <w:t>Требовании. Банк не обязан проверять факты нарушения Компанией условий договора.</w:t>
      </w:r>
    </w:p>
    <w:p w:rsidR="003D2FE2" w:rsidRPr="00664FBF" w:rsidRDefault="003D2FE2" w:rsidP="003D2FE2">
      <w:pPr>
        <w:widowControl w:val="0"/>
        <w:tabs>
          <w:tab w:val="left" w:pos="1134"/>
        </w:tabs>
        <w:spacing w:after="160"/>
        <w:ind w:firstLine="567"/>
        <w:jc w:val="both"/>
        <w:rPr>
          <w:rFonts w:ascii="GHEA Grapalat" w:hAnsi="GHEA Grapalat" w:cs="GHEA Grapalat"/>
          <w:sz w:val="22"/>
          <w:szCs w:val="22"/>
        </w:rPr>
      </w:pPr>
      <w:r w:rsidRPr="00664FBF">
        <w:rPr>
          <w:rFonts w:ascii="GHEA Grapalat" w:hAnsi="GHEA Grapalat"/>
          <w:sz w:val="22"/>
          <w:szCs w:val="22"/>
        </w:rPr>
        <w:t>1.7.</w:t>
      </w:r>
      <w:r w:rsidRPr="00664FBF">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664FBF" w:rsidRDefault="003D2FE2" w:rsidP="003D2FE2">
      <w:pPr>
        <w:widowControl w:val="0"/>
        <w:tabs>
          <w:tab w:val="left" w:pos="1134"/>
        </w:tabs>
        <w:spacing w:after="160"/>
        <w:ind w:firstLine="567"/>
        <w:jc w:val="both"/>
        <w:rPr>
          <w:rFonts w:ascii="GHEA Grapalat" w:hAnsi="GHEA Grapalat" w:cs="GHEA Grapalat"/>
          <w:sz w:val="22"/>
          <w:szCs w:val="22"/>
        </w:rPr>
      </w:pPr>
      <w:r w:rsidRPr="00664FBF">
        <w:rPr>
          <w:rFonts w:ascii="GHEA Grapalat" w:hAnsi="GHEA Grapalat"/>
          <w:sz w:val="22"/>
          <w:szCs w:val="22"/>
        </w:rPr>
        <w:t>1.8.</w:t>
      </w:r>
      <w:r w:rsidRPr="00664FBF">
        <w:rPr>
          <w:rFonts w:ascii="GHEA Grapalat" w:hAnsi="GHEA Grapalat"/>
          <w:sz w:val="22"/>
          <w:szCs w:val="22"/>
        </w:rPr>
        <w:tab/>
        <w:t>В случае если в течение десяти рабочих дней после представления в</w:t>
      </w:r>
      <w:r w:rsidRPr="00664FBF">
        <w:rPr>
          <w:rFonts w:ascii="Courier New" w:hAnsi="Courier New" w:cs="Courier New"/>
          <w:sz w:val="22"/>
          <w:szCs w:val="22"/>
          <w:lang w:val="en-US"/>
        </w:rPr>
        <w:t> </w:t>
      </w:r>
      <w:r w:rsidRPr="00664FBF">
        <w:rPr>
          <w:rFonts w:ascii="GHEA Grapalat" w:hAnsi="GHEA Grapalat"/>
          <w:sz w:val="22"/>
          <w:szCs w:val="22"/>
        </w:rPr>
        <w:t>Банк настоящего Соглашения и прилагаемого Требования по независящим от</w:t>
      </w:r>
      <w:r w:rsidRPr="00664FBF">
        <w:rPr>
          <w:rFonts w:ascii="Courier New" w:hAnsi="Courier New" w:cs="Courier New"/>
          <w:sz w:val="22"/>
          <w:szCs w:val="22"/>
          <w:lang w:val="en-US"/>
        </w:rPr>
        <w:t> </w:t>
      </w:r>
      <w:r w:rsidRPr="00664FBF">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664FBF">
        <w:rPr>
          <w:rFonts w:ascii="Courier New" w:hAnsi="Courier New" w:cs="Courier New"/>
          <w:sz w:val="22"/>
          <w:szCs w:val="22"/>
          <w:lang w:val="en-US"/>
        </w:rPr>
        <w:t> </w:t>
      </w:r>
      <w:r w:rsidRPr="00664FBF">
        <w:rPr>
          <w:rFonts w:ascii="GHEA Grapalat" w:hAnsi="GHEA Grapalat"/>
          <w:sz w:val="22"/>
          <w:szCs w:val="22"/>
        </w:rPr>
        <w:t>неуплатой.</w:t>
      </w:r>
    </w:p>
    <w:p w:rsidR="003D2FE2" w:rsidRPr="00664FBF" w:rsidRDefault="003D2FE2" w:rsidP="003D2FE2">
      <w:pPr>
        <w:widowControl w:val="0"/>
        <w:spacing w:after="160"/>
        <w:jc w:val="center"/>
        <w:rPr>
          <w:rFonts w:ascii="GHEA Grapalat" w:hAnsi="GHEA Grapalat" w:cs="GHEA Grapalat"/>
          <w:b/>
          <w:bCs/>
          <w:sz w:val="22"/>
          <w:szCs w:val="22"/>
        </w:rPr>
      </w:pPr>
      <w:r w:rsidRPr="00664FBF">
        <w:rPr>
          <w:rFonts w:ascii="GHEA Grapalat" w:hAnsi="GHEA Grapalat"/>
          <w:b/>
          <w:sz w:val="22"/>
          <w:szCs w:val="22"/>
        </w:rPr>
        <w:t>2. Иные условия</w:t>
      </w:r>
    </w:p>
    <w:p w:rsidR="003D2FE2" w:rsidRPr="00664FBF" w:rsidRDefault="003D2FE2" w:rsidP="003D2FE2">
      <w:pPr>
        <w:widowControl w:val="0"/>
        <w:tabs>
          <w:tab w:val="left" w:pos="1134"/>
        </w:tabs>
        <w:spacing w:after="160"/>
        <w:ind w:firstLine="567"/>
        <w:jc w:val="both"/>
        <w:rPr>
          <w:rFonts w:ascii="GHEA Grapalat" w:hAnsi="GHEA Grapalat"/>
          <w:sz w:val="22"/>
          <w:szCs w:val="22"/>
        </w:rPr>
      </w:pPr>
      <w:r w:rsidRPr="00664FBF">
        <w:rPr>
          <w:rFonts w:ascii="GHEA Grapalat" w:hAnsi="GHEA Grapalat"/>
          <w:sz w:val="22"/>
          <w:szCs w:val="22"/>
        </w:rPr>
        <w:t>2.1.</w:t>
      </w:r>
      <w:r w:rsidRPr="00664FBF">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664FBF">
        <w:rPr>
          <w:rFonts w:ascii="GHEA Grapalat" w:hAnsi="GHEA Grapalat"/>
          <w:sz w:val="22"/>
          <w:szCs w:val="22"/>
        </w:rPr>
        <w:t>двадцатого</w:t>
      </w:r>
      <w:r w:rsidRPr="00664FBF">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664FBF" w:rsidRDefault="003D2FE2" w:rsidP="003D2FE2">
      <w:pPr>
        <w:widowControl w:val="0"/>
        <w:tabs>
          <w:tab w:val="left" w:pos="1134"/>
        </w:tabs>
        <w:spacing w:after="160"/>
        <w:ind w:firstLine="567"/>
        <w:jc w:val="both"/>
        <w:rPr>
          <w:rFonts w:ascii="GHEA Grapalat" w:hAnsi="GHEA Grapalat" w:cs="GHEA Grapalat"/>
          <w:sz w:val="22"/>
          <w:szCs w:val="22"/>
        </w:rPr>
      </w:pPr>
      <w:r w:rsidRPr="00664FBF">
        <w:rPr>
          <w:rFonts w:ascii="GHEA Grapalat" w:hAnsi="GHEA Grapalat"/>
          <w:sz w:val="22"/>
          <w:szCs w:val="22"/>
        </w:rPr>
        <w:t>2.2.</w:t>
      </w:r>
      <w:r w:rsidRPr="00664FBF">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664FBF" w:rsidRDefault="003D2FE2" w:rsidP="003D2FE2">
      <w:pPr>
        <w:widowControl w:val="0"/>
        <w:tabs>
          <w:tab w:val="left" w:pos="1134"/>
        </w:tabs>
        <w:spacing w:after="160"/>
        <w:ind w:firstLine="567"/>
        <w:jc w:val="both"/>
        <w:rPr>
          <w:rFonts w:ascii="GHEA Grapalat" w:hAnsi="GHEA Grapalat" w:cs="GHEA Grapalat"/>
          <w:sz w:val="22"/>
          <w:szCs w:val="22"/>
        </w:rPr>
      </w:pPr>
      <w:r w:rsidRPr="00664FBF">
        <w:rPr>
          <w:rFonts w:ascii="GHEA Grapalat" w:hAnsi="GHEA Grapalat"/>
          <w:sz w:val="22"/>
          <w:szCs w:val="22"/>
        </w:rPr>
        <w:t>2.2.1.</w:t>
      </w:r>
      <w:r w:rsidRPr="00664FBF">
        <w:rPr>
          <w:rFonts w:ascii="GHEA Grapalat" w:hAnsi="GHEA Grapalat"/>
          <w:sz w:val="22"/>
          <w:szCs w:val="22"/>
        </w:rPr>
        <w:tab/>
        <w:t>Заказчик подтверждает, что Компания допустила нарушение договорных обязательств, а</w:t>
      </w:r>
    </w:p>
    <w:p w:rsidR="003D2FE2" w:rsidRPr="00664FBF"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664FBF">
        <w:rPr>
          <w:rFonts w:ascii="GHEA Grapalat" w:hAnsi="GHEA Grapalat"/>
          <w:sz w:val="22"/>
          <w:szCs w:val="22"/>
        </w:rPr>
        <w:lastRenderedPageBreak/>
        <w:t>2.2.2.</w:t>
      </w:r>
      <w:r w:rsidRPr="00664FBF">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664FBF" w:rsidRDefault="003D2FE2" w:rsidP="003D2FE2">
      <w:pPr>
        <w:widowControl w:val="0"/>
        <w:tabs>
          <w:tab w:val="left" w:pos="1134"/>
        </w:tabs>
        <w:spacing w:after="160"/>
        <w:ind w:firstLine="567"/>
        <w:jc w:val="both"/>
        <w:rPr>
          <w:rFonts w:ascii="GHEA Grapalat" w:hAnsi="GHEA Grapalat"/>
          <w:sz w:val="22"/>
          <w:szCs w:val="22"/>
        </w:rPr>
      </w:pPr>
      <w:r w:rsidRPr="00664FBF">
        <w:rPr>
          <w:rFonts w:ascii="GHEA Grapalat" w:hAnsi="GHEA Grapalat"/>
          <w:sz w:val="22"/>
          <w:szCs w:val="22"/>
        </w:rPr>
        <w:t>2.3.</w:t>
      </w:r>
      <w:r w:rsidRPr="00664FBF">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664FBF" w:rsidRDefault="003D2FE2" w:rsidP="003D2FE2">
      <w:pPr>
        <w:widowControl w:val="0"/>
        <w:spacing w:after="160"/>
        <w:ind w:firstLine="567"/>
        <w:jc w:val="center"/>
        <w:rPr>
          <w:rFonts w:ascii="GHEA Grapalat" w:hAnsi="GHEA Grapalat"/>
          <w:b/>
          <w:sz w:val="22"/>
          <w:szCs w:val="22"/>
        </w:rPr>
      </w:pPr>
      <w:r w:rsidRPr="00664FBF">
        <w:rPr>
          <w:rFonts w:ascii="GHEA Grapalat" w:hAnsi="GHEA Grapalat"/>
          <w:b/>
          <w:sz w:val="22"/>
          <w:szCs w:val="22"/>
        </w:rPr>
        <w:t>3. Адрес, банковские реквизиты Компании</w:t>
      </w:r>
    </w:p>
    <w:p w:rsidR="003D2FE2" w:rsidRPr="00664FBF" w:rsidRDefault="003D2FE2" w:rsidP="003D2FE2">
      <w:pPr>
        <w:widowControl w:val="0"/>
        <w:jc w:val="both"/>
        <w:rPr>
          <w:rFonts w:ascii="GHEA Grapalat" w:hAnsi="GHEA Grapalat"/>
          <w:sz w:val="22"/>
          <w:szCs w:val="22"/>
        </w:rPr>
      </w:pPr>
      <w:r w:rsidRPr="00664FBF">
        <w:rPr>
          <w:rFonts w:ascii="GHEA Grapalat" w:hAnsi="GHEA Grapalat"/>
          <w:sz w:val="22"/>
          <w:szCs w:val="22"/>
        </w:rPr>
        <w:t>_______________________________________</w:t>
      </w:r>
    </w:p>
    <w:p w:rsidR="003D2FE2" w:rsidRPr="00664FBF" w:rsidRDefault="003D2FE2" w:rsidP="003D2FE2">
      <w:pPr>
        <w:widowControl w:val="0"/>
        <w:spacing w:after="160"/>
        <w:ind w:right="4250"/>
        <w:jc w:val="center"/>
        <w:rPr>
          <w:rFonts w:ascii="GHEA Grapalat" w:hAnsi="GHEA Grapalat"/>
          <w:sz w:val="22"/>
          <w:szCs w:val="22"/>
          <w:vertAlign w:val="superscript"/>
        </w:rPr>
      </w:pPr>
      <w:r w:rsidRPr="00664FBF">
        <w:rPr>
          <w:rFonts w:ascii="GHEA Grapalat" w:hAnsi="GHEA Grapalat"/>
          <w:sz w:val="22"/>
          <w:szCs w:val="22"/>
          <w:vertAlign w:val="superscript"/>
        </w:rPr>
        <w:t>наименование компании</w:t>
      </w:r>
    </w:p>
    <w:p w:rsidR="003D2FE2" w:rsidRPr="00664FBF" w:rsidRDefault="003D2FE2" w:rsidP="003D2FE2">
      <w:pPr>
        <w:widowControl w:val="0"/>
        <w:jc w:val="both"/>
        <w:rPr>
          <w:rFonts w:ascii="GHEA Grapalat" w:hAnsi="GHEA Grapalat"/>
          <w:sz w:val="22"/>
          <w:szCs w:val="22"/>
        </w:rPr>
      </w:pPr>
      <w:r w:rsidRPr="00664FBF">
        <w:rPr>
          <w:rFonts w:ascii="GHEA Grapalat" w:hAnsi="GHEA Grapalat"/>
          <w:sz w:val="22"/>
          <w:szCs w:val="22"/>
        </w:rPr>
        <w:t>_______________________________________</w:t>
      </w:r>
    </w:p>
    <w:p w:rsidR="003D2FE2" w:rsidRPr="00664FBF" w:rsidRDefault="003D2FE2" w:rsidP="003D2FE2">
      <w:pPr>
        <w:widowControl w:val="0"/>
        <w:spacing w:after="160"/>
        <w:ind w:right="4250"/>
        <w:jc w:val="center"/>
        <w:rPr>
          <w:rFonts w:ascii="GHEA Grapalat" w:hAnsi="GHEA Grapalat"/>
          <w:sz w:val="22"/>
          <w:szCs w:val="22"/>
          <w:vertAlign w:val="superscript"/>
        </w:rPr>
      </w:pPr>
      <w:r w:rsidRPr="00664FBF">
        <w:rPr>
          <w:rFonts w:ascii="GHEA Grapalat" w:hAnsi="GHEA Grapalat"/>
          <w:sz w:val="22"/>
          <w:szCs w:val="22"/>
          <w:vertAlign w:val="superscript"/>
        </w:rPr>
        <w:t>адрес компании</w:t>
      </w:r>
    </w:p>
    <w:p w:rsidR="003D2FE2" w:rsidRPr="00664FBF" w:rsidRDefault="003D2FE2" w:rsidP="003D2FE2">
      <w:pPr>
        <w:widowControl w:val="0"/>
        <w:jc w:val="both"/>
        <w:rPr>
          <w:rFonts w:ascii="GHEA Grapalat" w:hAnsi="GHEA Grapalat"/>
          <w:sz w:val="22"/>
          <w:szCs w:val="22"/>
        </w:rPr>
      </w:pPr>
      <w:r w:rsidRPr="00664FBF">
        <w:rPr>
          <w:rFonts w:ascii="GHEA Grapalat" w:hAnsi="GHEA Grapalat"/>
          <w:sz w:val="22"/>
          <w:szCs w:val="22"/>
        </w:rPr>
        <w:t>_______________________________________</w:t>
      </w:r>
    </w:p>
    <w:p w:rsidR="003D2FE2" w:rsidRPr="00664FBF" w:rsidRDefault="003D2FE2" w:rsidP="003D2FE2">
      <w:pPr>
        <w:widowControl w:val="0"/>
        <w:spacing w:after="160"/>
        <w:ind w:right="4250"/>
        <w:jc w:val="center"/>
        <w:rPr>
          <w:rFonts w:ascii="GHEA Grapalat" w:hAnsi="GHEA Grapalat"/>
          <w:sz w:val="22"/>
          <w:szCs w:val="22"/>
          <w:vertAlign w:val="superscript"/>
        </w:rPr>
      </w:pPr>
      <w:r w:rsidRPr="00664FBF">
        <w:rPr>
          <w:rFonts w:ascii="GHEA Grapalat" w:hAnsi="GHEA Grapalat"/>
          <w:sz w:val="22"/>
          <w:szCs w:val="22"/>
          <w:vertAlign w:val="superscript"/>
        </w:rPr>
        <w:t>наименование обслуживающего компанию банка</w:t>
      </w:r>
    </w:p>
    <w:p w:rsidR="003D2FE2" w:rsidRPr="00664FBF" w:rsidRDefault="003D2FE2" w:rsidP="003D2FE2">
      <w:pPr>
        <w:widowControl w:val="0"/>
        <w:spacing w:after="160"/>
        <w:jc w:val="right"/>
        <w:rPr>
          <w:rFonts w:ascii="GHEA Grapalat" w:hAnsi="GHEA Grapalat"/>
          <w:sz w:val="22"/>
          <w:szCs w:val="22"/>
        </w:rPr>
      </w:pPr>
    </w:p>
    <w:p w:rsidR="003D2FE2" w:rsidRPr="00664FBF" w:rsidRDefault="003D2FE2" w:rsidP="003D2FE2">
      <w:pPr>
        <w:widowControl w:val="0"/>
        <w:spacing w:after="160"/>
        <w:jc w:val="right"/>
        <w:rPr>
          <w:rFonts w:ascii="GHEA Grapalat" w:hAnsi="GHEA Grapalat"/>
          <w:sz w:val="22"/>
          <w:szCs w:val="22"/>
        </w:rPr>
      </w:pPr>
      <w:r w:rsidRPr="00664FBF">
        <w:rPr>
          <w:rFonts w:ascii="GHEA Grapalat" w:hAnsi="GHEA Grapalat"/>
          <w:sz w:val="22"/>
          <w:szCs w:val="22"/>
        </w:rPr>
        <w:t>М. П.</w:t>
      </w:r>
    </w:p>
    <w:p w:rsidR="003D2FE2" w:rsidRPr="00664FBF" w:rsidRDefault="003D2FE2" w:rsidP="003D2FE2">
      <w:pPr>
        <w:widowControl w:val="0"/>
        <w:spacing w:after="160"/>
        <w:jc w:val="both"/>
        <w:rPr>
          <w:rFonts w:ascii="GHEA Grapalat" w:hAnsi="GHEA Grapalat"/>
          <w:sz w:val="22"/>
          <w:szCs w:val="22"/>
        </w:rPr>
      </w:pPr>
      <w:r w:rsidRPr="00664FBF">
        <w:rPr>
          <w:rFonts w:ascii="GHEA Grapalat" w:hAnsi="GHEA Grapalat"/>
          <w:sz w:val="22"/>
          <w:szCs w:val="22"/>
        </w:rPr>
        <w:t>День/месяц/год</w:t>
      </w:r>
    </w:p>
    <w:p w:rsidR="003D2FE2" w:rsidRPr="00664FBF" w:rsidRDefault="003D2FE2" w:rsidP="003D2FE2">
      <w:pPr>
        <w:widowControl w:val="0"/>
        <w:spacing w:after="160"/>
        <w:jc w:val="both"/>
        <w:rPr>
          <w:rFonts w:ascii="GHEA Grapalat" w:hAnsi="GHEA Grapalat"/>
          <w:sz w:val="22"/>
          <w:szCs w:val="22"/>
        </w:rPr>
      </w:pPr>
    </w:p>
    <w:p w:rsidR="003D2FE2" w:rsidRPr="00664FBF" w:rsidRDefault="003D2FE2" w:rsidP="003D2FE2">
      <w:pPr>
        <w:widowControl w:val="0"/>
        <w:spacing w:after="160"/>
        <w:jc w:val="both"/>
        <w:rPr>
          <w:rFonts w:ascii="GHEA Grapalat" w:hAnsi="GHEA Grapalat"/>
          <w:sz w:val="22"/>
          <w:szCs w:val="22"/>
        </w:rPr>
      </w:pPr>
    </w:p>
    <w:p w:rsidR="003D2FE2" w:rsidRPr="00664FBF" w:rsidRDefault="003D2FE2" w:rsidP="003D2FE2">
      <w:pPr>
        <w:rPr>
          <w:sz w:val="22"/>
          <w:szCs w:val="22"/>
        </w:rPr>
      </w:pPr>
    </w:p>
    <w:p w:rsidR="001005B0" w:rsidRPr="00664FBF" w:rsidRDefault="001005B0" w:rsidP="003D2FE2">
      <w:pPr>
        <w:widowControl w:val="0"/>
        <w:spacing w:after="160"/>
        <w:ind w:left="567" w:right="565"/>
        <w:jc w:val="both"/>
        <w:rPr>
          <w:rFonts w:ascii="GHEA Grapalat" w:hAnsi="GHEA Grapalat"/>
          <w:sz w:val="22"/>
          <w:szCs w:val="22"/>
        </w:rPr>
      </w:pPr>
    </w:p>
    <w:p w:rsidR="001005B0" w:rsidRPr="00664FBF" w:rsidRDefault="001005B0" w:rsidP="00B46D58">
      <w:pPr>
        <w:widowControl w:val="0"/>
        <w:spacing w:after="160"/>
        <w:ind w:left="567" w:right="565"/>
        <w:jc w:val="center"/>
        <w:rPr>
          <w:rFonts w:ascii="GHEA Grapalat" w:hAnsi="GHEA Grapalat"/>
          <w:b/>
          <w:sz w:val="22"/>
          <w:szCs w:val="22"/>
        </w:rPr>
      </w:pPr>
    </w:p>
    <w:p w:rsidR="001005B0" w:rsidRPr="00664FBF" w:rsidRDefault="001005B0" w:rsidP="00B46D58">
      <w:pPr>
        <w:widowControl w:val="0"/>
        <w:spacing w:after="160"/>
        <w:ind w:left="567" w:right="565"/>
        <w:jc w:val="center"/>
        <w:rPr>
          <w:rFonts w:ascii="GHEA Grapalat" w:hAnsi="GHEA Grapalat"/>
          <w:b/>
          <w:sz w:val="22"/>
          <w:szCs w:val="22"/>
        </w:rPr>
      </w:pPr>
    </w:p>
    <w:p w:rsidR="001005B0" w:rsidRPr="00664FBF" w:rsidRDefault="001005B0" w:rsidP="00B46D58">
      <w:pPr>
        <w:widowControl w:val="0"/>
        <w:spacing w:after="160"/>
        <w:ind w:left="567" w:right="565"/>
        <w:jc w:val="center"/>
        <w:rPr>
          <w:rFonts w:ascii="GHEA Grapalat" w:hAnsi="GHEA Grapalat"/>
          <w:b/>
          <w:sz w:val="22"/>
          <w:szCs w:val="22"/>
        </w:rPr>
      </w:pPr>
    </w:p>
    <w:p w:rsidR="001005B0" w:rsidRPr="00664FBF" w:rsidRDefault="001005B0" w:rsidP="00B46D58">
      <w:pPr>
        <w:widowControl w:val="0"/>
        <w:spacing w:after="160"/>
        <w:ind w:left="567" w:right="565"/>
        <w:jc w:val="center"/>
        <w:rPr>
          <w:rFonts w:ascii="GHEA Grapalat" w:hAnsi="GHEA Grapalat"/>
          <w:b/>
          <w:sz w:val="22"/>
          <w:szCs w:val="22"/>
        </w:rPr>
      </w:pPr>
    </w:p>
    <w:p w:rsidR="001005B0" w:rsidRPr="00664FBF" w:rsidRDefault="001005B0" w:rsidP="00B46D58">
      <w:pPr>
        <w:widowControl w:val="0"/>
        <w:spacing w:after="160"/>
        <w:ind w:left="567" w:right="565"/>
        <w:jc w:val="center"/>
        <w:rPr>
          <w:rFonts w:ascii="GHEA Grapalat" w:hAnsi="GHEA Grapalat"/>
          <w:b/>
          <w:sz w:val="22"/>
          <w:szCs w:val="22"/>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664FBF"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64FBF" w:rsidRDefault="00C3421C" w:rsidP="00C3421C">
            <w:pPr>
              <w:widowControl w:val="0"/>
              <w:tabs>
                <w:tab w:val="left" w:pos="3402"/>
              </w:tabs>
              <w:spacing w:after="160"/>
              <w:ind w:left="360"/>
              <w:rPr>
                <w:rFonts w:ascii="GHEA Grapalat" w:hAnsi="GHEA Grapalat" w:cs="Sylfaen"/>
                <w:b/>
                <w:bCs/>
                <w:lang w:val="en-US"/>
              </w:rPr>
            </w:pPr>
            <w:r w:rsidRPr="00664FBF">
              <w:rPr>
                <w:rFonts w:ascii="GHEA Grapalat" w:hAnsi="GHEA Grapalat"/>
                <w:b/>
                <w:lang w:val="en-US"/>
              </w:rPr>
              <w:t>1.</w:t>
            </w:r>
            <w:r w:rsidRPr="00664FBF">
              <w:rPr>
                <w:rFonts w:ascii="GHEA Grapalat" w:hAnsi="GHEA Grapalat"/>
                <w:b/>
                <w:lang w:val="en-US"/>
              </w:rPr>
              <w:tab/>
            </w:r>
            <w:r w:rsidRPr="00664FBF">
              <w:rPr>
                <w:rFonts w:ascii="GHEA Grapalat" w:hAnsi="GHEA Grapalat"/>
                <w:b/>
              </w:rPr>
              <w:t xml:space="preserve">ПЛАТЕЖНОЕ ТРЕБОВАНИЕ </w:t>
            </w:r>
            <w:r w:rsidRPr="00664FBF">
              <w:rPr>
                <w:rFonts w:ascii="GHEA Grapalat" w:hAnsi="GHEA Grapalat"/>
                <w:b/>
                <w:lang w:val="en-US"/>
              </w:rPr>
              <w:t>*</w:t>
            </w:r>
          </w:p>
        </w:tc>
      </w:tr>
      <w:tr w:rsidR="00B138F3" w:rsidRPr="00664FBF"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64FBF" w:rsidRDefault="00C3421C" w:rsidP="00DE2AE3">
            <w:pPr>
              <w:widowControl w:val="0"/>
              <w:tabs>
                <w:tab w:val="left" w:pos="855"/>
              </w:tabs>
              <w:spacing w:after="160"/>
              <w:ind w:left="360"/>
              <w:rPr>
                <w:rFonts w:ascii="GHEA Grapalat" w:hAnsi="GHEA Grapalat" w:cs="Sylfaen"/>
              </w:rPr>
            </w:pPr>
            <w:r w:rsidRPr="00664FBF">
              <w:rPr>
                <w:rFonts w:ascii="GHEA Grapalat" w:hAnsi="GHEA Grapalat"/>
              </w:rPr>
              <w:t>2.</w:t>
            </w:r>
            <w:r w:rsidRPr="00664FBF">
              <w:rPr>
                <w:rFonts w:ascii="GHEA Grapalat" w:hAnsi="GHEA Grapalat"/>
              </w:rPr>
              <w:tab/>
              <w:t xml:space="preserve">Номер </w:t>
            </w:r>
          </w:p>
        </w:tc>
      </w:tr>
      <w:tr w:rsidR="00B138F3" w:rsidRPr="00664FBF"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64FBF" w:rsidRDefault="00C3421C" w:rsidP="00DE2AE3">
            <w:pPr>
              <w:widowControl w:val="0"/>
              <w:tabs>
                <w:tab w:val="left" w:pos="3390"/>
              </w:tabs>
              <w:spacing w:after="160"/>
              <w:ind w:left="322"/>
              <w:rPr>
                <w:rFonts w:ascii="GHEA Grapalat" w:hAnsi="GHEA Grapalat" w:cs="Sylfaen"/>
              </w:rPr>
            </w:pPr>
            <w:r w:rsidRPr="00664FBF">
              <w:rPr>
                <w:rFonts w:ascii="GHEA Grapalat" w:hAnsi="GHEA Grapalat"/>
              </w:rPr>
              <w:t>3</w:t>
            </w:r>
            <w:r w:rsidRPr="00664FBF">
              <w:rPr>
                <w:rFonts w:ascii="GHEA Grapalat" w:hAnsi="GHEA Grapalat"/>
              </w:rPr>
              <w:tab/>
              <w:t>Дата представления: "___" ___ 20___г.</w:t>
            </w:r>
          </w:p>
        </w:tc>
      </w:tr>
      <w:tr w:rsidR="00B138F3" w:rsidRPr="00664FBF"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64FBF" w:rsidRDefault="00C3421C" w:rsidP="00DE2AE3">
            <w:pPr>
              <w:widowControl w:val="0"/>
              <w:tabs>
                <w:tab w:val="left" w:pos="855"/>
              </w:tabs>
              <w:spacing w:after="160"/>
              <w:ind w:left="360"/>
              <w:rPr>
                <w:rFonts w:ascii="GHEA Grapalat" w:hAnsi="GHEA Grapalat"/>
              </w:rPr>
            </w:pPr>
            <w:r w:rsidRPr="00664FBF">
              <w:rPr>
                <w:rFonts w:ascii="GHEA Grapalat" w:hAnsi="GHEA Grapalat"/>
              </w:rPr>
              <w:lastRenderedPageBreak/>
              <w:t>4.</w:t>
            </w:r>
            <w:r w:rsidRPr="00664FBF">
              <w:rPr>
                <w:rFonts w:ascii="GHEA Grapalat" w:hAnsi="GHEA Grapalat"/>
              </w:rPr>
              <w:tab/>
              <w:t>Наименование, или имя, фамилия плательщика (Компания:</w:t>
            </w:r>
          </w:p>
        </w:tc>
      </w:tr>
      <w:tr w:rsidR="00B138F3" w:rsidRPr="00664FBF"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64FBF" w:rsidRDefault="00C3421C" w:rsidP="00DE2AE3">
            <w:pPr>
              <w:widowControl w:val="0"/>
              <w:tabs>
                <w:tab w:val="left" w:pos="855"/>
              </w:tabs>
              <w:spacing w:after="160"/>
              <w:ind w:left="360"/>
              <w:rPr>
                <w:rFonts w:ascii="GHEA Grapalat" w:hAnsi="GHEA Grapalat"/>
              </w:rPr>
            </w:pPr>
            <w:r w:rsidRPr="00664FBF">
              <w:rPr>
                <w:rFonts w:ascii="GHEA Grapalat" w:hAnsi="GHEA Grapalat"/>
              </w:rPr>
              <w:t>5.</w:t>
            </w:r>
            <w:r w:rsidRPr="00664FBF">
              <w:rPr>
                <w:rFonts w:ascii="GHEA Grapalat" w:hAnsi="GHEA Grapalat"/>
              </w:rPr>
              <w:tab/>
              <w:t>Обслуживающая плательщика Финансовая организация (банк):</w:t>
            </w:r>
          </w:p>
        </w:tc>
      </w:tr>
      <w:tr w:rsidR="00B138F3" w:rsidRPr="00664FBF"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64FBF" w:rsidRDefault="00C3421C" w:rsidP="00DE2AE3">
            <w:pPr>
              <w:widowControl w:val="0"/>
              <w:tabs>
                <w:tab w:val="left" w:pos="855"/>
              </w:tabs>
              <w:spacing w:after="160"/>
              <w:ind w:left="360"/>
              <w:rPr>
                <w:rFonts w:ascii="GHEA Grapalat" w:hAnsi="GHEA Grapalat"/>
              </w:rPr>
            </w:pPr>
            <w:r w:rsidRPr="00664FBF">
              <w:rPr>
                <w:rFonts w:ascii="GHEA Grapalat" w:hAnsi="GHEA Grapalat"/>
              </w:rPr>
              <w:t>6.</w:t>
            </w:r>
            <w:r w:rsidRPr="00664FBF">
              <w:rPr>
                <w:rFonts w:ascii="GHEA Grapalat" w:hAnsi="GHEA Grapalat"/>
              </w:rPr>
              <w:tab/>
              <w:t>Номер счета плательщика:</w:t>
            </w:r>
          </w:p>
        </w:tc>
      </w:tr>
      <w:tr w:rsidR="00B138F3" w:rsidRPr="00664FBF"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64FBF" w:rsidRDefault="00C3421C" w:rsidP="00DE2AE3">
            <w:pPr>
              <w:widowControl w:val="0"/>
              <w:tabs>
                <w:tab w:val="left" w:pos="855"/>
              </w:tabs>
              <w:spacing w:after="160"/>
              <w:ind w:left="360"/>
              <w:rPr>
                <w:rFonts w:ascii="GHEA Grapalat" w:hAnsi="GHEA Grapalat"/>
              </w:rPr>
            </w:pPr>
            <w:r w:rsidRPr="00664FBF">
              <w:rPr>
                <w:rFonts w:ascii="GHEA Grapalat" w:hAnsi="GHEA Grapalat"/>
              </w:rPr>
              <w:t>7.</w:t>
            </w:r>
            <w:r w:rsidRPr="00664FBF">
              <w:rPr>
                <w:rFonts w:ascii="GHEA Grapalat" w:hAnsi="GHEA Grapalat"/>
              </w:rPr>
              <w:tab/>
              <w:t>УНН плательщика:</w:t>
            </w:r>
          </w:p>
        </w:tc>
      </w:tr>
      <w:tr w:rsidR="00B138F3" w:rsidRPr="00664FBF"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64FBF" w:rsidRDefault="00C3421C" w:rsidP="00DE2AE3">
            <w:pPr>
              <w:widowControl w:val="0"/>
              <w:tabs>
                <w:tab w:val="left" w:pos="855"/>
              </w:tabs>
              <w:spacing w:after="160"/>
              <w:ind w:left="360"/>
              <w:rPr>
                <w:rFonts w:ascii="GHEA Grapalat" w:hAnsi="GHEA Grapalat"/>
              </w:rPr>
            </w:pPr>
            <w:r w:rsidRPr="00664FBF">
              <w:rPr>
                <w:rFonts w:ascii="GHEA Grapalat" w:hAnsi="GHEA Grapalat"/>
              </w:rPr>
              <w:t>8.</w:t>
            </w:r>
            <w:r w:rsidRPr="00664FBF">
              <w:rPr>
                <w:rFonts w:ascii="GHEA Grapalat" w:hAnsi="GHEA Grapalat"/>
              </w:rPr>
              <w:tab/>
              <w:t>НЗОУ плательщика:</w:t>
            </w:r>
          </w:p>
        </w:tc>
      </w:tr>
      <w:tr w:rsidR="00B138F3" w:rsidRPr="00664FBF"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64FBF" w:rsidRDefault="00C3421C" w:rsidP="00DE2AE3">
            <w:pPr>
              <w:widowControl w:val="0"/>
              <w:tabs>
                <w:tab w:val="left" w:pos="855"/>
              </w:tabs>
              <w:spacing w:after="160"/>
              <w:ind w:left="360"/>
              <w:rPr>
                <w:rFonts w:ascii="GHEA Grapalat" w:hAnsi="GHEA Grapalat"/>
                <w:lang w:val="en-US"/>
              </w:rPr>
            </w:pPr>
            <w:r w:rsidRPr="00664FBF">
              <w:rPr>
                <w:rFonts w:ascii="GHEA Grapalat" w:hAnsi="GHEA Grapalat"/>
              </w:rPr>
              <w:t>9.</w:t>
            </w:r>
            <w:r w:rsidRPr="00664FBF">
              <w:rPr>
                <w:rFonts w:ascii="GHEA Grapalat" w:hAnsi="GHEA Grapalat"/>
              </w:rPr>
              <w:tab/>
              <w:t>Наименование, или имя, фамилия бенефициара:</w:t>
            </w:r>
            <w:r w:rsidR="00CE4B16" w:rsidRPr="00664FBF">
              <w:rPr>
                <w:rFonts w:ascii="GHEA Grapalat" w:hAnsi="GHEA Grapalat"/>
                <w:lang w:val="en-US"/>
              </w:rPr>
              <w:t xml:space="preserve"> </w:t>
            </w:r>
            <w:r w:rsidR="00CE4B16" w:rsidRPr="00664FBF">
              <w:rPr>
                <w:rFonts w:ascii="GHEA Grapalat" w:hAnsi="GHEA Grapalat"/>
                <w:lang w:val="hy-AM"/>
              </w:rPr>
              <w:t xml:space="preserve"> ОНО "Детский сад-ясли</w:t>
            </w:r>
            <w:r w:rsidR="00CE4B16" w:rsidRPr="00664FBF">
              <w:rPr>
                <w:rFonts w:ascii="Courier New" w:hAnsi="Courier New" w:cs="Courier New"/>
                <w:lang w:val="hy-AM"/>
              </w:rPr>
              <w:t> </w:t>
            </w:r>
            <w:r w:rsidR="00CE4B16" w:rsidRPr="00664FBF">
              <w:rPr>
                <w:rFonts w:ascii="GHEA Grapalat" w:hAnsi="GHEA Grapalat"/>
                <w:lang w:val="hy-AM"/>
              </w:rPr>
              <w:t>N</w:t>
            </w:r>
            <w:r w:rsidR="00CE4B16" w:rsidRPr="00664FBF">
              <w:rPr>
                <w:rFonts w:ascii="Courier New" w:hAnsi="Courier New" w:cs="Courier New"/>
                <w:lang w:val="hy-AM"/>
              </w:rPr>
              <w:t> </w:t>
            </w:r>
            <w:r w:rsidR="00CE4B16" w:rsidRPr="00664FBF">
              <w:rPr>
                <w:rFonts w:ascii="GHEA Grapalat" w:hAnsi="GHEA Grapalat"/>
                <w:lang w:val="hy-AM"/>
              </w:rPr>
              <w:t>11</w:t>
            </w:r>
            <w:r w:rsidR="00CE4B16" w:rsidRPr="00664FBF">
              <w:rPr>
                <w:rFonts w:ascii="GHEA Grapalat" w:hAnsi="GHEA Grapalat"/>
              </w:rPr>
              <w:t>9</w:t>
            </w:r>
            <w:r w:rsidR="00CE4B16" w:rsidRPr="00664FBF">
              <w:rPr>
                <w:rFonts w:ascii="GHEA Grapalat" w:hAnsi="GHEA Grapalat"/>
                <w:lang w:val="hy-AM"/>
              </w:rPr>
              <w:t xml:space="preserve"> города</w:t>
            </w:r>
            <w:r w:rsidR="00CE4B16" w:rsidRPr="00664FBF">
              <w:rPr>
                <w:rFonts w:ascii="Courier New" w:hAnsi="Courier New" w:cs="Courier New"/>
                <w:lang w:val="hy-AM"/>
              </w:rPr>
              <w:t> </w:t>
            </w:r>
            <w:r w:rsidR="00CE4B16" w:rsidRPr="00664FBF">
              <w:rPr>
                <w:rFonts w:ascii="GHEA Grapalat" w:hAnsi="GHEA Grapalat" w:cs="GHEA Grapalat"/>
                <w:lang w:val="hy-AM"/>
              </w:rPr>
              <w:t>Еревана</w:t>
            </w:r>
            <w:r w:rsidR="00CE4B16" w:rsidRPr="00664FBF">
              <w:rPr>
                <w:rFonts w:ascii="GHEA Grapalat" w:hAnsi="GHEA Grapalat"/>
                <w:lang w:val="hy-AM"/>
              </w:rPr>
              <w:t>"</w:t>
            </w:r>
          </w:p>
        </w:tc>
      </w:tr>
      <w:tr w:rsidR="00B138F3" w:rsidRPr="00664FBF"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64FBF" w:rsidRDefault="00C3421C" w:rsidP="00DE2AE3">
            <w:pPr>
              <w:widowControl w:val="0"/>
              <w:tabs>
                <w:tab w:val="left" w:pos="855"/>
              </w:tabs>
              <w:spacing w:after="160"/>
              <w:ind w:left="360"/>
              <w:rPr>
                <w:rFonts w:ascii="GHEA Grapalat" w:hAnsi="GHEA Grapalat"/>
              </w:rPr>
            </w:pPr>
            <w:r w:rsidRPr="00664FBF">
              <w:rPr>
                <w:rFonts w:ascii="GHEA Grapalat" w:hAnsi="GHEA Grapalat"/>
              </w:rPr>
              <w:t>10.</w:t>
            </w:r>
            <w:r w:rsidRPr="00664FBF">
              <w:rPr>
                <w:rFonts w:ascii="GHEA Grapalat" w:hAnsi="GHEA Grapalat"/>
              </w:rPr>
              <w:tab/>
              <w:t>НЗОУ бенефициара (не заполняется)</w:t>
            </w:r>
          </w:p>
        </w:tc>
      </w:tr>
      <w:tr w:rsidR="00B138F3" w:rsidRPr="00664FBF"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64FBF" w:rsidRDefault="00C3421C" w:rsidP="00DE2AE3">
            <w:pPr>
              <w:widowControl w:val="0"/>
              <w:tabs>
                <w:tab w:val="left" w:pos="855"/>
              </w:tabs>
              <w:spacing w:after="160"/>
              <w:ind w:left="360"/>
              <w:rPr>
                <w:rFonts w:ascii="GHEA Grapalat" w:hAnsi="GHEA Grapalat"/>
              </w:rPr>
            </w:pPr>
            <w:r w:rsidRPr="00664FBF">
              <w:rPr>
                <w:rFonts w:ascii="GHEA Grapalat" w:hAnsi="GHEA Grapalat"/>
              </w:rPr>
              <w:t>11.</w:t>
            </w:r>
            <w:r w:rsidRPr="00664FBF">
              <w:rPr>
                <w:rFonts w:ascii="GHEA Grapalat" w:hAnsi="GHEA Grapalat"/>
              </w:rPr>
              <w:tab/>
              <w:t>УНН бенефициара:</w:t>
            </w:r>
          </w:p>
        </w:tc>
      </w:tr>
      <w:tr w:rsidR="00B138F3" w:rsidRPr="00664FBF"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64FBF" w:rsidRDefault="00C3421C" w:rsidP="00DE2AE3">
            <w:pPr>
              <w:widowControl w:val="0"/>
              <w:tabs>
                <w:tab w:val="left" w:pos="855"/>
              </w:tabs>
              <w:spacing w:after="160"/>
              <w:ind w:left="360"/>
              <w:rPr>
                <w:rFonts w:ascii="GHEA Grapalat" w:hAnsi="GHEA Grapalat"/>
              </w:rPr>
            </w:pPr>
            <w:r w:rsidRPr="00664FBF">
              <w:rPr>
                <w:rFonts w:ascii="GHEA Grapalat" w:hAnsi="GHEA Grapalat"/>
              </w:rPr>
              <w:t>12.</w:t>
            </w:r>
            <w:r w:rsidRPr="00664FBF">
              <w:rPr>
                <w:rFonts w:ascii="GHEA Grapalat" w:hAnsi="GHEA Grapalat"/>
              </w:rPr>
              <w:tab/>
              <w:t>Обслуживающая бенефициара Финансовая организация (банк):</w:t>
            </w:r>
          </w:p>
        </w:tc>
      </w:tr>
      <w:tr w:rsidR="00B138F3" w:rsidRPr="00664FBF"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64FBF" w:rsidRDefault="00C3421C" w:rsidP="00DE2AE3">
            <w:pPr>
              <w:widowControl w:val="0"/>
              <w:tabs>
                <w:tab w:val="left" w:pos="855"/>
              </w:tabs>
              <w:spacing w:after="160"/>
              <w:ind w:left="360"/>
              <w:rPr>
                <w:rFonts w:ascii="GHEA Grapalat" w:hAnsi="GHEA Grapalat"/>
              </w:rPr>
            </w:pPr>
            <w:r w:rsidRPr="00664FBF">
              <w:rPr>
                <w:rFonts w:ascii="GHEA Grapalat" w:hAnsi="GHEA Grapalat"/>
              </w:rPr>
              <w:t>13.</w:t>
            </w:r>
            <w:r w:rsidRPr="00664FBF">
              <w:rPr>
                <w:rFonts w:ascii="GHEA Grapalat" w:hAnsi="GHEA Grapalat"/>
              </w:rPr>
              <w:tab/>
              <w:t>Номер счета бенефициара (сч.№)</w:t>
            </w:r>
          </w:p>
        </w:tc>
      </w:tr>
      <w:tr w:rsidR="00B138F3" w:rsidRPr="00664FBF"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64FBF" w:rsidRDefault="00C3421C" w:rsidP="00DE2AE3">
            <w:pPr>
              <w:widowControl w:val="0"/>
              <w:tabs>
                <w:tab w:val="left" w:pos="855"/>
              </w:tabs>
              <w:spacing w:after="160"/>
              <w:ind w:left="360"/>
              <w:rPr>
                <w:rFonts w:ascii="GHEA Grapalat" w:hAnsi="GHEA Grapalat"/>
              </w:rPr>
            </w:pPr>
            <w:r w:rsidRPr="00664FBF">
              <w:rPr>
                <w:rFonts w:ascii="GHEA Grapalat" w:hAnsi="GHEA Grapalat"/>
              </w:rPr>
              <w:t>14.</w:t>
            </w:r>
            <w:r w:rsidRPr="00664FBF">
              <w:rPr>
                <w:rFonts w:ascii="GHEA Grapalat" w:hAnsi="GHEA Grapalat"/>
              </w:rPr>
              <w:tab/>
              <w:t>Сумма (цифрами и прописью):</w:t>
            </w:r>
          </w:p>
        </w:tc>
      </w:tr>
      <w:tr w:rsidR="00B138F3" w:rsidRPr="00664FBF"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64FBF" w:rsidRDefault="00C3421C" w:rsidP="00DE2AE3">
            <w:pPr>
              <w:widowControl w:val="0"/>
              <w:tabs>
                <w:tab w:val="left" w:pos="855"/>
              </w:tabs>
              <w:spacing w:after="160"/>
              <w:ind w:left="360"/>
              <w:rPr>
                <w:rFonts w:ascii="GHEA Grapalat" w:hAnsi="GHEA Grapalat"/>
              </w:rPr>
            </w:pPr>
            <w:r w:rsidRPr="00664FBF">
              <w:rPr>
                <w:rFonts w:ascii="GHEA Grapalat" w:hAnsi="GHEA Grapalat"/>
              </w:rPr>
              <w:t>15.</w:t>
            </w:r>
            <w:r w:rsidRPr="00664FBF">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664FBF"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64FBF" w:rsidRDefault="00C3421C" w:rsidP="00DE2AE3">
            <w:pPr>
              <w:widowControl w:val="0"/>
              <w:tabs>
                <w:tab w:val="left" w:pos="855"/>
              </w:tabs>
              <w:spacing w:after="160"/>
              <w:ind w:left="360"/>
              <w:rPr>
                <w:rFonts w:ascii="GHEA Grapalat" w:hAnsi="GHEA Grapalat"/>
              </w:rPr>
            </w:pPr>
            <w:r w:rsidRPr="00664FBF">
              <w:rPr>
                <w:rFonts w:ascii="GHEA Grapalat" w:hAnsi="GHEA Grapalat"/>
              </w:rPr>
              <w:t>16.</w:t>
            </w:r>
            <w:r w:rsidRPr="00664FBF">
              <w:rPr>
                <w:rFonts w:ascii="GHEA Grapalat" w:hAnsi="GHEA Grapalat"/>
              </w:rPr>
              <w:tab/>
              <w:t>Валюта (прописью и по коду):</w:t>
            </w:r>
          </w:p>
        </w:tc>
      </w:tr>
      <w:tr w:rsidR="00B138F3" w:rsidRPr="00664FBF"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64FBF" w:rsidRDefault="00C3421C" w:rsidP="00391852">
            <w:pPr>
              <w:widowControl w:val="0"/>
              <w:tabs>
                <w:tab w:val="left" w:pos="855"/>
              </w:tabs>
              <w:spacing w:after="160"/>
              <w:ind w:left="360"/>
              <w:rPr>
                <w:rFonts w:ascii="GHEA Grapalat" w:hAnsi="GHEA Grapalat"/>
              </w:rPr>
            </w:pPr>
            <w:r w:rsidRPr="00664FBF">
              <w:rPr>
                <w:rFonts w:ascii="GHEA Grapalat" w:hAnsi="GHEA Grapalat"/>
              </w:rPr>
              <w:t>17.</w:t>
            </w:r>
            <w:r w:rsidRPr="00664FBF">
              <w:rPr>
                <w:rFonts w:ascii="GHEA Grapalat" w:hAnsi="GHEA Grapalat"/>
              </w:rPr>
              <w:tab/>
              <w:t xml:space="preserve">Цель сделки (уплаты): (для обеспечения </w:t>
            </w:r>
            <w:r w:rsidR="00391852" w:rsidRPr="00664FBF">
              <w:rPr>
                <w:rFonts w:ascii="GHEA Grapalat" w:hAnsi="GHEA Grapalat"/>
              </w:rPr>
              <w:t>квалификации</w:t>
            </w:r>
            <w:r w:rsidRPr="00664FBF">
              <w:rPr>
                <w:rFonts w:ascii="GHEA Grapalat" w:hAnsi="GHEA Grapalat"/>
              </w:rPr>
              <w:t>)</w:t>
            </w:r>
          </w:p>
        </w:tc>
      </w:tr>
      <w:tr w:rsidR="00B138F3" w:rsidRPr="00664FBF"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664FBF" w:rsidRDefault="00C3421C" w:rsidP="00DE2AE3">
            <w:pPr>
              <w:widowControl w:val="0"/>
              <w:tabs>
                <w:tab w:val="left" w:pos="855"/>
              </w:tabs>
              <w:spacing w:after="160"/>
              <w:ind w:left="360"/>
              <w:rPr>
                <w:rFonts w:ascii="GHEA Grapalat" w:hAnsi="GHEA Grapalat"/>
              </w:rPr>
            </w:pPr>
            <w:r w:rsidRPr="00664FBF">
              <w:rPr>
                <w:rFonts w:ascii="GHEA Grapalat" w:hAnsi="GHEA Grapalat"/>
              </w:rPr>
              <w:t>18.</w:t>
            </w:r>
            <w:r w:rsidRPr="00664FBF">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664FBF"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64FBF" w:rsidRDefault="00C3421C" w:rsidP="00DE2AE3">
            <w:pPr>
              <w:widowControl w:val="0"/>
              <w:tabs>
                <w:tab w:val="left" w:pos="855"/>
              </w:tabs>
              <w:spacing w:after="160"/>
              <w:ind w:left="360"/>
              <w:rPr>
                <w:rFonts w:ascii="GHEA Grapalat" w:hAnsi="GHEA Grapalat"/>
              </w:rPr>
            </w:pPr>
            <w:r w:rsidRPr="00664FBF">
              <w:rPr>
                <w:rFonts w:ascii="GHEA Grapalat" w:hAnsi="GHEA Grapalat"/>
              </w:rPr>
              <w:t>19.</w:t>
            </w:r>
            <w:r w:rsidRPr="00664FBF">
              <w:rPr>
                <w:rFonts w:ascii="GHEA Grapalat" w:hAnsi="GHEA Grapalat"/>
                <w:lang w:val="en-US"/>
              </w:rPr>
              <w:tab/>
            </w:r>
            <w:r w:rsidRPr="00664FBF">
              <w:rPr>
                <w:rFonts w:ascii="GHEA Grapalat" w:hAnsi="GHEA Grapalat"/>
              </w:rPr>
              <w:t>Условия оплаты: &lt;акцептованный платеж&gt;</w:t>
            </w:r>
          </w:p>
        </w:tc>
      </w:tr>
      <w:tr w:rsidR="00B138F3" w:rsidRPr="00664FBF"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64FBF" w:rsidRDefault="00C3421C" w:rsidP="00DE2AE3">
            <w:pPr>
              <w:widowControl w:val="0"/>
              <w:tabs>
                <w:tab w:val="left" w:pos="855"/>
              </w:tabs>
              <w:spacing w:after="160"/>
              <w:ind w:left="360"/>
              <w:rPr>
                <w:rFonts w:ascii="GHEA Grapalat" w:hAnsi="GHEA Grapalat"/>
                <w:lang w:val="en-US"/>
              </w:rPr>
            </w:pPr>
            <w:r w:rsidRPr="00664FBF">
              <w:rPr>
                <w:rFonts w:ascii="GHEA Grapalat" w:hAnsi="GHEA Grapalat"/>
              </w:rPr>
              <w:t>20.</w:t>
            </w:r>
            <w:r w:rsidRPr="00664FBF">
              <w:rPr>
                <w:rFonts w:ascii="GHEA Grapalat" w:hAnsi="GHEA Grapalat"/>
                <w:lang w:val="en-US"/>
              </w:rPr>
              <w:tab/>
            </w:r>
            <w:r w:rsidRPr="00664FBF">
              <w:rPr>
                <w:rFonts w:ascii="GHEA Grapalat" w:hAnsi="GHEA Grapalat"/>
              </w:rPr>
              <w:t>Количество прилагаемых страниц: --- страниц</w:t>
            </w:r>
          </w:p>
        </w:tc>
      </w:tr>
      <w:tr w:rsidR="00B138F3" w:rsidRPr="00664FBF"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664FBF" w:rsidRDefault="00C3421C" w:rsidP="00DE2AE3">
            <w:pPr>
              <w:widowControl w:val="0"/>
              <w:tabs>
                <w:tab w:val="left" w:pos="851"/>
              </w:tabs>
              <w:spacing w:after="160"/>
              <w:rPr>
                <w:rFonts w:ascii="GHEA Grapalat" w:hAnsi="GHEA Grapalat" w:cs="Sylfaen"/>
              </w:rPr>
            </w:pPr>
            <w:r w:rsidRPr="00664FBF">
              <w:rPr>
                <w:rFonts w:ascii="GHEA Grapalat" w:hAnsi="GHEA Grapalat"/>
              </w:rPr>
              <w:t>22.а.</w:t>
            </w:r>
            <w:r w:rsidRPr="00664FBF">
              <w:rPr>
                <w:rFonts w:ascii="GHEA Grapalat" w:hAnsi="GHEA Grapalat"/>
              </w:rPr>
              <w:tab/>
              <w:t>Подписи бенефициара</w:t>
            </w:r>
          </w:p>
          <w:p w:rsidR="00C3421C" w:rsidRPr="00664FBF" w:rsidRDefault="00C3421C" w:rsidP="00DE2AE3">
            <w:pPr>
              <w:widowControl w:val="0"/>
              <w:spacing w:after="160"/>
              <w:rPr>
                <w:rFonts w:ascii="GHEA Grapalat" w:hAnsi="GHEA Grapalat" w:cs="Sylfaen"/>
              </w:rPr>
            </w:pPr>
          </w:p>
          <w:p w:rsidR="00C3421C" w:rsidRPr="00664FBF" w:rsidRDefault="00C3421C" w:rsidP="00DE2AE3">
            <w:pPr>
              <w:widowControl w:val="0"/>
              <w:spacing w:after="160"/>
              <w:jc w:val="right"/>
              <w:rPr>
                <w:rFonts w:ascii="GHEA Grapalat" w:hAnsi="GHEA Grapalat" w:cs="Tahoma"/>
              </w:rPr>
            </w:pPr>
            <w:r w:rsidRPr="00664FBF">
              <w:rPr>
                <w:rFonts w:ascii="GHEA Grapalat" w:hAnsi="GHEA Grapalat"/>
              </w:rPr>
              <w:t>/____________________/</w:t>
            </w:r>
          </w:p>
          <w:p w:rsidR="00C3421C" w:rsidRPr="00664FBF" w:rsidRDefault="00C3421C" w:rsidP="00DE2AE3">
            <w:pPr>
              <w:widowControl w:val="0"/>
              <w:spacing w:after="160"/>
              <w:rPr>
                <w:rFonts w:ascii="GHEA Grapalat" w:hAnsi="GHEA Grapalat" w:cs="Sylfaen"/>
              </w:rPr>
            </w:pPr>
          </w:p>
          <w:p w:rsidR="00C3421C" w:rsidRPr="00664FBF" w:rsidRDefault="00C3421C" w:rsidP="00DE2AE3">
            <w:pPr>
              <w:widowControl w:val="0"/>
              <w:spacing w:after="160"/>
              <w:jc w:val="right"/>
              <w:rPr>
                <w:rFonts w:ascii="GHEA Grapalat" w:hAnsi="GHEA Grapalat" w:cs="Sylfaen"/>
              </w:rPr>
            </w:pPr>
            <w:r w:rsidRPr="00664FBF">
              <w:rPr>
                <w:rFonts w:ascii="GHEA Grapalat" w:hAnsi="GHEA Grapalat"/>
              </w:rPr>
              <w:t>/____________________/</w:t>
            </w:r>
          </w:p>
          <w:p w:rsidR="00C3421C" w:rsidRPr="00664FBF" w:rsidRDefault="00C3421C" w:rsidP="00DE2AE3">
            <w:pPr>
              <w:widowControl w:val="0"/>
              <w:spacing w:after="160"/>
              <w:rPr>
                <w:rFonts w:ascii="GHEA Grapalat" w:hAnsi="GHEA Grapalat" w:cs="Sylfaen"/>
              </w:rPr>
            </w:pPr>
          </w:p>
          <w:p w:rsidR="00C3421C" w:rsidRPr="00664FBF" w:rsidRDefault="00C3421C" w:rsidP="00DE2AE3">
            <w:pPr>
              <w:widowControl w:val="0"/>
              <w:tabs>
                <w:tab w:val="left" w:pos="4545"/>
              </w:tabs>
              <w:spacing w:after="160"/>
              <w:rPr>
                <w:rFonts w:ascii="GHEA Grapalat" w:hAnsi="GHEA Grapalat" w:cs="Sylfaen"/>
              </w:rPr>
            </w:pPr>
            <w:r w:rsidRPr="00664FBF">
              <w:rPr>
                <w:rFonts w:ascii="GHEA Grapalat" w:hAnsi="GHEA Grapalat"/>
              </w:rPr>
              <w:t>22.б.</w:t>
            </w:r>
            <w:r w:rsidRPr="00664FBF">
              <w:rPr>
                <w:rFonts w:ascii="GHEA Grapalat" w:hAnsi="GHEA Grapalat"/>
              </w:rPr>
              <w:tab/>
              <w:t>М. П.</w:t>
            </w:r>
          </w:p>
          <w:p w:rsidR="00C3421C" w:rsidRPr="00664FBF"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664FBF" w:rsidRDefault="00C3421C" w:rsidP="00DE2AE3">
            <w:pPr>
              <w:widowControl w:val="0"/>
              <w:tabs>
                <w:tab w:val="left" w:pos="905"/>
              </w:tabs>
              <w:spacing w:after="160"/>
              <w:rPr>
                <w:rFonts w:ascii="GHEA Grapalat" w:hAnsi="GHEA Grapalat" w:cs="Sylfaen"/>
              </w:rPr>
            </w:pPr>
            <w:r w:rsidRPr="00664FBF">
              <w:rPr>
                <w:rFonts w:ascii="GHEA Grapalat" w:hAnsi="GHEA Grapalat"/>
              </w:rPr>
              <w:t>21.а.</w:t>
            </w:r>
            <w:r w:rsidRPr="00664FBF">
              <w:rPr>
                <w:rFonts w:ascii="GHEA Grapalat" w:hAnsi="GHEA Grapalat"/>
              </w:rPr>
              <w:tab/>
            </w:r>
            <w:r w:rsidRPr="00664FBF">
              <w:rPr>
                <w:rFonts w:ascii="Courier New" w:hAnsi="Courier New"/>
              </w:rPr>
              <w:t> </w:t>
            </w:r>
            <w:r w:rsidRPr="00664FBF">
              <w:rPr>
                <w:rFonts w:ascii="GHEA Grapalat" w:hAnsi="GHEA Grapalat"/>
              </w:rPr>
              <w:t>Подписи плательщика:</w:t>
            </w:r>
          </w:p>
          <w:p w:rsidR="00C3421C" w:rsidRPr="00664FBF" w:rsidRDefault="00C3421C" w:rsidP="00DE2AE3">
            <w:pPr>
              <w:widowControl w:val="0"/>
              <w:spacing w:after="160"/>
              <w:rPr>
                <w:rFonts w:ascii="GHEA Grapalat" w:hAnsi="GHEA Grapalat" w:cs="Sylfaen"/>
              </w:rPr>
            </w:pPr>
          </w:p>
          <w:p w:rsidR="00C3421C" w:rsidRPr="00664FBF" w:rsidRDefault="00C3421C" w:rsidP="00DE2AE3">
            <w:pPr>
              <w:widowControl w:val="0"/>
              <w:spacing w:after="160"/>
              <w:jc w:val="right"/>
              <w:rPr>
                <w:rFonts w:ascii="GHEA Grapalat" w:hAnsi="GHEA Grapalat" w:cs="Sylfaen"/>
              </w:rPr>
            </w:pPr>
            <w:r w:rsidRPr="00664FBF">
              <w:rPr>
                <w:rFonts w:ascii="GHEA Grapalat" w:hAnsi="GHEA Grapalat"/>
              </w:rPr>
              <w:t>/____________________/</w:t>
            </w:r>
          </w:p>
          <w:p w:rsidR="00C3421C" w:rsidRPr="00664FBF" w:rsidRDefault="00C3421C" w:rsidP="00DE2AE3">
            <w:pPr>
              <w:widowControl w:val="0"/>
              <w:spacing w:after="160"/>
              <w:jc w:val="right"/>
              <w:rPr>
                <w:rFonts w:ascii="GHEA Grapalat" w:hAnsi="GHEA Grapalat" w:cs="Tahoma"/>
              </w:rPr>
            </w:pPr>
          </w:p>
          <w:p w:rsidR="00C3421C" w:rsidRPr="00664FBF" w:rsidRDefault="00C3421C" w:rsidP="00DE2AE3">
            <w:pPr>
              <w:widowControl w:val="0"/>
              <w:spacing w:after="160"/>
              <w:jc w:val="right"/>
              <w:rPr>
                <w:rFonts w:ascii="GHEA Grapalat" w:hAnsi="GHEA Grapalat" w:cs="Sylfaen"/>
              </w:rPr>
            </w:pPr>
            <w:r w:rsidRPr="00664FBF">
              <w:rPr>
                <w:rFonts w:ascii="GHEA Grapalat" w:hAnsi="GHEA Grapalat"/>
              </w:rPr>
              <w:t>/____________________/</w:t>
            </w:r>
          </w:p>
          <w:p w:rsidR="00C3421C" w:rsidRPr="00664FBF" w:rsidRDefault="00C3421C" w:rsidP="00DE2AE3">
            <w:pPr>
              <w:widowControl w:val="0"/>
              <w:spacing w:after="160"/>
              <w:rPr>
                <w:rFonts w:ascii="GHEA Grapalat" w:hAnsi="GHEA Grapalat" w:cs="Sylfaen"/>
              </w:rPr>
            </w:pPr>
          </w:p>
          <w:p w:rsidR="00C3421C" w:rsidRPr="00664FBF" w:rsidRDefault="00C3421C" w:rsidP="00DE2AE3">
            <w:pPr>
              <w:widowControl w:val="0"/>
              <w:tabs>
                <w:tab w:val="left" w:pos="4539"/>
              </w:tabs>
              <w:spacing w:after="160"/>
              <w:rPr>
                <w:rFonts w:ascii="GHEA Grapalat" w:hAnsi="GHEA Grapalat" w:cs="Sylfaen"/>
              </w:rPr>
            </w:pPr>
            <w:r w:rsidRPr="00664FBF">
              <w:rPr>
                <w:rFonts w:ascii="GHEA Grapalat" w:hAnsi="GHEA Grapalat"/>
              </w:rPr>
              <w:t>21.б.</w:t>
            </w:r>
            <w:r w:rsidRPr="00664FBF">
              <w:rPr>
                <w:rFonts w:ascii="GHEA Grapalat" w:hAnsi="GHEA Grapalat"/>
              </w:rPr>
              <w:tab/>
              <w:t>М. П.</w:t>
            </w:r>
          </w:p>
        </w:tc>
      </w:tr>
      <w:tr w:rsidR="00B138F3" w:rsidRPr="00664FBF"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664FBF" w:rsidRDefault="00C3421C" w:rsidP="00DE2AE3">
            <w:pPr>
              <w:widowControl w:val="0"/>
              <w:spacing w:after="160"/>
              <w:rPr>
                <w:rFonts w:ascii="GHEA Grapalat" w:hAnsi="GHEA Grapalat" w:cs="Tahoma"/>
              </w:rPr>
            </w:pPr>
            <w:r w:rsidRPr="00664FBF">
              <w:rPr>
                <w:rFonts w:ascii="GHEA Grapalat" w:hAnsi="GHEA Grapalat"/>
              </w:rPr>
              <w:lastRenderedPageBreak/>
              <w:t>24.а.</w:t>
            </w:r>
            <w:r w:rsidRPr="00664FBF">
              <w:rPr>
                <w:rFonts w:ascii="GHEA Grapalat" w:hAnsi="GHEA Grapalat"/>
              </w:rPr>
              <w:tab/>
              <w:t xml:space="preserve"> Обслуживающая бенефициара финансовая организация </w:t>
            </w:r>
          </w:p>
          <w:p w:rsidR="00C3421C" w:rsidRPr="00664FBF" w:rsidRDefault="00C3421C" w:rsidP="00DE2AE3">
            <w:pPr>
              <w:widowControl w:val="0"/>
              <w:spacing w:after="160"/>
              <w:rPr>
                <w:rFonts w:ascii="GHEA Grapalat" w:hAnsi="GHEA Grapalat"/>
              </w:rPr>
            </w:pPr>
          </w:p>
          <w:p w:rsidR="00C3421C" w:rsidRPr="00664FBF" w:rsidRDefault="00C3421C" w:rsidP="00DE2AE3">
            <w:pPr>
              <w:widowControl w:val="0"/>
              <w:jc w:val="right"/>
              <w:rPr>
                <w:rFonts w:ascii="GHEA Grapalat" w:hAnsi="GHEA Grapalat" w:cs="Tahoma"/>
              </w:rPr>
            </w:pPr>
            <w:r w:rsidRPr="00664FBF">
              <w:rPr>
                <w:rFonts w:ascii="GHEA Grapalat" w:hAnsi="GHEA Grapalat"/>
              </w:rPr>
              <w:t>/____________________/</w:t>
            </w:r>
          </w:p>
          <w:p w:rsidR="00C3421C" w:rsidRPr="00664FBF" w:rsidRDefault="00C3421C" w:rsidP="00DE2AE3">
            <w:pPr>
              <w:widowControl w:val="0"/>
              <w:spacing w:after="160"/>
              <w:ind w:left="3828" w:right="13"/>
              <w:jc w:val="both"/>
              <w:rPr>
                <w:rFonts w:ascii="GHEA Grapalat" w:hAnsi="GHEA Grapalat" w:cs="Sylfaen"/>
                <w:vertAlign w:val="superscript"/>
              </w:rPr>
            </w:pPr>
            <w:r w:rsidRPr="00664FBF">
              <w:rPr>
                <w:rFonts w:ascii="GHEA Grapalat" w:hAnsi="GHEA Grapalat"/>
                <w:vertAlign w:val="superscript"/>
              </w:rPr>
              <w:t>подпись/</w:t>
            </w:r>
          </w:p>
          <w:p w:rsidR="00C3421C" w:rsidRPr="00664FBF" w:rsidRDefault="00C3421C" w:rsidP="00DE2AE3">
            <w:pPr>
              <w:widowControl w:val="0"/>
              <w:spacing w:after="160"/>
              <w:rPr>
                <w:rFonts w:ascii="GHEA Grapalat" w:hAnsi="GHEA Grapalat" w:cs="Tahoma"/>
              </w:rPr>
            </w:pPr>
          </w:p>
          <w:p w:rsidR="00C3421C" w:rsidRPr="00664FBF"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664FBF" w:rsidRDefault="00C3421C" w:rsidP="00DE2AE3">
            <w:pPr>
              <w:widowControl w:val="0"/>
              <w:spacing w:after="160"/>
              <w:rPr>
                <w:rFonts w:ascii="GHEA Grapalat" w:hAnsi="GHEA Grapalat" w:cs="Tahoma"/>
              </w:rPr>
            </w:pPr>
            <w:r w:rsidRPr="00664FBF">
              <w:rPr>
                <w:rFonts w:ascii="GHEA Grapalat" w:hAnsi="GHEA Grapalat"/>
              </w:rPr>
              <w:t>23.а.</w:t>
            </w:r>
            <w:r w:rsidRPr="00664FBF">
              <w:rPr>
                <w:rFonts w:ascii="GHEA Grapalat" w:hAnsi="GHEA Grapalat"/>
              </w:rPr>
              <w:tab/>
              <w:t xml:space="preserve"> Обслуживающая плательщика финансовая организация </w:t>
            </w:r>
          </w:p>
          <w:p w:rsidR="00C3421C" w:rsidRPr="00664FBF" w:rsidRDefault="00C3421C" w:rsidP="00DE2AE3">
            <w:pPr>
              <w:widowControl w:val="0"/>
              <w:spacing w:after="160"/>
              <w:rPr>
                <w:rFonts w:ascii="GHEA Grapalat" w:hAnsi="GHEA Grapalat" w:cs="Tahoma"/>
              </w:rPr>
            </w:pPr>
          </w:p>
          <w:p w:rsidR="00C3421C" w:rsidRPr="00664FBF" w:rsidRDefault="00C3421C" w:rsidP="00DE2AE3">
            <w:pPr>
              <w:widowControl w:val="0"/>
              <w:jc w:val="right"/>
              <w:rPr>
                <w:rFonts w:ascii="GHEA Grapalat" w:hAnsi="GHEA Grapalat" w:cs="Tahoma"/>
              </w:rPr>
            </w:pPr>
            <w:r w:rsidRPr="00664FBF">
              <w:rPr>
                <w:rFonts w:ascii="GHEA Grapalat" w:hAnsi="GHEA Grapalat"/>
              </w:rPr>
              <w:t>/____________________/</w:t>
            </w:r>
          </w:p>
          <w:p w:rsidR="00C3421C" w:rsidRPr="00664FBF" w:rsidRDefault="00C3421C" w:rsidP="00DE2AE3">
            <w:pPr>
              <w:widowControl w:val="0"/>
              <w:spacing w:after="160"/>
              <w:ind w:right="983"/>
              <w:jc w:val="right"/>
              <w:rPr>
                <w:rFonts w:ascii="GHEA Grapalat" w:hAnsi="GHEA Grapalat" w:cs="Sylfaen"/>
                <w:vertAlign w:val="superscript"/>
              </w:rPr>
            </w:pPr>
            <w:r w:rsidRPr="00664FBF">
              <w:rPr>
                <w:rFonts w:ascii="GHEA Grapalat" w:hAnsi="GHEA Grapalat"/>
                <w:vertAlign w:val="superscript"/>
              </w:rPr>
              <w:t>/подпись/</w:t>
            </w:r>
          </w:p>
          <w:p w:rsidR="00C3421C" w:rsidRPr="00664FBF" w:rsidRDefault="00C3421C" w:rsidP="00DE2AE3">
            <w:pPr>
              <w:widowControl w:val="0"/>
              <w:spacing w:after="160"/>
              <w:rPr>
                <w:rFonts w:ascii="GHEA Grapalat" w:hAnsi="GHEA Grapalat" w:cs="Arial"/>
              </w:rPr>
            </w:pPr>
          </w:p>
        </w:tc>
      </w:tr>
      <w:tr w:rsidR="00B138F3" w:rsidRPr="00664FBF"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664FBF" w:rsidRDefault="00C3421C" w:rsidP="00DE2AE3">
            <w:pPr>
              <w:widowControl w:val="0"/>
              <w:tabs>
                <w:tab w:val="left" w:pos="4678"/>
              </w:tabs>
              <w:spacing w:after="160"/>
              <w:rPr>
                <w:rFonts w:ascii="GHEA Grapalat" w:hAnsi="GHEA Grapalat" w:cs="Sylfaen"/>
              </w:rPr>
            </w:pPr>
            <w:r w:rsidRPr="00664FBF">
              <w:rPr>
                <w:rFonts w:ascii="GHEA Grapalat" w:hAnsi="GHEA Grapalat"/>
              </w:rPr>
              <w:t>24.б.</w:t>
            </w:r>
            <w:r w:rsidRPr="00664FBF">
              <w:rPr>
                <w:rFonts w:ascii="GHEA Grapalat" w:hAnsi="GHEA Grapalat"/>
              </w:rPr>
              <w:tab/>
              <w:t>М. П.</w:t>
            </w:r>
          </w:p>
          <w:p w:rsidR="00C3421C" w:rsidRPr="00664FBF" w:rsidRDefault="00C3421C" w:rsidP="00DE2AE3">
            <w:pPr>
              <w:widowControl w:val="0"/>
              <w:spacing w:after="160"/>
              <w:rPr>
                <w:rFonts w:ascii="GHEA Grapalat" w:hAnsi="GHEA Grapalat" w:cs="Sylfaen"/>
              </w:rPr>
            </w:pPr>
          </w:p>
          <w:p w:rsidR="00C3421C" w:rsidRPr="00664FBF" w:rsidRDefault="00C3421C" w:rsidP="00DE2AE3">
            <w:pPr>
              <w:widowControl w:val="0"/>
              <w:spacing w:after="160"/>
              <w:ind w:right="155"/>
              <w:jc w:val="right"/>
              <w:rPr>
                <w:rFonts w:ascii="GHEA Grapalat" w:hAnsi="GHEA Grapalat" w:cs="Sylfaen"/>
                <w:lang w:val="en-US"/>
              </w:rPr>
            </w:pPr>
            <w:r w:rsidRPr="00664FBF">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664FBF" w:rsidRDefault="00C3421C" w:rsidP="00DE2AE3">
            <w:pPr>
              <w:widowControl w:val="0"/>
              <w:tabs>
                <w:tab w:val="left" w:pos="4554"/>
              </w:tabs>
              <w:spacing w:after="160"/>
              <w:rPr>
                <w:rFonts w:ascii="GHEA Grapalat" w:hAnsi="GHEA Grapalat" w:cs="Sylfaen"/>
              </w:rPr>
            </w:pPr>
            <w:r w:rsidRPr="00664FBF">
              <w:rPr>
                <w:rFonts w:ascii="GHEA Grapalat" w:hAnsi="GHEA Grapalat"/>
              </w:rPr>
              <w:t>23.б.</w:t>
            </w:r>
            <w:r w:rsidRPr="00664FBF">
              <w:rPr>
                <w:rFonts w:ascii="GHEA Grapalat" w:hAnsi="GHEA Grapalat"/>
              </w:rPr>
              <w:tab/>
              <w:t>М. П.</w:t>
            </w:r>
          </w:p>
          <w:p w:rsidR="00C3421C" w:rsidRPr="00664FBF" w:rsidRDefault="00C3421C" w:rsidP="00DE2AE3">
            <w:pPr>
              <w:widowControl w:val="0"/>
              <w:spacing w:after="160"/>
              <w:rPr>
                <w:rFonts w:ascii="GHEA Grapalat" w:hAnsi="GHEA Grapalat"/>
              </w:rPr>
            </w:pPr>
          </w:p>
          <w:p w:rsidR="00C3421C" w:rsidRPr="00664FBF" w:rsidRDefault="00C3421C" w:rsidP="00DE2AE3">
            <w:pPr>
              <w:widowControl w:val="0"/>
              <w:spacing w:after="160"/>
              <w:jc w:val="right"/>
              <w:rPr>
                <w:rFonts w:ascii="GHEA Grapalat" w:hAnsi="GHEA Grapalat" w:cs="Sylfaen"/>
              </w:rPr>
            </w:pPr>
            <w:r w:rsidRPr="00664FBF">
              <w:rPr>
                <w:rFonts w:ascii="GHEA Grapalat" w:hAnsi="GHEA Grapalat"/>
              </w:rPr>
              <w:t>23.в Дата исполнения: "___" ___ 20___г.</w:t>
            </w:r>
          </w:p>
        </w:tc>
      </w:tr>
    </w:tbl>
    <w:p w:rsidR="00C3421C" w:rsidRPr="00664FBF" w:rsidRDefault="00C3421C" w:rsidP="00C3421C">
      <w:pPr>
        <w:widowControl w:val="0"/>
        <w:spacing w:after="160"/>
        <w:jc w:val="center"/>
        <w:rPr>
          <w:rFonts w:ascii="GHEA Grapalat" w:hAnsi="GHEA Grapalat" w:cs="Sylfaen"/>
        </w:rPr>
      </w:pPr>
    </w:p>
    <w:p w:rsidR="00C3421C" w:rsidRPr="00664FBF" w:rsidRDefault="00C3421C" w:rsidP="00C3421C">
      <w:pPr>
        <w:rPr>
          <w:rFonts w:ascii="GHEA Grapalat" w:hAnsi="GHEA Grapalat" w:cs="Sylfaen"/>
        </w:rPr>
      </w:pPr>
      <w:r w:rsidRPr="00664FBF">
        <w:rPr>
          <w:rFonts w:ascii="GHEA Grapalat" w:hAnsi="GHEA Grapalat" w:cs="Sylfaen"/>
        </w:rPr>
        <w:t xml:space="preserve">*  </w:t>
      </w:r>
      <w:r w:rsidRPr="00664FBF">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664FBF" w:rsidRDefault="00C3421C" w:rsidP="00C3421C">
      <w:pPr>
        <w:rPr>
          <w:rFonts w:ascii="GHEA Grapalat" w:hAnsi="GHEA Grapalat" w:cs="Sylfaen"/>
        </w:rPr>
      </w:pPr>
      <w:r w:rsidRPr="00664FBF">
        <w:rPr>
          <w:rFonts w:ascii="GHEA Grapalat" w:hAnsi="GHEA Grapalat" w:cs="Sylfaen"/>
        </w:rPr>
        <w:br w:type="page"/>
      </w:r>
    </w:p>
    <w:p w:rsidR="00C3421C" w:rsidRPr="00664FBF" w:rsidRDefault="00C3421C" w:rsidP="00C3421C">
      <w:pPr>
        <w:widowControl w:val="0"/>
        <w:spacing w:after="160"/>
        <w:ind w:left="567" w:right="565"/>
        <w:jc w:val="center"/>
        <w:rPr>
          <w:rFonts w:ascii="GHEA Grapalat" w:hAnsi="GHEA Grapalat"/>
          <w:b/>
        </w:rPr>
      </w:pPr>
      <w:r w:rsidRPr="00664FBF">
        <w:rPr>
          <w:rFonts w:ascii="GHEA Grapalat" w:hAnsi="GHEA Grapalat"/>
          <w:b/>
        </w:rPr>
        <w:lastRenderedPageBreak/>
        <w:t xml:space="preserve">Обязательные реквизиты платежного требования </w:t>
      </w:r>
      <w:r w:rsidRPr="00664FBF">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664FBF"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b/>
                <w:sz w:val="18"/>
                <w:szCs w:val="18"/>
              </w:rPr>
            </w:pPr>
            <w:r w:rsidRPr="00664FBF">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b/>
                <w:sz w:val="18"/>
                <w:szCs w:val="18"/>
              </w:rPr>
            </w:pPr>
            <w:r w:rsidRPr="00664FBF">
              <w:rPr>
                <w:rFonts w:ascii="GHEA Grapalat" w:hAnsi="GHEA Grapalat"/>
                <w:b/>
                <w:sz w:val="18"/>
                <w:szCs w:val="18"/>
              </w:rPr>
              <w:t>Наличие указанного поля/</w:t>
            </w:r>
          </w:p>
          <w:p w:rsidR="00C3421C" w:rsidRPr="00664FBF" w:rsidRDefault="00C3421C" w:rsidP="00DE2AE3">
            <w:pPr>
              <w:widowControl w:val="0"/>
              <w:spacing w:after="120"/>
              <w:jc w:val="center"/>
              <w:rPr>
                <w:rFonts w:ascii="GHEA Grapalat" w:hAnsi="GHEA Grapalat"/>
                <w:b/>
                <w:sz w:val="18"/>
                <w:szCs w:val="18"/>
              </w:rPr>
            </w:pPr>
            <w:r w:rsidRPr="00664FBF">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b/>
                <w:sz w:val="18"/>
                <w:szCs w:val="18"/>
              </w:rPr>
            </w:pPr>
            <w:r w:rsidRPr="00664FBF">
              <w:rPr>
                <w:rFonts w:ascii="GHEA Grapalat" w:hAnsi="GHEA Grapalat"/>
                <w:b/>
                <w:sz w:val="18"/>
                <w:szCs w:val="18"/>
              </w:rPr>
              <w:t xml:space="preserve">Требование о заполнении реквизита </w:t>
            </w:r>
          </w:p>
          <w:p w:rsidR="00C3421C" w:rsidRPr="00664FBF" w:rsidRDefault="00C3421C" w:rsidP="00DE2AE3">
            <w:pPr>
              <w:widowControl w:val="0"/>
              <w:spacing w:after="120"/>
              <w:jc w:val="center"/>
              <w:rPr>
                <w:rFonts w:ascii="GHEA Grapalat" w:hAnsi="GHEA Grapalat"/>
                <w:b/>
                <w:sz w:val="18"/>
                <w:szCs w:val="18"/>
              </w:rPr>
            </w:pPr>
            <w:r w:rsidRPr="00664FBF">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b/>
                <w:sz w:val="18"/>
                <w:szCs w:val="18"/>
              </w:rPr>
            </w:pPr>
            <w:r w:rsidRPr="00664FBF">
              <w:rPr>
                <w:rFonts w:ascii="GHEA Grapalat" w:hAnsi="GHEA Grapalat"/>
                <w:b/>
                <w:sz w:val="18"/>
                <w:szCs w:val="18"/>
              </w:rPr>
              <w:t>Сторона,</w:t>
            </w:r>
          </w:p>
          <w:p w:rsidR="00C3421C" w:rsidRPr="00664FBF" w:rsidRDefault="00C3421C" w:rsidP="00DE2AE3">
            <w:pPr>
              <w:widowControl w:val="0"/>
              <w:spacing w:after="120"/>
              <w:jc w:val="center"/>
              <w:rPr>
                <w:rFonts w:ascii="GHEA Grapalat" w:hAnsi="GHEA Grapalat"/>
                <w:b/>
                <w:sz w:val="18"/>
                <w:szCs w:val="18"/>
              </w:rPr>
            </w:pPr>
            <w:r w:rsidRPr="00664FBF">
              <w:rPr>
                <w:rFonts w:ascii="GHEA Grapalat" w:hAnsi="GHEA Grapalat"/>
                <w:b/>
                <w:sz w:val="18"/>
                <w:szCs w:val="18"/>
              </w:rPr>
              <w:t xml:space="preserve">заполняющая реквизит </w:t>
            </w:r>
          </w:p>
          <w:p w:rsidR="00C3421C" w:rsidRPr="00664FBF" w:rsidRDefault="00C3421C" w:rsidP="00DE2AE3">
            <w:pPr>
              <w:widowControl w:val="0"/>
              <w:spacing w:after="120"/>
              <w:jc w:val="center"/>
              <w:rPr>
                <w:rFonts w:ascii="GHEA Grapalat" w:hAnsi="GHEA Grapalat"/>
                <w:b/>
                <w:sz w:val="18"/>
                <w:szCs w:val="18"/>
              </w:rPr>
            </w:pPr>
            <w:r w:rsidRPr="00664FBF">
              <w:rPr>
                <w:rFonts w:ascii="GHEA Grapalat" w:hAnsi="GHEA Grapalat"/>
                <w:b/>
                <w:sz w:val="18"/>
                <w:szCs w:val="18"/>
              </w:rPr>
              <w:t>бенефициар или плательщик</w:t>
            </w:r>
          </w:p>
          <w:p w:rsidR="00C3421C" w:rsidRPr="00664FBF" w:rsidRDefault="00C3421C" w:rsidP="00DE2AE3">
            <w:pPr>
              <w:widowControl w:val="0"/>
              <w:spacing w:after="120"/>
              <w:jc w:val="center"/>
              <w:rPr>
                <w:rFonts w:ascii="GHEA Grapalat" w:hAnsi="GHEA Grapalat"/>
                <w:b/>
                <w:sz w:val="18"/>
                <w:szCs w:val="18"/>
              </w:rPr>
            </w:pPr>
            <w:r w:rsidRPr="00664FBF">
              <w:rPr>
                <w:rFonts w:ascii="GHEA Grapalat" w:hAnsi="GHEA Grapalat"/>
                <w:b/>
                <w:sz w:val="18"/>
                <w:szCs w:val="18"/>
              </w:rPr>
              <w:t>(в связи с процессом закупки)</w:t>
            </w:r>
          </w:p>
        </w:tc>
      </w:tr>
      <w:tr w:rsidR="00B138F3" w:rsidRPr="00664FBF"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b/>
                <w:sz w:val="18"/>
                <w:szCs w:val="18"/>
              </w:rPr>
            </w:pPr>
            <w:r w:rsidRPr="00664FBF">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b/>
                <w:sz w:val="18"/>
                <w:szCs w:val="18"/>
              </w:rPr>
            </w:pPr>
            <w:r w:rsidRPr="00664FBF">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b/>
                <w:sz w:val="18"/>
                <w:szCs w:val="18"/>
              </w:rPr>
            </w:pPr>
            <w:r w:rsidRPr="00664FBF">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b/>
                <w:sz w:val="18"/>
                <w:szCs w:val="18"/>
              </w:rPr>
            </w:pPr>
            <w:r w:rsidRPr="00664FBF">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b/>
                <w:sz w:val="18"/>
                <w:szCs w:val="18"/>
              </w:rPr>
            </w:pPr>
            <w:r w:rsidRPr="00664FBF">
              <w:rPr>
                <w:rFonts w:ascii="GHEA Grapalat" w:hAnsi="GHEA Grapalat"/>
                <w:b/>
                <w:sz w:val="18"/>
                <w:szCs w:val="18"/>
              </w:rPr>
              <w:t>5</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на документе заранее заполнено "Платежное требование"</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both"/>
              <w:rPr>
                <w:rFonts w:ascii="GHEA Grapalat" w:hAnsi="GHEA Grapalat"/>
                <w:sz w:val="18"/>
                <w:szCs w:val="18"/>
              </w:rPr>
            </w:pPr>
            <w:r w:rsidRPr="00664FBF">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both"/>
              <w:rPr>
                <w:rFonts w:ascii="GHEA Grapalat" w:hAnsi="GHEA Grapalat"/>
                <w:sz w:val="18"/>
                <w:szCs w:val="18"/>
              </w:rPr>
            </w:pPr>
            <w:r w:rsidRPr="00664FBF">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C3421C" w:rsidRPr="00664FBF"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both"/>
              <w:rPr>
                <w:rFonts w:ascii="GHEA Grapalat" w:hAnsi="GHEA Grapalat"/>
                <w:sz w:val="18"/>
                <w:szCs w:val="18"/>
              </w:rPr>
            </w:pPr>
            <w:r w:rsidRPr="00664FBF">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плательщиком</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плательщиком</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плательщиком</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необязательно</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664FBF">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lastRenderedPageBreak/>
              <w:t>заполняется плательщиком</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необязательно</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плательщиком</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заранее заполняется бенефициаром — по приглашению</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необязательно</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(не заполняется)</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необязательно</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заранее заполняется бенефициаром — по приглашению</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заранее заполняется бенефициаром — по приглашению</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заранее заполняется бенефициаром — по приглашению</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заполняется плательщиком </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необязательно</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(предусмотрена для частичного акцепта указанной суммы, который </w:t>
            </w:r>
            <w:r w:rsidRPr="00664FBF">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lastRenderedPageBreak/>
              <w:t>(не заполняется и не применяется)</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плательщиком</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040F6C">
            <w:pPr>
              <w:widowControl w:val="0"/>
              <w:spacing w:after="120"/>
              <w:jc w:val="center"/>
              <w:rPr>
                <w:rFonts w:ascii="GHEA Grapalat" w:hAnsi="GHEA Grapalat"/>
                <w:sz w:val="18"/>
                <w:szCs w:val="18"/>
              </w:rPr>
            </w:pPr>
            <w:r w:rsidRPr="00664FBF">
              <w:rPr>
                <w:rFonts w:ascii="GHEA Grapalat" w:hAnsi="GHEA Grapalat"/>
                <w:sz w:val="18"/>
                <w:szCs w:val="18"/>
              </w:rPr>
              <w:t xml:space="preserve">В обязательном порядке заполняются слова "для обеспечения </w:t>
            </w:r>
            <w:r w:rsidR="00040F6C" w:rsidRPr="00664FBF">
              <w:rPr>
                <w:rFonts w:ascii="GHEA Grapalat" w:hAnsi="GHEA Grapalat"/>
                <w:sz w:val="18"/>
                <w:szCs w:val="18"/>
              </w:rPr>
              <w:t>квалификации</w:t>
            </w:r>
            <w:r w:rsidRPr="00664FBF">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заранее заполняется бенефициаром — по приглашению</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бенефициаром</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Del="0010680B"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cs="Sylfaen"/>
                <w:sz w:val="18"/>
                <w:szCs w:val="18"/>
              </w:rPr>
            </w:pPr>
            <w:r w:rsidRPr="00664FBF">
              <w:rPr>
                <w:rFonts w:ascii="GHEA Grapalat" w:hAnsi="GHEA Grapalat"/>
                <w:sz w:val="18"/>
                <w:szCs w:val="18"/>
              </w:rPr>
              <w:t xml:space="preserve">обязательно </w:t>
            </w:r>
          </w:p>
          <w:p w:rsidR="00C3421C" w:rsidRPr="00664FBF" w:rsidRDefault="00C3421C" w:rsidP="00DE2AE3">
            <w:pPr>
              <w:widowControl w:val="0"/>
              <w:spacing w:after="120"/>
              <w:jc w:val="center"/>
              <w:rPr>
                <w:rFonts w:ascii="GHEA Grapalat" w:hAnsi="GHEA Grapalat" w:cs="Sylfaen"/>
                <w:sz w:val="18"/>
                <w:szCs w:val="18"/>
              </w:rPr>
            </w:pPr>
            <w:r w:rsidRPr="00664FBF">
              <w:rPr>
                <w:rFonts w:ascii="GHEA Grapalat" w:hAnsi="GHEA Grapalat"/>
                <w:sz w:val="18"/>
                <w:szCs w:val="18"/>
              </w:rPr>
              <w:t xml:space="preserve">заполняются слова "акцептованный платеж", </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заранее заполняется бенефициаром </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необязательно</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бенефициаром</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664FBF">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lastRenderedPageBreak/>
              <w:t xml:space="preserve">подписывается плательщиком или </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проставляется электронная подпись плательщика</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обязательно: </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при наличии печати, когда плательщик представляет Требование в бумажной форме</w:t>
            </w:r>
          </w:p>
          <w:p w:rsidR="00C3421C" w:rsidRPr="00664FBF"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скрепляется печатью плательщика </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при представлении в бумажной форме</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обязательно: </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подписывается бенефициаром</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обязательно: </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скрепляется печатью бенефициара </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при представлении в банк в бумажной форме</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подпись сотрудника финансовой организации (филиала), обслуживающей </w:t>
            </w:r>
            <w:r w:rsidRPr="00664FBF">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необязательно</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664FBF">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необязательно</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p>
        </w:tc>
      </w:tr>
      <w:tr w:rsidR="00FF3DE9"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необязательно</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p>
        </w:tc>
      </w:tr>
    </w:tbl>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0A214C" w:rsidRPr="00664FBF" w:rsidRDefault="000A214C" w:rsidP="000A214C">
      <w:pPr>
        <w:widowControl w:val="0"/>
        <w:spacing w:after="160"/>
        <w:jc w:val="right"/>
        <w:rPr>
          <w:rFonts w:ascii="GHEA Grapalat" w:hAnsi="GHEA Grapalat" w:cs="GHEA Grapalat"/>
          <w:i/>
        </w:rPr>
      </w:pPr>
      <w:r w:rsidRPr="00664FBF">
        <w:rPr>
          <w:rFonts w:ascii="GHEA Grapalat" w:hAnsi="GHEA Grapalat"/>
          <w:i/>
        </w:rPr>
        <w:t>Приложение № 5.1</w:t>
      </w:r>
    </w:p>
    <w:p w:rsidR="000A214C" w:rsidRPr="00664FBF" w:rsidRDefault="000A214C" w:rsidP="000A214C">
      <w:pPr>
        <w:widowControl w:val="0"/>
        <w:spacing w:after="160"/>
        <w:jc w:val="right"/>
        <w:rPr>
          <w:rFonts w:ascii="GHEA Grapalat" w:hAnsi="GHEA Grapalat" w:cs="GHEA Grapalat"/>
          <w:i/>
        </w:rPr>
      </w:pPr>
      <w:r w:rsidRPr="00664FBF">
        <w:rPr>
          <w:rFonts w:ascii="GHEA Grapalat" w:hAnsi="GHEA Grapalat"/>
          <w:i/>
        </w:rPr>
        <w:t xml:space="preserve">к Приглашению на </w:t>
      </w:r>
      <w:r w:rsidR="008B1233" w:rsidRPr="00664FBF">
        <w:rPr>
          <w:rFonts w:ascii="GHEA Grapalat" w:hAnsi="GHEA Grapalat"/>
          <w:i/>
        </w:rPr>
        <w:t>открытый конкурс</w:t>
      </w:r>
      <w:r w:rsidRPr="00664FBF">
        <w:rPr>
          <w:rFonts w:ascii="GHEA Grapalat" w:hAnsi="GHEA Grapalat"/>
          <w:i/>
        </w:rPr>
        <w:br/>
        <w:t>под кодом "</w:t>
      </w:r>
      <w:r w:rsidR="00836983" w:rsidRPr="00664FBF">
        <w:rPr>
          <w:rFonts w:ascii="GHEA Grapalat" w:hAnsi="GHEA Grapalat"/>
          <w:i/>
        </w:rPr>
        <w:t>119М-ХМААПДБ-22/06</w:t>
      </w:r>
      <w:r w:rsidRPr="00664FBF">
        <w:rPr>
          <w:rFonts w:ascii="GHEA Grapalat" w:hAnsi="GHEA Grapalat"/>
          <w:i/>
        </w:rPr>
        <w:t>"</w:t>
      </w:r>
      <w:r w:rsidRPr="00664FBF">
        <w:rPr>
          <w:rStyle w:val="FootnoteReference"/>
          <w:rFonts w:ascii="GHEA Grapalat" w:hAnsi="GHEA Grapalat"/>
          <w:i/>
        </w:rPr>
        <w:footnoteReference w:customMarkFollows="1" w:id="9"/>
        <w:t>*</w:t>
      </w:r>
    </w:p>
    <w:p w:rsidR="00AF4211" w:rsidRPr="00664FBF" w:rsidRDefault="00AF4211" w:rsidP="000A214C">
      <w:pPr>
        <w:widowControl w:val="0"/>
        <w:spacing w:after="160"/>
        <w:jc w:val="center"/>
        <w:rPr>
          <w:rFonts w:ascii="GHEA Grapalat" w:hAnsi="GHEA Grapalat"/>
          <w:b/>
        </w:rPr>
      </w:pPr>
    </w:p>
    <w:p w:rsidR="000A214C" w:rsidRPr="00664FBF" w:rsidRDefault="000A214C" w:rsidP="000A214C">
      <w:pPr>
        <w:widowControl w:val="0"/>
        <w:spacing w:after="160"/>
        <w:jc w:val="center"/>
        <w:rPr>
          <w:rFonts w:ascii="GHEA Grapalat" w:hAnsi="GHEA Grapalat" w:cs="GHEA Grapalat"/>
          <w:b/>
        </w:rPr>
      </w:pPr>
      <w:r w:rsidRPr="00664FBF">
        <w:rPr>
          <w:rFonts w:ascii="GHEA Grapalat" w:hAnsi="GHEA Grapalat"/>
          <w:b/>
        </w:rPr>
        <w:t xml:space="preserve">СОГЛАШЕНИЕ О НЕУСТОЙКЕ </w:t>
      </w:r>
    </w:p>
    <w:p w:rsidR="000A214C" w:rsidRPr="00664FBF" w:rsidRDefault="000A214C" w:rsidP="000A214C">
      <w:pPr>
        <w:widowControl w:val="0"/>
        <w:spacing w:after="160"/>
        <w:jc w:val="center"/>
        <w:rPr>
          <w:rFonts w:ascii="GHEA Grapalat" w:hAnsi="GHEA Grapalat" w:cs="GHEA Grapalat"/>
          <w:b/>
        </w:rPr>
      </w:pPr>
      <w:r w:rsidRPr="00664FBF">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664FBF" w:rsidTr="00DE2AE3">
        <w:tc>
          <w:tcPr>
            <w:tcW w:w="4786" w:type="dxa"/>
          </w:tcPr>
          <w:p w:rsidR="000A214C" w:rsidRPr="00664FBF" w:rsidRDefault="000A214C" w:rsidP="00DE2AE3">
            <w:pPr>
              <w:widowControl w:val="0"/>
              <w:spacing w:after="160"/>
              <w:rPr>
                <w:rFonts w:ascii="GHEA Grapalat" w:hAnsi="GHEA Grapalat" w:cs="GHEA Grapalat"/>
                <w:b/>
                <w:lang w:val="en-US"/>
              </w:rPr>
            </w:pPr>
            <w:r w:rsidRPr="00664FBF">
              <w:rPr>
                <w:rFonts w:ascii="GHEA Grapalat" w:hAnsi="GHEA Grapalat"/>
              </w:rPr>
              <w:t>г. Ереван</w:t>
            </w:r>
          </w:p>
        </w:tc>
        <w:tc>
          <w:tcPr>
            <w:tcW w:w="4500" w:type="dxa"/>
          </w:tcPr>
          <w:p w:rsidR="000A214C" w:rsidRPr="00664FBF" w:rsidRDefault="000A214C" w:rsidP="00DE2AE3">
            <w:pPr>
              <w:widowControl w:val="0"/>
              <w:spacing w:after="160"/>
              <w:jc w:val="right"/>
              <w:rPr>
                <w:rFonts w:ascii="GHEA Grapalat" w:hAnsi="GHEA Grapalat" w:cs="GHEA Grapalat"/>
                <w:b/>
              </w:rPr>
            </w:pPr>
            <w:r w:rsidRPr="00664FBF">
              <w:rPr>
                <w:rFonts w:ascii="GHEA Grapalat" w:hAnsi="GHEA Grapalat"/>
              </w:rPr>
              <w:t>"</w:t>
            </w:r>
            <w:r w:rsidRPr="00664FBF">
              <w:rPr>
                <w:rFonts w:ascii="GHEA Grapalat" w:hAnsi="GHEA Grapalat"/>
                <w:lang w:val="en-US"/>
              </w:rPr>
              <w:tab/>
            </w:r>
            <w:r w:rsidRPr="00664FBF">
              <w:rPr>
                <w:rFonts w:ascii="GHEA Grapalat" w:hAnsi="GHEA Grapalat"/>
              </w:rPr>
              <w:t xml:space="preserve">" </w:t>
            </w:r>
            <w:r w:rsidRPr="00664FBF">
              <w:rPr>
                <w:rFonts w:ascii="GHEA Grapalat" w:hAnsi="GHEA Grapalat"/>
                <w:lang w:val="en-US"/>
              </w:rPr>
              <w:tab/>
            </w:r>
            <w:r w:rsidRPr="00664FBF">
              <w:rPr>
                <w:rFonts w:ascii="GHEA Grapalat" w:hAnsi="GHEA Grapalat"/>
              </w:rPr>
              <w:t>20</w:t>
            </w:r>
            <w:r w:rsidRPr="00664FBF">
              <w:rPr>
                <w:rFonts w:ascii="GHEA Grapalat" w:hAnsi="GHEA Grapalat"/>
                <w:lang w:val="en-US"/>
              </w:rPr>
              <w:tab/>
            </w:r>
            <w:r w:rsidRPr="00664FBF">
              <w:rPr>
                <w:rFonts w:ascii="GHEA Grapalat" w:hAnsi="GHEA Grapalat"/>
              </w:rPr>
              <w:t>г.</w:t>
            </w:r>
            <w:r w:rsidRPr="00664FBF">
              <w:rPr>
                <w:rStyle w:val="FootnoteReference"/>
                <w:rFonts w:ascii="GHEA Grapalat" w:hAnsi="GHEA Grapalat"/>
              </w:rPr>
              <w:footnoteReference w:customMarkFollows="1" w:id="10"/>
              <w:t>**</w:t>
            </w:r>
          </w:p>
        </w:tc>
      </w:tr>
    </w:tbl>
    <w:p w:rsidR="000A214C" w:rsidRPr="00664FBF" w:rsidRDefault="000A214C" w:rsidP="000A214C">
      <w:pPr>
        <w:widowControl w:val="0"/>
        <w:spacing w:after="160"/>
        <w:rPr>
          <w:rFonts w:ascii="GHEA Grapalat" w:hAnsi="GHEA Grapalat" w:cs="GHEA Grapalat"/>
          <w:b/>
        </w:rPr>
      </w:pPr>
    </w:p>
    <w:p w:rsidR="000A214C" w:rsidRPr="00664FBF" w:rsidRDefault="000A214C" w:rsidP="000A214C">
      <w:pPr>
        <w:widowControl w:val="0"/>
        <w:jc w:val="both"/>
        <w:rPr>
          <w:rFonts w:ascii="GHEA Grapalat" w:hAnsi="GHEA Grapalat" w:cs="GHEA Grapalat"/>
          <w:u w:val="single"/>
          <w:vertAlign w:val="subscript"/>
        </w:rPr>
      </w:pPr>
      <w:r w:rsidRPr="00664FBF">
        <w:rPr>
          <w:rFonts w:ascii="GHEA Grapalat" w:hAnsi="GHEA Grapalat"/>
        </w:rPr>
        <w:t>_______________________________________________, в лице директора Компании,</w:t>
      </w:r>
    </w:p>
    <w:p w:rsidR="000A214C" w:rsidRPr="00664FBF" w:rsidRDefault="000A214C" w:rsidP="000A214C">
      <w:pPr>
        <w:widowControl w:val="0"/>
        <w:spacing w:after="160"/>
        <w:ind w:left="1843"/>
        <w:jc w:val="both"/>
        <w:rPr>
          <w:rFonts w:ascii="GHEA Grapalat" w:hAnsi="GHEA Grapalat"/>
          <w:vertAlign w:val="superscript"/>
          <w:lang w:val="en-US"/>
        </w:rPr>
      </w:pPr>
      <w:r w:rsidRPr="00664FBF">
        <w:rPr>
          <w:rFonts w:ascii="GHEA Grapalat" w:hAnsi="GHEA Grapalat"/>
          <w:vertAlign w:val="superscript"/>
        </w:rPr>
        <w:t>наименование Компании</w:t>
      </w:r>
    </w:p>
    <w:p w:rsidR="000A214C" w:rsidRPr="00664FBF" w:rsidRDefault="000A214C" w:rsidP="000A214C">
      <w:pPr>
        <w:widowControl w:val="0"/>
        <w:jc w:val="both"/>
        <w:rPr>
          <w:rFonts w:ascii="GHEA Grapalat" w:hAnsi="GHEA Grapalat"/>
          <w:lang w:val="en-US"/>
        </w:rPr>
      </w:pPr>
      <w:r w:rsidRPr="00664FBF">
        <w:rPr>
          <w:rFonts w:ascii="GHEA Grapalat" w:hAnsi="GHEA Grapalat"/>
          <w:lang w:val="en-US"/>
        </w:rPr>
        <w:t>_________________________________________________________________________</w:t>
      </w:r>
    </w:p>
    <w:p w:rsidR="000A214C" w:rsidRPr="00664FBF" w:rsidRDefault="000A214C" w:rsidP="000A214C">
      <w:pPr>
        <w:widowControl w:val="0"/>
        <w:spacing w:after="160"/>
        <w:jc w:val="center"/>
        <w:rPr>
          <w:rFonts w:ascii="GHEA Grapalat" w:hAnsi="GHEA Grapalat"/>
          <w:vertAlign w:val="superscript"/>
        </w:rPr>
      </w:pPr>
      <w:r w:rsidRPr="00664FBF">
        <w:rPr>
          <w:rFonts w:ascii="GHEA Grapalat" w:hAnsi="GHEA Grapalat"/>
          <w:vertAlign w:val="superscript"/>
        </w:rPr>
        <w:t>имя, фамилия, паспортные данные директора компании</w:t>
      </w:r>
    </w:p>
    <w:p w:rsidR="000A214C" w:rsidRPr="00664FBF" w:rsidRDefault="000A214C" w:rsidP="000A214C">
      <w:pPr>
        <w:widowControl w:val="0"/>
        <w:spacing w:after="160"/>
        <w:jc w:val="both"/>
        <w:rPr>
          <w:rFonts w:ascii="GHEA Grapalat" w:hAnsi="GHEA Grapalat" w:cs="GHEA Grapalat"/>
        </w:rPr>
      </w:pPr>
      <w:r w:rsidRPr="00664FBF">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664FBF" w:rsidRDefault="000A214C" w:rsidP="000A214C">
      <w:pPr>
        <w:widowControl w:val="0"/>
        <w:spacing w:after="160"/>
        <w:jc w:val="center"/>
        <w:rPr>
          <w:rFonts w:ascii="GHEA Grapalat" w:hAnsi="GHEA Grapalat" w:cs="GHEA Grapalat"/>
          <w:b/>
          <w:bCs/>
        </w:rPr>
      </w:pPr>
      <w:r w:rsidRPr="00664FBF">
        <w:rPr>
          <w:rFonts w:ascii="GHEA Grapalat" w:hAnsi="GHEA Grapalat"/>
          <w:b/>
        </w:rPr>
        <w:t>1. Предмет соглашения</w:t>
      </w:r>
    </w:p>
    <w:p w:rsidR="000A214C" w:rsidRPr="00664FBF" w:rsidRDefault="000A214C" w:rsidP="000A214C">
      <w:pPr>
        <w:widowControl w:val="0"/>
        <w:tabs>
          <w:tab w:val="left" w:pos="567"/>
        </w:tabs>
        <w:jc w:val="both"/>
        <w:rPr>
          <w:rFonts w:ascii="GHEA Grapalat" w:hAnsi="GHEA Grapalat" w:cs="GHEA Grapalat"/>
          <w:spacing w:val="-6"/>
        </w:rPr>
      </w:pPr>
      <w:r w:rsidRPr="00664FBF">
        <w:rPr>
          <w:rFonts w:ascii="GHEA Grapalat" w:hAnsi="GHEA Grapalat"/>
        </w:rPr>
        <w:t>1</w:t>
      </w:r>
      <w:r w:rsidRPr="00664FBF">
        <w:rPr>
          <w:rFonts w:ascii="GHEA Grapalat" w:hAnsi="GHEA Grapalat"/>
          <w:spacing w:val="-6"/>
        </w:rPr>
        <w:t>.1.</w:t>
      </w:r>
      <w:r w:rsidRPr="00664FBF">
        <w:rPr>
          <w:rFonts w:ascii="GHEA Grapalat" w:hAnsi="GHEA Grapalat"/>
          <w:spacing w:val="-6"/>
        </w:rPr>
        <w:tab/>
        <w:t xml:space="preserve">Компания участвует в организованной ___________________ *(далее — Заказчик) </w:t>
      </w:r>
    </w:p>
    <w:p w:rsidR="000A214C" w:rsidRPr="00664FBF" w:rsidRDefault="000A214C" w:rsidP="000A214C">
      <w:pPr>
        <w:widowControl w:val="0"/>
        <w:tabs>
          <w:tab w:val="left" w:pos="284"/>
        </w:tabs>
        <w:spacing w:after="160"/>
        <w:ind w:left="5245"/>
        <w:jc w:val="both"/>
        <w:rPr>
          <w:rFonts w:ascii="GHEA Grapalat" w:hAnsi="GHEA Grapalat" w:cs="GHEA Grapalat"/>
        </w:rPr>
      </w:pPr>
      <w:r w:rsidRPr="00664FBF">
        <w:rPr>
          <w:rFonts w:ascii="GHEA Grapalat" w:hAnsi="GHEA Grapalat"/>
          <w:vertAlign w:val="superscript"/>
        </w:rPr>
        <w:t>наименование заказчика</w:t>
      </w:r>
    </w:p>
    <w:p w:rsidR="000A214C" w:rsidRPr="00664FBF" w:rsidRDefault="000A214C" w:rsidP="000A214C">
      <w:pPr>
        <w:widowControl w:val="0"/>
        <w:jc w:val="both"/>
        <w:rPr>
          <w:rFonts w:ascii="GHEA Grapalat" w:hAnsi="GHEA Grapalat" w:cs="GHEA Grapalat"/>
        </w:rPr>
      </w:pPr>
      <w:r w:rsidRPr="00664FBF">
        <w:rPr>
          <w:rFonts w:ascii="GHEA Grapalat" w:hAnsi="GHEA Grapalat"/>
        </w:rPr>
        <w:t>процедуре закупок под кодом ____________________________________________ *.</w:t>
      </w:r>
    </w:p>
    <w:p w:rsidR="000A214C" w:rsidRPr="00664FBF" w:rsidRDefault="000A214C" w:rsidP="000A214C">
      <w:pPr>
        <w:widowControl w:val="0"/>
        <w:spacing w:after="160"/>
        <w:ind w:left="5245"/>
        <w:jc w:val="both"/>
        <w:rPr>
          <w:rFonts w:ascii="GHEA Grapalat" w:hAnsi="GHEA Grapalat" w:cs="GHEA Grapalat"/>
        </w:rPr>
      </w:pPr>
      <w:r w:rsidRPr="00664FBF">
        <w:rPr>
          <w:rFonts w:ascii="GHEA Grapalat" w:hAnsi="GHEA Grapalat"/>
          <w:vertAlign w:val="superscript"/>
        </w:rPr>
        <w:t>код процедуры</w:t>
      </w:r>
    </w:p>
    <w:p w:rsidR="000A214C" w:rsidRPr="00664FBF" w:rsidRDefault="000A214C" w:rsidP="000A214C">
      <w:pPr>
        <w:rPr>
          <w:rFonts w:ascii="GHEA Grapalat" w:hAnsi="GHEA Grapalat"/>
        </w:rPr>
      </w:pPr>
      <w:r w:rsidRPr="00664FBF">
        <w:rPr>
          <w:rFonts w:ascii="GHEA Grapalat" w:hAnsi="GHEA Grapalat"/>
        </w:rPr>
        <w:br w:type="page"/>
      </w:r>
    </w:p>
    <w:p w:rsidR="000A214C" w:rsidRPr="00664FBF" w:rsidRDefault="000A214C" w:rsidP="000A214C">
      <w:pPr>
        <w:widowControl w:val="0"/>
        <w:tabs>
          <w:tab w:val="left" w:pos="1134"/>
        </w:tabs>
        <w:spacing w:after="160"/>
        <w:ind w:firstLine="567"/>
        <w:jc w:val="both"/>
        <w:rPr>
          <w:rFonts w:ascii="GHEA Grapalat" w:hAnsi="GHEA Grapalat" w:cs="GHEA Grapalat"/>
        </w:rPr>
      </w:pPr>
      <w:r w:rsidRPr="00664FBF">
        <w:rPr>
          <w:rFonts w:ascii="GHEA Grapalat" w:hAnsi="GHEA Grapalat"/>
        </w:rPr>
        <w:lastRenderedPageBreak/>
        <w:t>1.2.</w:t>
      </w:r>
      <w:r w:rsidRPr="00664FBF">
        <w:rPr>
          <w:rFonts w:ascii="GHEA Grapalat" w:hAnsi="GHEA Grapalat"/>
        </w:rPr>
        <w:tab/>
        <w:t>В качестве обеспечения исполнения договора, заключаемого в</w:t>
      </w:r>
      <w:r w:rsidRPr="00664FBF">
        <w:rPr>
          <w:rFonts w:ascii="Courier New" w:hAnsi="Courier New" w:cs="Courier New"/>
          <w:lang w:val="en-US"/>
        </w:rPr>
        <w:t> </w:t>
      </w:r>
      <w:r w:rsidRPr="00664FBF">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664FBF" w:rsidRDefault="000A214C" w:rsidP="000A214C">
      <w:pPr>
        <w:widowControl w:val="0"/>
        <w:tabs>
          <w:tab w:val="left" w:pos="1134"/>
        </w:tabs>
        <w:spacing w:after="160"/>
        <w:ind w:firstLine="567"/>
        <w:jc w:val="both"/>
        <w:rPr>
          <w:rFonts w:ascii="GHEA Grapalat" w:hAnsi="GHEA Grapalat" w:cs="GHEA Grapalat"/>
        </w:rPr>
      </w:pPr>
      <w:r w:rsidRPr="00664FBF">
        <w:rPr>
          <w:rFonts w:ascii="GHEA Grapalat" w:hAnsi="GHEA Grapalat"/>
        </w:rPr>
        <w:t>1.3.</w:t>
      </w:r>
      <w:r w:rsidRPr="00664FBF">
        <w:rPr>
          <w:rFonts w:ascii="GHEA Grapalat" w:hAnsi="GHEA Grapalat"/>
        </w:rPr>
        <w:tab/>
        <w:t>Подписав платежное требование (далее — Требование), прилагаемое к</w:t>
      </w:r>
      <w:r w:rsidRPr="00664FBF">
        <w:rPr>
          <w:lang w:val="en-US"/>
        </w:rPr>
        <w:t> </w:t>
      </w:r>
      <w:r w:rsidRPr="00664FBF">
        <w:rPr>
          <w:rFonts w:ascii="GHEA Grapalat" w:hAnsi="GHEA Grapalat"/>
        </w:rPr>
        <w:t xml:space="preserve">настоящему Соглашению о неустойке, Компания безотзывно соглашается, что: </w:t>
      </w:r>
    </w:p>
    <w:p w:rsidR="000A214C" w:rsidRPr="00664FBF" w:rsidRDefault="000A214C" w:rsidP="000A214C">
      <w:pPr>
        <w:widowControl w:val="0"/>
        <w:tabs>
          <w:tab w:val="left" w:pos="1134"/>
        </w:tabs>
        <w:spacing w:after="160"/>
        <w:ind w:firstLine="567"/>
        <w:jc w:val="both"/>
        <w:rPr>
          <w:rFonts w:ascii="GHEA Grapalat" w:hAnsi="GHEA Grapalat" w:cs="GHEA Grapalat"/>
        </w:rPr>
      </w:pPr>
      <w:r w:rsidRPr="00664FBF">
        <w:rPr>
          <w:rFonts w:ascii="GHEA Grapalat" w:hAnsi="GHEA Grapalat"/>
        </w:rPr>
        <w:t>а)</w:t>
      </w:r>
      <w:r w:rsidRPr="00664FBF">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664FBF" w:rsidRDefault="000A214C" w:rsidP="000A214C">
      <w:pPr>
        <w:widowControl w:val="0"/>
        <w:tabs>
          <w:tab w:val="left" w:pos="1134"/>
        </w:tabs>
        <w:spacing w:after="160"/>
        <w:ind w:firstLine="567"/>
        <w:jc w:val="both"/>
        <w:rPr>
          <w:rFonts w:ascii="GHEA Grapalat" w:hAnsi="GHEA Grapalat" w:cs="GHEA Grapalat"/>
        </w:rPr>
      </w:pPr>
      <w:r w:rsidRPr="00664FBF">
        <w:rPr>
          <w:rFonts w:ascii="GHEA Grapalat" w:hAnsi="GHEA Grapalat"/>
        </w:rPr>
        <w:t>б)</w:t>
      </w:r>
      <w:r w:rsidRPr="00664FBF">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664FBF" w:rsidRDefault="000A214C" w:rsidP="000A214C">
      <w:pPr>
        <w:widowControl w:val="0"/>
        <w:tabs>
          <w:tab w:val="left" w:pos="1134"/>
        </w:tabs>
        <w:spacing w:after="160"/>
        <w:ind w:firstLine="567"/>
        <w:jc w:val="both"/>
        <w:rPr>
          <w:rFonts w:ascii="GHEA Grapalat" w:hAnsi="GHEA Grapalat" w:cs="GHEA Grapalat"/>
        </w:rPr>
      </w:pPr>
      <w:r w:rsidRPr="00664FBF">
        <w:rPr>
          <w:rFonts w:ascii="GHEA Grapalat" w:hAnsi="GHEA Grapalat"/>
        </w:rPr>
        <w:t>в)</w:t>
      </w:r>
      <w:r w:rsidRPr="00664FBF">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664FBF" w:rsidRDefault="000A214C" w:rsidP="000A214C">
      <w:pPr>
        <w:widowControl w:val="0"/>
        <w:tabs>
          <w:tab w:val="left" w:pos="1134"/>
        </w:tabs>
        <w:spacing w:after="160"/>
        <w:ind w:firstLine="567"/>
        <w:jc w:val="both"/>
        <w:rPr>
          <w:rFonts w:ascii="GHEA Grapalat" w:hAnsi="GHEA Grapalat" w:cs="GHEA Grapalat"/>
        </w:rPr>
      </w:pPr>
      <w:r w:rsidRPr="00664FBF">
        <w:rPr>
          <w:rFonts w:ascii="GHEA Grapalat" w:hAnsi="GHEA Grapalat"/>
        </w:rPr>
        <w:t>г)</w:t>
      </w:r>
      <w:r w:rsidRPr="00664FBF">
        <w:rPr>
          <w:rFonts w:ascii="GHEA Grapalat" w:hAnsi="GHEA Grapalat"/>
        </w:rPr>
        <w:tab/>
        <w:t>Компания подтверждает, что акцептовала Требование в полном размере суммы неустойки.</w:t>
      </w:r>
    </w:p>
    <w:p w:rsidR="000A214C" w:rsidRPr="00664FBF" w:rsidRDefault="000A214C" w:rsidP="000A214C">
      <w:pPr>
        <w:widowControl w:val="0"/>
        <w:tabs>
          <w:tab w:val="left" w:pos="1134"/>
        </w:tabs>
        <w:spacing w:after="160"/>
        <w:ind w:firstLine="567"/>
        <w:jc w:val="both"/>
        <w:rPr>
          <w:rFonts w:ascii="GHEA Grapalat" w:hAnsi="GHEA Grapalat" w:cs="GHEA Grapalat"/>
        </w:rPr>
      </w:pPr>
      <w:r w:rsidRPr="00664FBF">
        <w:rPr>
          <w:rFonts w:ascii="GHEA Grapalat" w:hAnsi="GHEA Grapalat"/>
        </w:rPr>
        <w:t>д)</w:t>
      </w:r>
      <w:r w:rsidRPr="00664FBF">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664FBF" w:rsidRDefault="000A214C" w:rsidP="000A214C">
      <w:pPr>
        <w:widowControl w:val="0"/>
        <w:tabs>
          <w:tab w:val="left" w:pos="1134"/>
        </w:tabs>
        <w:spacing w:after="160"/>
        <w:ind w:firstLine="567"/>
        <w:jc w:val="both"/>
        <w:rPr>
          <w:rFonts w:ascii="GHEA Grapalat" w:hAnsi="GHEA Grapalat" w:cs="GHEA Grapalat"/>
        </w:rPr>
      </w:pPr>
      <w:r w:rsidRPr="00664FBF">
        <w:rPr>
          <w:rFonts w:ascii="GHEA Grapalat" w:hAnsi="GHEA Grapalat"/>
        </w:rPr>
        <w:t>1.5.</w:t>
      </w:r>
      <w:r w:rsidRPr="00664FBF">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664FBF">
        <w:rPr>
          <w:rFonts w:ascii="Courier New" w:hAnsi="Courier New" w:cs="Courier New"/>
          <w:lang w:val="en-US"/>
        </w:rPr>
        <w:t> </w:t>
      </w:r>
      <w:r w:rsidRPr="00664FBF">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664FBF" w:rsidRDefault="000A214C" w:rsidP="000A214C">
      <w:pPr>
        <w:widowControl w:val="0"/>
        <w:tabs>
          <w:tab w:val="left" w:pos="1134"/>
        </w:tabs>
        <w:spacing w:after="160"/>
        <w:ind w:firstLine="567"/>
        <w:jc w:val="both"/>
        <w:rPr>
          <w:rFonts w:ascii="GHEA Grapalat" w:hAnsi="GHEA Grapalat" w:cs="GHEA Grapalat"/>
        </w:rPr>
      </w:pPr>
      <w:r w:rsidRPr="00664FBF">
        <w:rPr>
          <w:rFonts w:ascii="GHEA Grapalat" w:hAnsi="GHEA Grapalat"/>
        </w:rPr>
        <w:t>1.6.</w:t>
      </w:r>
      <w:r w:rsidRPr="00664FBF">
        <w:rPr>
          <w:rFonts w:ascii="GHEA Grapalat" w:hAnsi="GHEA Grapalat"/>
        </w:rPr>
        <w:tab/>
        <w:t>Заказчик может представить в Банк-плательщик иные дополнительные документы.</w:t>
      </w:r>
    </w:p>
    <w:p w:rsidR="000A214C" w:rsidRPr="00664FBF" w:rsidRDefault="000A214C" w:rsidP="000A214C">
      <w:pPr>
        <w:widowControl w:val="0"/>
        <w:tabs>
          <w:tab w:val="left" w:pos="1134"/>
        </w:tabs>
        <w:spacing w:after="160"/>
        <w:ind w:firstLine="567"/>
        <w:jc w:val="both"/>
        <w:rPr>
          <w:rFonts w:ascii="GHEA Grapalat" w:hAnsi="GHEA Grapalat" w:cs="GHEA Grapalat"/>
        </w:rPr>
      </w:pPr>
      <w:r w:rsidRPr="00664FBF">
        <w:rPr>
          <w:rFonts w:ascii="GHEA Grapalat" w:hAnsi="GHEA Grapalat"/>
        </w:rPr>
        <w:t>1.7. Банк не несет какой-либо ответственности за риски (понесенные</w:t>
      </w:r>
      <w:r w:rsidRPr="00664FBF">
        <w:rPr>
          <w:rFonts w:ascii="Courier New" w:hAnsi="Courier New" w:cs="Courier New"/>
          <w:lang w:val="en-US"/>
        </w:rPr>
        <w:t> </w:t>
      </w:r>
      <w:r w:rsidRPr="00664FBF">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664FBF">
        <w:rPr>
          <w:rFonts w:ascii="Courier New" w:hAnsi="Courier New" w:cs="Courier New"/>
          <w:lang w:val="en-US"/>
        </w:rPr>
        <w:t> </w:t>
      </w:r>
      <w:r w:rsidRPr="00664FBF">
        <w:rPr>
          <w:rFonts w:ascii="GHEA Grapalat" w:hAnsi="GHEA Grapalat"/>
        </w:rPr>
        <w:t>Требовании. Банк не обязан проверять факты нарушения Компанией условий договора.</w:t>
      </w:r>
    </w:p>
    <w:p w:rsidR="000A214C" w:rsidRPr="00664FBF" w:rsidRDefault="000A214C" w:rsidP="000A214C">
      <w:pPr>
        <w:widowControl w:val="0"/>
        <w:tabs>
          <w:tab w:val="left" w:pos="1134"/>
        </w:tabs>
        <w:spacing w:after="160"/>
        <w:ind w:firstLine="567"/>
        <w:jc w:val="both"/>
        <w:rPr>
          <w:rFonts w:ascii="GHEA Grapalat" w:hAnsi="GHEA Grapalat" w:cs="GHEA Grapalat"/>
        </w:rPr>
      </w:pPr>
      <w:r w:rsidRPr="00664FBF">
        <w:rPr>
          <w:rFonts w:ascii="GHEA Grapalat" w:hAnsi="GHEA Grapalat"/>
        </w:rPr>
        <w:lastRenderedPageBreak/>
        <w:t>1.8.</w:t>
      </w:r>
      <w:r w:rsidRPr="00664FBF">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664FBF" w:rsidRDefault="000A214C" w:rsidP="000A214C">
      <w:pPr>
        <w:widowControl w:val="0"/>
        <w:tabs>
          <w:tab w:val="left" w:pos="1134"/>
        </w:tabs>
        <w:spacing w:after="160"/>
        <w:ind w:firstLine="567"/>
        <w:jc w:val="both"/>
        <w:rPr>
          <w:rFonts w:ascii="GHEA Grapalat" w:hAnsi="GHEA Grapalat" w:cs="GHEA Grapalat"/>
        </w:rPr>
      </w:pPr>
      <w:r w:rsidRPr="00664FBF">
        <w:rPr>
          <w:rFonts w:ascii="GHEA Grapalat" w:hAnsi="GHEA Grapalat"/>
        </w:rPr>
        <w:t>1.9.</w:t>
      </w:r>
      <w:r w:rsidRPr="00664FBF">
        <w:rPr>
          <w:rFonts w:ascii="GHEA Grapalat" w:hAnsi="GHEA Grapalat"/>
        </w:rPr>
        <w:tab/>
        <w:t>В случае если в течение десяти рабочих дней после представления в</w:t>
      </w:r>
      <w:r w:rsidRPr="00664FBF">
        <w:rPr>
          <w:rFonts w:ascii="Courier New" w:hAnsi="Courier New" w:cs="Courier New"/>
          <w:lang w:val="en-US"/>
        </w:rPr>
        <w:t> </w:t>
      </w:r>
      <w:r w:rsidRPr="00664FBF">
        <w:rPr>
          <w:rFonts w:ascii="GHEA Grapalat" w:hAnsi="GHEA Grapalat"/>
        </w:rPr>
        <w:t>Банк настоящего Соглашения и прилагаемого Требования по независящим от</w:t>
      </w:r>
      <w:r w:rsidRPr="00664FBF">
        <w:rPr>
          <w:rFonts w:ascii="Courier New" w:hAnsi="Courier New" w:cs="Courier New"/>
          <w:lang w:val="en-US"/>
        </w:rPr>
        <w:t> </w:t>
      </w:r>
      <w:r w:rsidRPr="00664FBF">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664FBF">
        <w:rPr>
          <w:rFonts w:ascii="Courier New" w:hAnsi="Courier New" w:cs="Courier New"/>
          <w:lang w:val="en-US"/>
        </w:rPr>
        <w:t> </w:t>
      </w:r>
      <w:r w:rsidRPr="00664FBF">
        <w:rPr>
          <w:rFonts w:ascii="GHEA Grapalat" w:hAnsi="GHEA Grapalat"/>
        </w:rPr>
        <w:t>неуплатой.</w:t>
      </w:r>
    </w:p>
    <w:p w:rsidR="000A214C" w:rsidRPr="00664FBF" w:rsidRDefault="000A214C" w:rsidP="000A214C">
      <w:pPr>
        <w:widowControl w:val="0"/>
        <w:spacing w:after="160"/>
        <w:jc w:val="center"/>
        <w:rPr>
          <w:rFonts w:ascii="GHEA Grapalat" w:hAnsi="GHEA Grapalat" w:cs="GHEA Grapalat"/>
          <w:b/>
          <w:bCs/>
        </w:rPr>
      </w:pPr>
      <w:r w:rsidRPr="00664FBF">
        <w:rPr>
          <w:rFonts w:ascii="GHEA Grapalat" w:hAnsi="GHEA Grapalat"/>
          <w:b/>
        </w:rPr>
        <w:t>2. Иные условия</w:t>
      </w:r>
    </w:p>
    <w:p w:rsidR="00FE75E6" w:rsidRPr="00664FBF" w:rsidRDefault="000A214C" w:rsidP="00FE75E6">
      <w:pPr>
        <w:widowControl w:val="0"/>
        <w:tabs>
          <w:tab w:val="left" w:pos="1134"/>
        </w:tabs>
        <w:spacing w:after="160"/>
        <w:ind w:firstLine="567"/>
        <w:jc w:val="both"/>
        <w:rPr>
          <w:rFonts w:ascii="GHEA Grapalat" w:hAnsi="GHEA Grapalat"/>
        </w:rPr>
      </w:pPr>
      <w:r w:rsidRPr="00664FBF">
        <w:rPr>
          <w:rFonts w:ascii="GHEA Grapalat" w:hAnsi="GHEA Grapalat"/>
        </w:rPr>
        <w:t>2.1.</w:t>
      </w:r>
      <w:r w:rsidRPr="00664FBF">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64FBF">
        <w:rPr>
          <w:rFonts w:ascii="GHEA Grapalat" w:hAnsi="GHEA Grapalat"/>
        </w:rPr>
        <w:t xml:space="preserve">двадцатого </w:t>
      </w:r>
      <w:r w:rsidRPr="00664FBF">
        <w:rPr>
          <w:rFonts w:ascii="GHEA Grapalat" w:hAnsi="GHEA Grapalat"/>
        </w:rPr>
        <w:t>рабочего дня, следующего</w:t>
      </w:r>
      <w:r w:rsidR="004300C2" w:rsidRPr="00664FBF">
        <w:rPr>
          <w:rFonts w:ascii="GHEA Grapalat" w:hAnsi="GHEA Grapalat"/>
        </w:rPr>
        <w:t xml:space="preserve"> за</w:t>
      </w:r>
      <w:r w:rsidRPr="00664FBF">
        <w:rPr>
          <w:rFonts w:ascii="GHEA Grapalat" w:hAnsi="GHEA Grapalat"/>
        </w:rPr>
        <w:t xml:space="preserve"> </w:t>
      </w:r>
      <w:r w:rsidR="00FE75E6" w:rsidRPr="00664FBF">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664FBF" w:rsidRDefault="000A214C" w:rsidP="000A214C">
      <w:pPr>
        <w:widowControl w:val="0"/>
        <w:tabs>
          <w:tab w:val="left" w:pos="1134"/>
        </w:tabs>
        <w:spacing w:after="160"/>
        <w:ind w:firstLine="567"/>
        <w:jc w:val="both"/>
        <w:rPr>
          <w:rFonts w:ascii="GHEA Grapalat" w:hAnsi="GHEA Grapalat" w:cs="GHEA Grapalat"/>
        </w:rPr>
      </w:pPr>
      <w:r w:rsidRPr="00664FBF">
        <w:rPr>
          <w:rFonts w:ascii="GHEA Grapalat" w:hAnsi="GHEA Grapalat"/>
        </w:rPr>
        <w:t>2.2.</w:t>
      </w:r>
      <w:r w:rsidRPr="00664FBF">
        <w:rPr>
          <w:rFonts w:ascii="GHEA Grapalat" w:hAnsi="GHEA Grapalat"/>
        </w:rPr>
        <w:tab/>
        <w:t xml:space="preserve">Представив настоящее Соглашение и прилагаемое Требование в Банк-плательщик: </w:t>
      </w:r>
    </w:p>
    <w:p w:rsidR="000A214C" w:rsidRPr="00664FBF" w:rsidRDefault="000A214C" w:rsidP="000A214C">
      <w:pPr>
        <w:widowControl w:val="0"/>
        <w:tabs>
          <w:tab w:val="left" w:pos="1134"/>
        </w:tabs>
        <w:spacing w:after="160"/>
        <w:ind w:firstLine="567"/>
        <w:jc w:val="both"/>
        <w:rPr>
          <w:rFonts w:ascii="GHEA Grapalat" w:hAnsi="GHEA Grapalat" w:cs="GHEA Grapalat"/>
        </w:rPr>
      </w:pPr>
      <w:r w:rsidRPr="00664FBF">
        <w:rPr>
          <w:rFonts w:ascii="GHEA Grapalat" w:hAnsi="GHEA Grapalat"/>
        </w:rPr>
        <w:t>2.2.1.</w:t>
      </w:r>
      <w:r w:rsidRPr="00664FBF">
        <w:rPr>
          <w:rFonts w:ascii="GHEA Grapalat" w:hAnsi="GHEA Grapalat"/>
        </w:rPr>
        <w:tab/>
        <w:t>Заказчик подтверждает, что Компания допустила нарушение договорных обязательств, а</w:t>
      </w:r>
    </w:p>
    <w:p w:rsidR="000A214C" w:rsidRPr="00664FBF" w:rsidDel="00A13215" w:rsidRDefault="000A214C" w:rsidP="000A214C">
      <w:pPr>
        <w:widowControl w:val="0"/>
        <w:tabs>
          <w:tab w:val="left" w:pos="1134"/>
        </w:tabs>
        <w:spacing w:after="160"/>
        <w:ind w:firstLine="567"/>
        <w:jc w:val="both"/>
        <w:rPr>
          <w:rFonts w:ascii="GHEA Grapalat" w:hAnsi="GHEA Grapalat" w:cs="GHEA Grapalat"/>
        </w:rPr>
      </w:pPr>
      <w:r w:rsidRPr="00664FBF">
        <w:rPr>
          <w:rFonts w:ascii="GHEA Grapalat" w:hAnsi="GHEA Grapalat"/>
        </w:rPr>
        <w:t>2.2.2.</w:t>
      </w:r>
      <w:r w:rsidRPr="00664FBF">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664FBF" w:rsidRDefault="000A214C" w:rsidP="000A214C">
      <w:pPr>
        <w:widowControl w:val="0"/>
        <w:tabs>
          <w:tab w:val="left" w:pos="1134"/>
        </w:tabs>
        <w:spacing w:after="160"/>
        <w:ind w:firstLine="567"/>
        <w:jc w:val="both"/>
        <w:rPr>
          <w:rFonts w:ascii="GHEA Grapalat" w:hAnsi="GHEA Grapalat"/>
        </w:rPr>
      </w:pPr>
      <w:r w:rsidRPr="00664FBF">
        <w:rPr>
          <w:rFonts w:ascii="GHEA Grapalat" w:hAnsi="GHEA Grapalat"/>
        </w:rPr>
        <w:t>2.3.</w:t>
      </w:r>
      <w:r w:rsidRPr="00664FBF">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664FBF" w:rsidRDefault="000A214C" w:rsidP="000A214C">
      <w:pPr>
        <w:widowControl w:val="0"/>
        <w:spacing w:after="160"/>
        <w:ind w:firstLine="567"/>
        <w:jc w:val="center"/>
        <w:rPr>
          <w:rFonts w:ascii="GHEA Grapalat" w:hAnsi="GHEA Grapalat"/>
          <w:b/>
        </w:rPr>
      </w:pPr>
      <w:r w:rsidRPr="00664FBF">
        <w:rPr>
          <w:rFonts w:ascii="GHEA Grapalat" w:hAnsi="GHEA Grapalat"/>
          <w:b/>
        </w:rPr>
        <w:t>3. Адрес, банковские реквизиты Компании</w:t>
      </w:r>
    </w:p>
    <w:p w:rsidR="000A214C" w:rsidRPr="00664FBF" w:rsidRDefault="000A214C" w:rsidP="000A214C">
      <w:pPr>
        <w:widowControl w:val="0"/>
        <w:jc w:val="both"/>
        <w:rPr>
          <w:rFonts w:ascii="GHEA Grapalat" w:hAnsi="GHEA Grapalat"/>
        </w:rPr>
      </w:pPr>
      <w:r w:rsidRPr="00664FBF">
        <w:rPr>
          <w:rFonts w:ascii="GHEA Grapalat" w:hAnsi="GHEA Grapalat"/>
        </w:rPr>
        <w:t>_______________________________________</w:t>
      </w:r>
    </w:p>
    <w:p w:rsidR="000A214C" w:rsidRPr="00664FBF" w:rsidRDefault="000A214C" w:rsidP="000A214C">
      <w:pPr>
        <w:widowControl w:val="0"/>
        <w:spacing w:after="160"/>
        <w:ind w:right="4250"/>
        <w:jc w:val="center"/>
        <w:rPr>
          <w:rFonts w:ascii="GHEA Grapalat" w:hAnsi="GHEA Grapalat"/>
          <w:vertAlign w:val="superscript"/>
        </w:rPr>
      </w:pPr>
      <w:r w:rsidRPr="00664FBF">
        <w:rPr>
          <w:rFonts w:ascii="GHEA Grapalat" w:hAnsi="GHEA Grapalat"/>
          <w:vertAlign w:val="superscript"/>
        </w:rPr>
        <w:t>наименование компании</w:t>
      </w:r>
    </w:p>
    <w:p w:rsidR="000A214C" w:rsidRPr="00664FBF" w:rsidRDefault="000A214C" w:rsidP="000A214C">
      <w:pPr>
        <w:widowControl w:val="0"/>
        <w:jc w:val="both"/>
        <w:rPr>
          <w:rFonts w:ascii="GHEA Grapalat" w:hAnsi="GHEA Grapalat"/>
        </w:rPr>
      </w:pPr>
      <w:r w:rsidRPr="00664FBF">
        <w:rPr>
          <w:rFonts w:ascii="GHEA Grapalat" w:hAnsi="GHEA Grapalat"/>
        </w:rPr>
        <w:t>_______________________________________</w:t>
      </w:r>
    </w:p>
    <w:p w:rsidR="000A214C" w:rsidRPr="00664FBF" w:rsidRDefault="000A214C" w:rsidP="000A214C">
      <w:pPr>
        <w:widowControl w:val="0"/>
        <w:spacing w:after="160"/>
        <w:ind w:right="4250"/>
        <w:jc w:val="center"/>
        <w:rPr>
          <w:rFonts w:ascii="GHEA Grapalat" w:hAnsi="GHEA Grapalat"/>
          <w:vertAlign w:val="superscript"/>
        </w:rPr>
      </w:pPr>
      <w:r w:rsidRPr="00664FBF">
        <w:rPr>
          <w:rFonts w:ascii="GHEA Grapalat" w:hAnsi="GHEA Grapalat"/>
          <w:vertAlign w:val="superscript"/>
        </w:rPr>
        <w:t>адрес компании</w:t>
      </w:r>
    </w:p>
    <w:p w:rsidR="000A214C" w:rsidRPr="00664FBF" w:rsidRDefault="000A214C" w:rsidP="000A214C">
      <w:pPr>
        <w:widowControl w:val="0"/>
        <w:jc w:val="both"/>
        <w:rPr>
          <w:rFonts w:ascii="GHEA Grapalat" w:hAnsi="GHEA Grapalat"/>
        </w:rPr>
      </w:pPr>
      <w:r w:rsidRPr="00664FBF">
        <w:rPr>
          <w:rFonts w:ascii="GHEA Grapalat" w:hAnsi="GHEA Grapalat"/>
        </w:rPr>
        <w:t>_______________________________________</w:t>
      </w:r>
    </w:p>
    <w:p w:rsidR="000A214C" w:rsidRPr="00664FBF" w:rsidRDefault="000A214C" w:rsidP="000A214C">
      <w:pPr>
        <w:widowControl w:val="0"/>
        <w:spacing w:after="160"/>
        <w:ind w:right="4250"/>
        <w:jc w:val="center"/>
        <w:rPr>
          <w:rFonts w:ascii="GHEA Grapalat" w:hAnsi="GHEA Grapalat"/>
          <w:vertAlign w:val="superscript"/>
        </w:rPr>
      </w:pPr>
      <w:r w:rsidRPr="00664FBF">
        <w:rPr>
          <w:rFonts w:ascii="GHEA Grapalat" w:hAnsi="GHEA Grapalat"/>
          <w:vertAlign w:val="superscript"/>
        </w:rPr>
        <w:t>наименование обслуживающего компанию банка</w:t>
      </w:r>
    </w:p>
    <w:p w:rsidR="000A214C" w:rsidRPr="00664FBF" w:rsidRDefault="000A214C" w:rsidP="000A214C">
      <w:pPr>
        <w:widowControl w:val="0"/>
        <w:jc w:val="both"/>
        <w:rPr>
          <w:rFonts w:ascii="GHEA Grapalat" w:hAnsi="GHEA Grapalat"/>
        </w:rPr>
      </w:pPr>
      <w:r w:rsidRPr="00664FBF">
        <w:rPr>
          <w:rFonts w:ascii="GHEA Grapalat" w:hAnsi="GHEA Grapalat"/>
        </w:rPr>
        <w:t>_______________________________________</w:t>
      </w:r>
    </w:p>
    <w:p w:rsidR="000A214C" w:rsidRPr="00664FBF" w:rsidRDefault="000A214C" w:rsidP="000A214C">
      <w:pPr>
        <w:widowControl w:val="0"/>
        <w:spacing w:after="160"/>
        <w:ind w:right="4250"/>
        <w:jc w:val="center"/>
        <w:rPr>
          <w:rFonts w:ascii="GHEA Grapalat" w:hAnsi="GHEA Grapalat"/>
          <w:vertAlign w:val="superscript"/>
        </w:rPr>
      </w:pPr>
      <w:r w:rsidRPr="00664FBF">
        <w:rPr>
          <w:rFonts w:ascii="GHEA Grapalat" w:hAnsi="GHEA Grapalat"/>
          <w:vertAlign w:val="superscript"/>
        </w:rPr>
        <w:t>номер банковского счета компании</w:t>
      </w:r>
    </w:p>
    <w:p w:rsidR="000A214C" w:rsidRPr="00664FBF" w:rsidRDefault="000A214C" w:rsidP="000A214C">
      <w:pPr>
        <w:widowControl w:val="0"/>
        <w:jc w:val="both"/>
        <w:rPr>
          <w:rFonts w:ascii="GHEA Grapalat" w:hAnsi="GHEA Grapalat"/>
        </w:rPr>
      </w:pPr>
      <w:r w:rsidRPr="00664FBF">
        <w:rPr>
          <w:rFonts w:ascii="GHEA Grapalat" w:hAnsi="GHEA Grapalat"/>
        </w:rPr>
        <w:t>_______________________________________</w:t>
      </w:r>
    </w:p>
    <w:p w:rsidR="000A214C" w:rsidRPr="00664FBF" w:rsidRDefault="000A214C" w:rsidP="000A214C">
      <w:pPr>
        <w:widowControl w:val="0"/>
        <w:spacing w:after="160"/>
        <w:ind w:right="4250"/>
        <w:jc w:val="center"/>
        <w:rPr>
          <w:rFonts w:ascii="GHEA Grapalat" w:hAnsi="GHEA Grapalat"/>
          <w:vertAlign w:val="superscript"/>
        </w:rPr>
      </w:pPr>
      <w:r w:rsidRPr="00664FBF">
        <w:rPr>
          <w:rFonts w:ascii="GHEA Grapalat" w:hAnsi="GHEA Grapalat"/>
          <w:vertAlign w:val="superscript"/>
        </w:rPr>
        <w:t>учетный номер налогоплательщика компании</w:t>
      </w:r>
    </w:p>
    <w:p w:rsidR="000A214C" w:rsidRPr="00664FBF" w:rsidRDefault="000A214C" w:rsidP="000A214C">
      <w:pPr>
        <w:widowControl w:val="0"/>
        <w:jc w:val="both"/>
        <w:rPr>
          <w:rFonts w:ascii="GHEA Grapalat" w:hAnsi="GHEA Grapalat"/>
        </w:rPr>
      </w:pPr>
      <w:r w:rsidRPr="00664FBF">
        <w:rPr>
          <w:rFonts w:ascii="GHEA Grapalat" w:hAnsi="GHEA Grapalat"/>
        </w:rPr>
        <w:t>_______________________________________</w:t>
      </w:r>
    </w:p>
    <w:p w:rsidR="000A214C" w:rsidRPr="00664FBF" w:rsidRDefault="000A214C" w:rsidP="00632AC2">
      <w:pPr>
        <w:widowControl w:val="0"/>
        <w:spacing w:after="160"/>
        <w:ind w:right="4250"/>
        <w:jc w:val="center"/>
        <w:rPr>
          <w:rFonts w:ascii="GHEA Grapalat" w:hAnsi="GHEA Grapalat"/>
        </w:rPr>
      </w:pPr>
      <w:r w:rsidRPr="00664FBF">
        <w:rPr>
          <w:rFonts w:ascii="GHEA Grapalat" w:hAnsi="GHEA Grapalat"/>
          <w:vertAlign w:val="superscript"/>
        </w:rPr>
        <w:t>имя, фамилия и подпись директора компании</w:t>
      </w:r>
    </w:p>
    <w:p w:rsidR="000A214C" w:rsidRPr="00664FBF" w:rsidRDefault="00632AC2" w:rsidP="00632AC2">
      <w:pPr>
        <w:widowControl w:val="0"/>
        <w:spacing w:after="160"/>
        <w:rPr>
          <w:rFonts w:ascii="GHEA Grapalat" w:hAnsi="GHEA Grapalat"/>
        </w:rPr>
      </w:pPr>
      <w:r w:rsidRPr="00664FBF">
        <w:rPr>
          <w:rFonts w:ascii="GHEA Grapalat" w:hAnsi="GHEA Grapalat"/>
        </w:rPr>
        <w:lastRenderedPageBreak/>
        <w:t xml:space="preserve">День/месяц/год                                                                                    </w:t>
      </w:r>
      <w:r w:rsidR="000A214C" w:rsidRPr="00664FBF">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664FBF"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64FBF" w:rsidRDefault="00BE2572" w:rsidP="00DE2AE3">
            <w:pPr>
              <w:widowControl w:val="0"/>
              <w:tabs>
                <w:tab w:val="left" w:pos="3402"/>
              </w:tabs>
              <w:spacing w:after="160"/>
              <w:ind w:left="360"/>
              <w:rPr>
                <w:rFonts w:ascii="GHEA Grapalat" w:hAnsi="GHEA Grapalat" w:cs="Sylfaen"/>
                <w:b/>
                <w:bCs/>
                <w:lang w:val="en-US"/>
              </w:rPr>
            </w:pPr>
            <w:r w:rsidRPr="00664FBF">
              <w:rPr>
                <w:rFonts w:ascii="GHEA Grapalat" w:hAnsi="GHEA Grapalat"/>
                <w:b/>
                <w:lang w:val="en-US"/>
              </w:rPr>
              <w:t>1.</w:t>
            </w:r>
            <w:r w:rsidRPr="00664FBF">
              <w:rPr>
                <w:rFonts w:ascii="GHEA Grapalat" w:hAnsi="GHEA Grapalat"/>
                <w:b/>
                <w:lang w:val="en-US"/>
              </w:rPr>
              <w:tab/>
            </w:r>
            <w:r w:rsidRPr="00664FBF">
              <w:rPr>
                <w:rFonts w:ascii="GHEA Grapalat" w:hAnsi="GHEA Grapalat"/>
                <w:b/>
              </w:rPr>
              <w:t xml:space="preserve">ПЛАТЕЖНОЕ ТРЕБОВАНИЕ </w:t>
            </w:r>
            <w:r w:rsidRPr="00664FBF">
              <w:rPr>
                <w:rFonts w:ascii="GHEA Grapalat" w:hAnsi="GHEA Grapalat"/>
                <w:b/>
                <w:lang w:val="en-US"/>
              </w:rPr>
              <w:t>*</w:t>
            </w:r>
          </w:p>
        </w:tc>
      </w:tr>
      <w:tr w:rsidR="00B138F3" w:rsidRPr="00664FBF"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64FBF" w:rsidRDefault="00BE2572" w:rsidP="00DE2AE3">
            <w:pPr>
              <w:widowControl w:val="0"/>
              <w:tabs>
                <w:tab w:val="left" w:pos="855"/>
              </w:tabs>
              <w:spacing w:after="160"/>
              <w:ind w:left="360"/>
              <w:rPr>
                <w:rFonts w:ascii="GHEA Grapalat" w:hAnsi="GHEA Grapalat" w:cs="Sylfaen"/>
              </w:rPr>
            </w:pPr>
            <w:r w:rsidRPr="00664FBF">
              <w:rPr>
                <w:rFonts w:ascii="GHEA Grapalat" w:hAnsi="GHEA Grapalat"/>
              </w:rPr>
              <w:lastRenderedPageBreak/>
              <w:t>2.</w:t>
            </w:r>
            <w:r w:rsidRPr="00664FBF">
              <w:rPr>
                <w:rFonts w:ascii="GHEA Grapalat" w:hAnsi="GHEA Grapalat"/>
              </w:rPr>
              <w:tab/>
              <w:t xml:space="preserve">Номер </w:t>
            </w:r>
          </w:p>
        </w:tc>
      </w:tr>
      <w:tr w:rsidR="00B138F3" w:rsidRPr="00664FBF"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64FBF" w:rsidRDefault="00BE2572" w:rsidP="00DE2AE3">
            <w:pPr>
              <w:widowControl w:val="0"/>
              <w:tabs>
                <w:tab w:val="left" w:pos="3390"/>
              </w:tabs>
              <w:spacing w:after="160"/>
              <w:ind w:left="322"/>
              <w:rPr>
                <w:rFonts w:ascii="GHEA Grapalat" w:hAnsi="GHEA Grapalat" w:cs="Sylfaen"/>
              </w:rPr>
            </w:pPr>
            <w:r w:rsidRPr="00664FBF">
              <w:rPr>
                <w:rFonts w:ascii="GHEA Grapalat" w:hAnsi="GHEA Grapalat"/>
              </w:rPr>
              <w:t>3</w:t>
            </w:r>
            <w:r w:rsidRPr="00664FBF">
              <w:rPr>
                <w:rFonts w:ascii="GHEA Grapalat" w:hAnsi="GHEA Grapalat"/>
              </w:rPr>
              <w:tab/>
              <w:t>Дата представления: "___" ___ 20___г.</w:t>
            </w:r>
          </w:p>
        </w:tc>
      </w:tr>
      <w:tr w:rsidR="00B138F3" w:rsidRPr="00664FBF"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64FBF" w:rsidRDefault="00BE2572" w:rsidP="00DE2AE3">
            <w:pPr>
              <w:widowControl w:val="0"/>
              <w:tabs>
                <w:tab w:val="left" w:pos="855"/>
              </w:tabs>
              <w:spacing w:after="160"/>
              <w:ind w:left="360"/>
              <w:rPr>
                <w:rFonts w:ascii="GHEA Grapalat" w:hAnsi="GHEA Grapalat"/>
              </w:rPr>
            </w:pPr>
            <w:r w:rsidRPr="00664FBF">
              <w:rPr>
                <w:rFonts w:ascii="GHEA Grapalat" w:hAnsi="GHEA Grapalat"/>
              </w:rPr>
              <w:t>4.</w:t>
            </w:r>
            <w:r w:rsidRPr="00664FBF">
              <w:rPr>
                <w:rFonts w:ascii="GHEA Grapalat" w:hAnsi="GHEA Grapalat"/>
              </w:rPr>
              <w:tab/>
              <w:t>Наименование, или имя, фамилия плательщика (Компания:</w:t>
            </w:r>
          </w:p>
        </w:tc>
      </w:tr>
      <w:tr w:rsidR="00B138F3" w:rsidRPr="00664FBF"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64FBF" w:rsidRDefault="00BE2572" w:rsidP="00DE2AE3">
            <w:pPr>
              <w:widowControl w:val="0"/>
              <w:tabs>
                <w:tab w:val="left" w:pos="855"/>
              </w:tabs>
              <w:spacing w:after="160"/>
              <w:ind w:left="360"/>
              <w:rPr>
                <w:rFonts w:ascii="GHEA Grapalat" w:hAnsi="GHEA Grapalat"/>
              </w:rPr>
            </w:pPr>
            <w:r w:rsidRPr="00664FBF">
              <w:rPr>
                <w:rFonts w:ascii="GHEA Grapalat" w:hAnsi="GHEA Grapalat"/>
              </w:rPr>
              <w:t>5.</w:t>
            </w:r>
            <w:r w:rsidRPr="00664FBF">
              <w:rPr>
                <w:rFonts w:ascii="GHEA Grapalat" w:hAnsi="GHEA Grapalat"/>
              </w:rPr>
              <w:tab/>
              <w:t>Обслуживающая плательщика Финансовая организация (банк):</w:t>
            </w:r>
          </w:p>
        </w:tc>
      </w:tr>
      <w:tr w:rsidR="00B138F3" w:rsidRPr="00664FBF"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64FBF" w:rsidRDefault="00BE2572" w:rsidP="00DE2AE3">
            <w:pPr>
              <w:widowControl w:val="0"/>
              <w:tabs>
                <w:tab w:val="left" w:pos="855"/>
              </w:tabs>
              <w:spacing w:after="160"/>
              <w:ind w:left="360"/>
              <w:rPr>
                <w:rFonts w:ascii="GHEA Grapalat" w:hAnsi="GHEA Grapalat"/>
              </w:rPr>
            </w:pPr>
            <w:r w:rsidRPr="00664FBF">
              <w:rPr>
                <w:rFonts w:ascii="GHEA Grapalat" w:hAnsi="GHEA Grapalat"/>
              </w:rPr>
              <w:t>6.</w:t>
            </w:r>
            <w:r w:rsidRPr="00664FBF">
              <w:rPr>
                <w:rFonts w:ascii="GHEA Grapalat" w:hAnsi="GHEA Grapalat"/>
              </w:rPr>
              <w:tab/>
              <w:t>Номер счета плательщика:</w:t>
            </w:r>
          </w:p>
        </w:tc>
      </w:tr>
      <w:tr w:rsidR="00B138F3" w:rsidRPr="00664FBF"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64FBF" w:rsidRDefault="00BE2572" w:rsidP="00DE2AE3">
            <w:pPr>
              <w:widowControl w:val="0"/>
              <w:tabs>
                <w:tab w:val="left" w:pos="855"/>
              </w:tabs>
              <w:spacing w:after="160"/>
              <w:ind w:left="360"/>
              <w:rPr>
                <w:rFonts w:ascii="GHEA Grapalat" w:hAnsi="GHEA Grapalat"/>
              </w:rPr>
            </w:pPr>
            <w:r w:rsidRPr="00664FBF">
              <w:rPr>
                <w:rFonts w:ascii="GHEA Grapalat" w:hAnsi="GHEA Grapalat"/>
              </w:rPr>
              <w:t>7.</w:t>
            </w:r>
            <w:r w:rsidRPr="00664FBF">
              <w:rPr>
                <w:rFonts w:ascii="GHEA Grapalat" w:hAnsi="GHEA Grapalat"/>
              </w:rPr>
              <w:tab/>
              <w:t>УНН плательщика:</w:t>
            </w:r>
          </w:p>
        </w:tc>
      </w:tr>
      <w:tr w:rsidR="00B138F3" w:rsidRPr="00664FBF"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64FBF" w:rsidRDefault="00BE2572" w:rsidP="00DE2AE3">
            <w:pPr>
              <w:widowControl w:val="0"/>
              <w:tabs>
                <w:tab w:val="left" w:pos="855"/>
              </w:tabs>
              <w:spacing w:after="160"/>
              <w:ind w:left="360"/>
              <w:rPr>
                <w:rFonts w:ascii="GHEA Grapalat" w:hAnsi="GHEA Grapalat"/>
              </w:rPr>
            </w:pPr>
            <w:r w:rsidRPr="00664FBF">
              <w:rPr>
                <w:rFonts w:ascii="GHEA Grapalat" w:hAnsi="GHEA Grapalat"/>
              </w:rPr>
              <w:t>8.</w:t>
            </w:r>
            <w:r w:rsidRPr="00664FBF">
              <w:rPr>
                <w:rFonts w:ascii="GHEA Grapalat" w:hAnsi="GHEA Grapalat"/>
              </w:rPr>
              <w:tab/>
              <w:t>НЗОУ плательщика:</w:t>
            </w:r>
          </w:p>
        </w:tc>
      </w:tr>
      <w:tr w:rsidR="00B138F3" w:rsidRPr="00664FBF"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64FBF" w:rsidRDefault="00BE2572" w:rsidP="00DE2AE3">
            <w:pPr>
              <w:widowControl w:val="0"/>
              <w:tabs>
                <w:tab w:val="left" w:pos="855"/>
              </w:tabs>
              <w:spacing w:after="160"/>
              <w:ind w:left="360"/>
              <w:rPr>
                <w:rFonts w:ascii="GHEA Grapalat" w:hAnsi="GHEA Grapalat"/>
                <w:lang w:val="en-US"/>
              </w:rPr>
            </w:pPr>
            <w:r w:rsidRPr="00664FBF">
              <w:rPr>
                <w:rFonts w:ascii="GHEA Grapalat" w:hAnsi="GHEA Grapalat"/>
              </w:rPr>
              <w:t>9.</w:t>
            </w:r>
            <w:r w:rsidRPr="00664FBF">
              <w:rPr>
                <w:rFonts w:ascii="GHEA Grapalat" w:hAnsi="GHEA Grapalat"/>
              </w:rPr>
              <w:tab/>
              <w:t>Наименование, или имя, фамилия бенефициара:</w:t>
            </w:r>
            <w:r w:rsidR="00CE4B16" w:rsidRPr="00664FBF">
              <w:rPr>
                <w:rFonts w:ascii="GHEA Grapalat" w:hAnsi="GHEA Grapalat"/>
                <w:lang w:val="en-US"/>
              </w:rPr>
              <w:t xml:space="preserve"> </w:t>
            </w:r>
            <w:r w:rsidR="00CE4B16" w:rsidRPr="00664FBF">
              <w:rPr>
                <w:rFonts w:ascii="GHEA Grapalat" w:hAnsi="GHEA Grapalat"/>
                <w:lang w:val="hy-AM"/>
              </w:rPr>
              <w:t xml:space="preserve"> ОНО "Детский сад-ясли</w:t>
            </w:r>
            <w:r w:rsidR="00CE4B16" w:rsidRPr="00664FBF">
              <w:rPr>
                <w:rFonts w:ascii="Courier New" w:hAnsi="Courier New" w:cs="Courier New"/>
                <w:lang w:val="hy-AM"/>
              </w:rPr>
              <w:t> </w:t>
            </w:r>
            <w:r w:rsidR="00CE4B16" w:rsidRPr="00664FBF">
              <w:rPr>
                <w:rFonts w:ascii="GHEA Grapalat" w:hAnsi="GHEA Grapalat"/>
                <w:lang w:val="hy-AM"/>
              </w:rPr>
              <w:t>N</w:t>
            </w:r>
            <w:r w:rsidR="00CE4B16" w:rsidRPr="00664FBF">
              <w:rPr>
                <w:rFonts w:ascii="Courier New" w:hAnsi="Courier New" w:cs="Courier New"/>
                <w:lang w:val="hy-AM"/>
              </w:rPr>
              <w:t> </w:t>
            </w:r>
            <w:r w:rsidR="00CE4B16" w:rsidRPr="00664FBF">
              <w:rPr>
                <w:rFonts w:ascii="GHEA Grapalat" w:hAnsi="GHEA Grapalat"/>
                <w:lang w:val="hy-AM"/>
              </w:rPr>
              <w:t>11</w:t>
            </w:r>
            <w:r w:rsidR="00CE4B16" w:rsidRPr="00664FBF">
              <w:rPr>
                <w:rFonts w:ascii="GHEA Grapalat" w:hAnsi="GHEA Grapalat"/>
              </w:rPr>
              <w:t>9</w:t>
            </w:r>
            <w:r w:rsidR="00CE4B16" w:rsidRPr="00664FBF">
              <w:rPr>
                <w:rFonts w:ascii="GHEA Grapalat" w:hAnsi="GHEA Grapalat"/>
                <w:lang w:val="hy-AM"/>
              </w:rPr>
              <w:t xml:space="preserve"> города</w:t>
            </w:r>
            <w:r w:rsidR="00CE4B16" w:rsidRPr="00664FBF">
              <w:rPr>
                <w:rFonts w:ascii="Courier New" w:hAnsi="Courier New" w:cs="Courier New"/>
                <w:lang w:val="hy-AM"/>
              </w:rPr>
              <w:t> </w:t>
            </w:r>
            <w:r w:rsidR="00CE4B16" w:rsidRPr="00664FBF">
              <w:rPr>
                <w:rFonts w:ascii="GHEA Grapalat" w:hAnsi="GHEA Grapalat" w:cs="GHEA Grapalat"/>
                <w:lang w:val="hy-AM"/>
              </w:rPr>
              <w:t>Еревана</w:t>
            </w:r>
            <w:r w:rsidR="00CE4B16" w:rsidRPr="00664FBF">
              <w:rPr>
                <w:rFonts w:ascii="GHEA Grapalat" w:hAnsi="GHEA Grapalat"/>
                <w:lang w:val="hy-AM"/>
              </w:rPr>
              <w:t>"</w:t>
            </w:r>
          </w:p>
        </w:tc>
      </w:tr>
      <w:tr w:rsidR="00B138F3" w:rsidRPr="00664FBF"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64FBF" w:rsidRDefault="00BE2572" w:rsidP="00DE2AE3">
            <w:pPr>
              <w:widowControl w:val="0"/>
              <w:tabs>
                <w:tab w:val="left" w:pos="855"/>
              </w:tabs>
              <w:spacing w:after="160"/>
              <w:ind w:left="360"/>
              <w:rPr>
                <w:rFonts w:ascii="GHEA Grapalat" w:hAnsi="GHEA Grapalat"/>
              </w:rPr>
            </w:pPr>
            <w:r w:rsidRPr="00664FBF">
              <w:rPr>
                <w:rFonts w:ascii="GHEA Grapalat" w:hAnsi="GHEA Grapalat"/>
              </w:rPr>
              <w:t>10.</w:t>
            </w:r>
            <w:r w:rsidRPr="00664FBF">
              <w:rPr>
                <w:rFonts w:ascii="GHEA Grapalat" w:hAnsi="GHEA Grapalat"/>
              </w:rPr>
              <w:tab/>
              <w:t>НЗОУ бенефициара (не заполняется)</w:t>
            </w:r>
          </w:p>
        </w:tc>
      </w:tr>
      <w:tr w:rsidR="00B138F3" w:rsidRPr="00664FBF"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64FBF" w:rsidRDefault="00BE2572" w:rsidP="00DE2AE3">
            <w:pPr>
              <w:widowControl w:val="0"/>
              <w:tabs>
                <w:tab w:val="left" w:pos="855"/>
              </w:tabs>
              <w:spacing w:after="160"/>
              <w:ind w:left="360"/>
              <w:rPr>
                <w:rFonts w:ascii="GHEA Grapalat" w:hAnsi="GHEA Grapalat"/>
              </w:rPr>
            </w:pPr>
            <w:r w:rsidRPr="00664FBF">
              <w:rPr>
                <w:rFonts w:ascii="GHEA Grapalat" w:hAnsi="GHEA Grapalat"/>
              </w:rPr>
              <w:t>11.</w:t>
            </w:r>
            <w:r w:rsidRPr="00664FBF">
              <w:rPr>
                <w:rFonts w:ascii="GHEA Grapalat" w:hAnsi="GHEA Grapalat"/>
              </w:rPr>
              <w:tab/>
              <w:t>УНН бенефициара:</w:t>
            </w:r>
          </w:p>
        </w:tc>
      </w:tr>
      <w:tr w:rsidR="00B138F3" w:rsidRPr="00664FBF"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64FBF" w:rsidRDefault="00BE2572" w:rsidP="00DE2AE3">
            <w:pPr>
              <w:widowControl w:val="0"/>
              <w:tabs>
                <w:tab w:val="left" w:pos="855"/>
              </w:tabs>
              <w:spacing w:after="160"/>
              <w:ind w:left="360"/>
              <w:rPr>
                <w:rFonts w:ascii="GHEA Grapalat" w:hAnsi="GHEA Grapalat"/>
              </w:rPr>
            </w:pPr>
            <w:r w:rsidRPr="00664FBF">
              <w:rPr>
                <w:rFonts w:ascii="GHEA Grapalat" w:hAnsi="GHEA Grapalat"/>
              </w:rPr>
              <w:t>12.</w:t>
            </w:r>
            <w:r w:rsidRPr="00664FBF">
              <w:rPr>
                <w:rFonts w:ascii="GHEA Grapalat" w:hAnsi="GHEA Grapalat"/>
              </w:rPr>
              <w:tab/>
              <w:t>Обслуживающая бенефициара Финансовая организация (банк):</w:t>
            </w:r>
          </w:p>
        </w:tc>
      </w:tr>
      <w:tr w:rsidR="00B138F3" w:rsidRPr="00664FBF"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64FBF" w:rsidRDefault="00BE2572" w:rsidP="00DE2AE3">
            <w:pPr>
              <w:widowControl w:val="0"/>
              <w:tabs>
                <w:tab w:val="left" w:pos="855"/>
              </w:tabs>
              <w:spacing w:after="160"/>
              <w:ind w:left="360"/>
              <w:rPr>
                <w:rFonts w:ascii="GHEA Grapalat" w:hAnsi="GHEA Grapalat"/>
              </w:rPr>
            </w:pPr>
            <w:r w:rsidRPr="00664FBF">
              <w:rPr>
                <w:rFonts w:ascii="GHEA Grapalat" w:hAnsi="GHEA Grapalat"/>
              </w:rPr>
              <w:t>13.</w:t>
            </w:r>
            <w:r w:rsidRPr="00664FBF">
              <w:rPr>
                <w:rFonts w:ascii="GHEA Grapalat" w:hAnsi="GHEA Grapalat"/>
              </w:rPr>
              <w:tab/>
              <w:t>Номер счета бенефициара (сч.№)</w:t>
            </w:r>
          </w:p>
        </w:tc>
      </w:tr>
      <w:tr w:rsidR="00B138F3" w:rsidRPr="00664FBF"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64FBF" w:rsidRDefault="00BE2572" w:rsidP="00DE2AE3">
            <w:pPr>
              <w:widowControl w:val="0"/>
              <w:tabs>
                <w:tab w:val="left" w:pos="855"/>
              </w:tabs>
              <w:spacing w:after="160"/>
              <w:ind w:left="360"/>
              <w:rPr>
                <w:rFonts w:ascii="GHEA Grapalat" w:hAnsi="GHEA Grapalat"/>
              </w:rPr>
            </w:pPr>
            <w:r w:rsidRPr="00664FBF">
              <w:rPr>
                <w:rFonts w:ascii="GHEA Grapalat" w:hAnsi="GHEA Grapalat"/>
              </w:rPr>
              <w:t>14.</w:t>
            </w:r>
            <w:r w:rsidRPr="00664FBF">
              <w:rPr>
                <w:rFonts w:ascii="GHEA Grapalat" w:hAnsi="GHEA Grapalat"/>
              </w:rPr>
              <w:tab/>
              <w:t>Сумма (цифрами и прописью):</w:t>
            </w:r>
          </w:p>
        </w:tc>
      </w:tr>
      <w:tr w:rsidR="00B138F3" w:rsidRPr="00664FBF"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64FBF" w:rsidRDefault="00BE2572" w:rsidP="00DE2AE3">
            <w:pPr>
              <w:widowControl w:val="0"/>
              <w:tabs>
                <w:tab w:val="left" w:pos="855"/>
              </w:tabs>
              <w:spacing w:after="160"/>
              <w:ind w:left="360"/>
              <w:rPr>
                <w:rFonts w:ascii="GHEA Grapalat" w:hAnsi="GHEA Grapalat"/>
              </w:rPr>
            </w:pPr>
            <w:r w:rsidRPr="00664FBF">
              <w:rPr>
                <w:rFonts w:ascii="GHEA Grapalat" w:hAnsi="GHEA Grapalat"/>
              </w:rPr>
              <w:t>15.</w:t>
            </w:r>
            <w:r w:rsidRPr="00664FBF">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664FBF"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64FBF" w:rsidRDefault="00BE2572" w:rsidP="00DE2AE3">
            <w:pPr>
              <w:widowControl w:val="0"/>
              <w:tabs>
                <w:tab w:val="left" w:pos="855"/>
              </w:tabs>
              <w:spacing w:after="160"/>
              <w:ind w:left="360"/>
              <w:rPr>
                <w:rFonts w:ascii="GHEA Grapalat" w:hAnsi="GHEA Grapalat"/>
              </w:rPr>
            </w:pPr>
            <w:r w:rsidRPr="00664FBF">
              <w:rPr>
                <w:rFonts w:ascii="GHEA Grapalat" w:hAnsi="GHEA Grapalat"/>
              </w:rPr>
              <w:t>16.</w:t>
            </w:r>
            <w:r w:rsidRPr="00664FBF">
              <w:rPr>
                <w:rFonts w:ascii="GHEA Grapalat" w:hAnsi="GHEA Grapalat"/>
              </w:rPr>
              <w:tab/>
              <w:t>Валюта (прописью и по коду):</w:t>
            </w:r>
          </w:p>
        </w:tc>
      </w:tr>
      <w:tr w:rsidR="00B138F3" w:rsidRPr="00664FBF"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64FBF" w:rsidRDefault="00BE2572" w:rsidP="00DE2AE3">
            <w:pPr>
              <w:widowControl w:val="0"/>
              <w:tabs>
                <w:tab w:val="left" w:pos="855"/>
              </w:tabs>
              <w:spacing w:after="160"/>
              <w:ind w:left="360"/>
              <w:rPr>
                <w:rFonts w:ascii="GHEA Grapalat" w:hAnsi="GHEA Grapalat"/>
              </w:rPr>
            </w:pPr>
            <w:r w:rsidRPr="00664FBF">
              <w:rPr>
                <w:rFonts w:ascii="GHEA Grapalat" w:hAnsi="GHEA Grapalat"/>
              </w:rPr>
              <w:t>17.</w:t>
            </w:r>
            <w:r w:rsidRPr="00664FBF">
              <w:rPr>
                <w:rFonts w:ascii="GHEA Grapalat" w:hAnsi="GHEA Grapalat"/>
              </w:rPr>
              <w:tab/>
              <w:t>Цель сделки (уплаты): (для обеспечения исполнения договора)</w:t>
            </w:r>
          </w:p>
        </w:tc>
      </w:tr>
      <w:tr w:rsidR="00B138F3" w:rsidRPr="00664FBF"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664FBF" w:rsidRDefault="00BE2572" w:rsidP="00DE2AE3">
            <w:pPr>
              <w:widowControl w:val="0"/>
              <w:tabs>
                <w:tab w:val="left" w:pos="855"/>
              </w:tabs>
              <w:spacing w:after="160"/>
              <w:ind w:left="360"/>
              <w:rPr>
                <w:rFonts w:ascii="GHEA Grapalat" w:hAnsi="GHEA Grapalat"/>
              </w:rPr>
            </w:pPr>
            <w:r w:rsidRPr="00664FBF">
              <w:rPr>
                <w:rFonts w:ascii="GHEA Grapalat" w:hAnsi="GHEA Grapalat"/>
              </w:rPr>
              <w:t>18.</w:t>
            </w:r>
            <w:r w:rsidRPr="00664FBF">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664FBF"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64FBF" w:rsidRDefault="00BE2572" w:rsidP="00DE2AE3">
            <w:pPr>
              <w:widowControl w:val="0"/>
              <w:tabs>
                <w:tab w:val="left" w:pos="855"/>
              </w:tabs>
              <w:spacing w:after="160"/>
              <w:ind w:left="360"/>
              <w:rPr>
                <w:rFonts w:ascii="GHEA Grapalat" w:hAnsi="GHEA Grapalat"/>
              </w:rPr>
            </w:pPr>
            <w:r w:rsidRPr="00664FBF">
              <w:rPr>
                <w:rFonts w:ascii="GHEA Grapalat" w:hAnsi="GHEA Grapalat"/>
              </w:rPr>
              <w:t>19.</w:t>
            </w:r>
            <w:r w:rsidRPr="00664FBF">
              <w:rPr>
                <w:rFonts w:ascii="GHEA Grapalat" w:hAnsi="GHEA Grapalat"/>
                <w:lang w:val="en-US"/>
              </w:rPr>
              <w:tab/>
            </w:r>
            <w:r w:rsidRPr="00664FBF">
              <w:rPr>
                <w:rFonts w:ascii="GHEA Grapalat" w:hAnsi="GHEA Grapalat"/>
              </w:rPr>
              <w:t>Условия оплаты: &lt;акцептованный платеж&gt;</w:t>
            </w:r>
          </w:p>
        </w:tc>
      </w:tr>
      <w:tr w:rsidR="00B138F3" w:rsidRPr="00664FBF"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64FBF" w:rsidRDefault="00BE2572" w:rsidP="00DE2AE3">
            <w:pPr>
              <w:widowControl w:val="0"/>
              <w:tabs>
                <w:tab w:val="left" w:pos="855"/>
              </w:tabs>
              <w:spacing w:after="160"/>
              <w:ind w:left="360"/>
              <w:rPr>
                <w:rFonts w:ascii="GHEA Grapalat" w:hAnsi="GHEA Grapalat"/>
                <w:lang w:val="en-US"/>
              </w:rPr>
            </w:pPr>
            <w:r w:rsidRPr="00664FBF">
              <w:rPr>
                <w:rFonts w:ascii="GHEA Grapalat" w:hAnsi="GHEA Grapalat"/>
              </w:rPr>
              <w:t>20.</w:t>
            </w:r>
            <w:r w:rsidRPr="00664FBF">
              <w:rPr>
                <w:rFonts w:ascii="GHEA Grapalat" w:hAnsi="GHEA Grapalat"/>
                <w:lang w:val="en-US"/>
              </w:rPr>
              <w:tab/>
            </w:r>
            <w:r w:rsidRPr="00664FBF">
              <w:rPr>
                <w:rFonts w:ascii="GHEA Grapalat" w:hAnsi="GHEA Grapalat"/>
              </w:rPr>
              <w:t>Количество прилагаемых страниц: --- страниц</w:t>
            </w:r>
          </w:p>
        </w:tc>
      </w:tr>
      <w:tr w:rsidR="00B138F3" w:rsidRPr="00664FBF"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664FBF" w:rsidRDefault="00BE2572" w:rsidP="00DE2AE3">
            <w:pPr>
              <w:widowControl w:val="0"/>
              <w:tabs>
                <w:tab w:val="left" w:pos="851"/>
              </w:tabs>
              <w:spacing w:after="160"/>
              <w:rPr>
                <w:rFonts w:ascii="GHEA Grapalat" w:hAnsi="GHEA Grapalat" w:cs="Sylfaen"/>
              </w:rPr>
            </w:pPr>
            <w:r w:rsidRPr="00664FBF">
              <w:rPr>
                <w:rFonts w:ascii="GHEA Grapalat" w:hAnsi="GHEA Grapalat"/>
              </w:rPr>
              <w:t>22.а.</w:t>
            </w:r>
            <w:r w:rsidRPr="00664FBF">
              <w:rPr>
                <w:rFonts w:ascii="GHEA Grapalat" w:hAnsi="GHEA Grapalat"/>
              </w:rPr>
              <w:tab/>
              <w:t>Подписи бенефициара</w:t>
            </w:r>
          </w:p>
          <w:p w:rsidR="00BE2572" w:rsidRPr="00664FBF" w:rsidRDefault="00BE2572" w:rsidP="00DE2AE3">
            <w:pPr>
              <w:widowControl w:val="0"/>
              <w:spacing w:after="160"/>
              <w:rPr>
                <w:rFonts w:ascii="GHEA Grapalat" w:hAnsi="GHEA Grapalat" w:cs="Sylfaen"/>
              </w:rPr>
            </w:pPr>
          </w:p>
          <w:p w:rsidR="00BE2572" w:rsidRPr="00664FBF" w:rsidRDefault="00BE2572" w:rsidP="00DE2AE3">
            <w:pPr>
              <w:widowControl w:val="0"/>
              <w:spacing w:after="160"/>
              <w:jc w:val="right"/>
              <w:rPr>
                <w:rFonts w:ascii="GHEA Grapalat" w:hAnsi="GHEA Grapalat" w:cs="Tahoma"/>
              </w:rPr>
            </w:pPr>
            <w:r w:rsidRPr="00664FBF">
              <w:rPr>
                <w:rFonts w:ascii="GHEA Grapalat" w:hAnsi="GHEA Grapalat"/>
              </w:rPr>
              <w:t>/____________________/</w:t>
            </w:r>
          </w:p>
          <w:p w:rsidR="00BE2572" w:rsidRPr="00664FBF" w:rsidRDefault="00BE2572" w:rsidP="00DE2AE3">
            <w:pPr>
              <w:widowControl w:val="0"/>
              <w:spacing w:after="160"/>
              <w:rPr>
                <w:rFonts w:ascii="GHEA Grapalat" w:hAnsi="GHEA Grapalat" w:cs="Sylfaen"/>
              </w:rPr>
            </w:pPr>
          </w:p>
          <w:p w:rsidR="00BE2572" w:rsidRPr="00664FBF" w:rsidRDefault="00BE2572" w:rsidP="00DE2AE3">
            <w:pPr>
              <w:widowControl w:val="0"/>
              <w:spacing w:after="160"/>
              <w:jc w:val="right"/>
              <w:rPr>
                <w:rFonts w:ascii="GHEA Grapalat" w:hAnsi="GHEA Grapalat" w:cs="Sylfaen"/>
              </w:rPr>
            </w:pPr>
            <w:r w:rsidRPr="00664FBF">
              <w:rPr>
                <w:rFonts w:ascii="GHEA Grapalat" w:hAnsi="GHEA Grapalat"/>
              </w:rPr>
              <w:t>/____________________/</w:t>
            </w:r>
          </w:p>
          <w:p w:rsidR="00BE2572" w:rsidRPr="00664FBF" w:rsidRDefault="00BE2572" w:rsidP="00DE2AE3">
            <w:pPr>
              <w:widowControl w:val="0"/>
              <w:spacing w:after="160"/>
              <w:rPr>
                <w:rFonts w:ascii="GHEA Grapalat" w:hAnsi="GHEA Grapalat" w:cs="Sylfaen"/>
              </w:rPr>
            </w:pPr>
          </w:p>
          <w:p w:rsidR="00BE2572" w:rsidRPr="00664FBF" w:rsidRDefault="00BE2572" w:rsidP="00DE2AE3">
            <w:pPr>
              <w:widowControl w:val="0"/>
              <w:tabs>
                <w:tab w:val="left" w:pos="4545"/>
              </w:tabs>
              <w:spacing w:after="160"/>
              <w:rPr>
                <w:rFonts w:ascii="GHEA Grapalat" w:hAnsi="GHEA Grapalat" w:cs="Sylfaen"/>
              </w:rPr>
            </w:pPr>
            <w:r w:rsidRPr="00664FBF">
              <w:rPr>
                <w:rFonts w:ascii="GHEA Grapalat" w:hAnsi="GHEA Grapalat"/>
              </w:rPr>
              <w:t>22.б.</w:t>
            </w:r>
            <w:r w:rsidRPr="00664FBF">
              <w:rPr>
                <w:rFonts w:ascii="GHEA Grapalat" w:hAnsi="GHEA Grapalat"/>
              </w:rPr>
              <w:tab/>
              <w:t>М. П.</w:t>
            </w:r>
          </w:p>
          <w:p w:rsidR="00BE2572" w:rsidRPr="00664FBF"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664FBF" w:rsidRDefault="00BE2572" w:rsidP="00DE2AE3">
            <w:pPr>
              <w:widowControl w:val="0"/>
              <w:tabs>
                <w:tab w:val="left" w:pos="905"/>
              </w:tabs>
              <w:spacing w:after="160"/>
              <w:rPr>
                <w:rFonts w:ascii="GHEA Grapalat" w:hAnsi="GHEA Grapalat" w:cs="Sylfaen"/>
              </w:rPr>
            </w:pPr>
            <w:r w:rsidRPr="00664FBF">
              <w:rPr>
                <w:rFonts w:ascii="GHEA Grapalat" w:hAnsi="GHEA Grapalat"/>
              </w:rPr>
              <w:lastRenderedPageBreak/>
              <w:t>21.а.</w:t>
            </w:r>
            <w:r w:rsidRPr="00664FBF">
              <w:rPr>
                <w:rFonts w:ascii="GHEA Grapalat" w:hAnsi="GHEA Grapalat"/>
              </w:rPr>
              <w:tab/>
            </w:r>
            <w:r w:rsidRPr="00664FBF">
              <w:rPr>
                <w:rFonts w:ascii="Courier New" w:hAnsi="Courier New"/>
              </w:rPr>
              <w:t> </w:t>
            </w:r>
            <w:r w:rsidRPr="00664FBF">
              <w:rPr>
                <w:rFonts w:ascii="GHEA Grapalat" w:hAnsi="GHEA Grapalat"/>
              </w:rPr>
              <w:t>Подписи плательщика:</w:t>
            </w:r>
          </w:p>
          <w:p w:rsidR="00BE2572" w:rsidRPr="00664FBF" w:rsidRDefault="00BE2572" w:rsidP="00DE2AE3">
            <w:pPr>
              <w:widowControl w:val="0"/>
              <w:spacing w:after="160"/>
              <w:rPr>
                <w:rFonts w:ascii="GHEA Grapalat" w:hAnsi="GHEA Grapalat" w:cs="Sylfaen"/>
              </w:rPr>
            </w:pPr>
          </w:p>
          <w:p w:rsidR="00BE2572" w:rsidRPr="00664FBF" w:rsidRDefault="00BE2572" w:rsidP="00DE2AE3">
            <w:pPr>
              <w:widowControl w:val="0"/>
              <w:spacing w:after="160"/>
              <w:jc w:val="right"/>
              <w:rPr>
                <w:rFonts w:ascii="GHEA Grapalat" w:hAnsi="GHEA Grapalat" w:cs="Sylfaen"/>
              </w:rPr>
            </w:pPr>
            <w:r w:rsidRPr="00664FBF">
              <w:rPr>
                <w:rFonts w:ascii="GHEA Grapalat" w:hAnsi="GHEA Grapalat"/>
              </w:rPr>
              <w:t>/____________________/</w:t>
            </w:r>
          </w:p>
          <w:p w:rsidR="00BE2572" w:rsidRPr="00664FBF" w:rsidRDefault="00BE2572" w:rsidP="00DE2AE3">
            <w:pPr>
              <w:widowControl w:val="0"/>
              <w:spacing w:after="160"/>
              <w:jc w:val="right"/>
              <w:rPr>
                <w:rFonts w:ascii="GHEA Grapalat" w:hAnsi="GHEA Grapalat" w:cs="Tahoma"/>
              </w:rPr>
            </w:pPr>
          </w:p>
          <w:p w:rsidR="00BE2572" w:rsidRPr="00664FBF" w:rsidRDefault="00BE2572" w:rsidP="00DE2AE3">
            <w:pPr>
              <w:widowControl w:val="0"/>
              <w:spacing w:after="160"/>
              <w:jc w:val="right"/>
              <w:rPr>
                <w:rFonts w:ascii="GHEA Grapalat" w:hAnsi="GHEA Grapalat" w:cs="Sylfaen"/>
              </w:rPr>
            </w:pPr>
            <w:r w:rsidRPr="00664FBF">
              <w:rPr>
                <w:rFonts w:ascii="GHEA Grapalat" w:hAnsi="GHEA Grapalat"/>
              </w:rPr>
              <w:t>/____________________/</w:t>
            </w:r>
          </w:p>
          <w:p w:rsidR="00BE2572" w:rsidRPr="00664FBF" w:rsidRDefault="00BE2572" w:rsidP="00DE2AE3">
            <w:pPr>
              <w:widowControl w:val="0"/>
              <w:spacing w:after="160"/>
              <w:rPr>
                <w:rFonts w:ascii="GHEA Grapalat" w:hAnsi="GHEA Grapalat" w:cs="Sylfaen"/>
              </w:rPr>
            </w:pPr>
          </w:p>
          <w:p w:rsidR="00BE2572" w:rsidRPr="00664FBF" w:rsidRDefault="00BE2572" w:rsidP="00DE2AE3">
            <w:pPr>
              <w:widowControl w:val="0"/>
              <w:tabs>
                <w:tab w:val="left" w:pos="4539"/>
              </w:tabs>
              <w:spacing w:after="160"/>
              <w:rPr>
                <w:rFonts w:ascii="GHEA Grapalat" w:hAnsi="GHEA Grapalat" w:cs="Sylfaen"/>
              </w:rPr>
            </w:pPr>
            <w:r w:rsidRPr="00664FBF">
              <w:rPr>
                <w:rFonts w:ascii="GHEA Grapalat" w:hAnsi="GHEA Grapalat"/>
              </w:rPr>
              <w:t>21.б.</w:t>
            </w:r>
            <w:r w:rsidRPr="00664FBF">
              <w:rPr>
                <w:rFonts w:ascii="GHEA Grapalat" w:hAnsi="GHEA Grapalat"/>
              </w:rPr>
              <w:tab/>
              <w:t>М. П.</w:t>
            </w:r>
          </w:p>
        </w:tc>
      </w:tr>
      <w:tr w:rsidR="00B138F3" w:rsidRPr="00664FBF"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664FBF" w:rsidRDefault="00BE2572" w:rsidP="00DE2AE3">
            <w:pPr>
              <w:widowControl w:val="0"/>
              <w:spacing w:after="160"/>
              <w:rPr>
                <w:rFonts w:ascii="GHEA Grapalat" w:hAnsi="GHEA Grapalat" w:cs="Tahoma"/>
              </w:rPr>
            </w:pPr>
            <w:r w:rsidRPr="00664FBF">
              <w:rPr>
                <w:rFonts w:ascii="GHEA Grapalat" w:hAnsi="GHEA Grapalat"/>
              </w:rPr>
              <w:t>24.а.</w:t>
            </w:r>
            <w:r w:rsidRPr="00664FBF">
              <w:rPr>
                <w:rFonts w:ascii="GHEA Grapalat" w:hAnsi="GHEA Grapalat"/>
              </w:rPr>
              <w:tab/>
              <w:t xml:space="preserve"> Обслуживающая бенефициара финансовая организация </w:t>
            </w:r>
          </w:p>
          <w:p w:rsidR="00BE2572" w:rsidRPr="00664FBF" w:rsidRDefault="00BE2572" w:rsidP="00DE2AE3">
            <w:pPr>
              <w:widowControl w:val="0"/>
              <w:spacing w:after="160"/>
              <w:rPr>
                <w:rFonts w:ascii="GHEA Grapalat" w:hAnsi="GHEA Grapalat"/>
              </w:rPr>
            </w:pPr>
          </w:p>
          <w:p w:rsidR="00BE2572" w:rsidRPr="00664FBF" w:rsidRDefault="00BE2572" w:rsidP="00DE2AE3">
            <w:pPr>
              <w:widowControl w:val="0"/>
              <w:jc w:val="right"/>
              <w:rPr>
                <w:rFonts w:ascii="GHEA Grapalat" w:hAnsi="GHEA Grapalat" w:cs="Tahoma"/>
              </w:rPr>
            </w:pPr>
            <w:r w:rsidRPr="00664FBF">
              <w:rPr>
                <w:rFonts w:ascii="GHEA Grapalat" w:hAnsi="GHEA Grapalat"/>
              </w:rPr>
              <w:t>/____________________/</w:t>
            </w:r>
          </w:p>
          <w:p w:rsidR="00BE2572" w:rsidRPr="00664FBF" w:rsidRDefault="00BE2572" w:rsidP="00DE2AE3">
            <w:pPr>
              <w:widowControl w:val="0"/>
              <w:spacing w:after="160"/>
              <w:ind w:left="3828" w:right="13"/>
              <w:jc w:val="both"/>
              <w:rPr>
                <w:rFonts w:ascii="GHEA Grapalat" w:hAnsi="GHEA Grapalat" w:cs="Sylfaen"/>
                <w:vertAlign w:val="superscript"/>
              </w:rPr>
            </w:pPr>
            <w:r w:rsidRPr="00664FBF">
              <w:rPr>
                <w:rFonts w:ascii="GHEA Grapalat" w:hAnsi="GHEA Grapalat"/>
                <w:vertAlign w:val="superscript"/>
              </w:rPr>
              <w:t>подпись/</w:t>
            </w:r>
          </w:p>
          <w:p w:rsidR="00BE2572" w:rsidRPr="00664FBF" w:rsidRDefault="00BE2572" w:rsidP="00DE2AE3">
            <w:pPr>
              <w:widowControl w:val="0"/>
              <w:spacing w:after="160"/>
              <w:rPr>
                <w:rFonts w:ascii="GHEA Grapalat" w:hAnsi="GHEA Grapalat" w:cs="Tahoma"/>
              </w:rPr>
            </w:pPr>
          </w:p>
          <w:p w:rsidR="00BE2572" w:rsidRPr="00664FBF"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664FBF" w:rsidRDefault="00BE2572" w:rsidP="00DE2AE3">
            <w:pPr>
              <w:widowControl w:val="0"/>
              <w:spacing w:after="160"/>
              <w:rPr>
                <w:rFonts w:ascii="GHEA Grapalat" w:hAnsi="GHEA Grapalat" w:cs="Tahoma"/>
              </w:rPr>
            </w:pPr>
            <w:r w:rsidRPr="00664FBF">
              <w:rPr>
                <w:rFonts w:ascii="GHEA Grapalat" w:hAnsi="GHEA Grapalat"/>
              </w:rPr>
              <w:t>23.а.</w:t>
            </w:r>
            <w:r w:rsidRPr="00664FBF">
              <w:rPr>
                <w:rFonts w:ascii="GHEA Grapalat" w:hAnsi="GHEA Grapalat"/>
              </w:rPr>
              <w:tab/>
              <w:t xml:space="preserve"> Обслуживающая плательщика финансовая организация </w:t>
            </w:r>
          </w:p>
          <w:p w:rsidR="00BE2572" w:rsidRPr="00664FBF" w:rsidRDefault="00BE2572" w:rsidP="00DE2AE3">
            <w:pPr>
              <w:widowControl w:val="0"/>
              <w:spacing w:after="160"/>
              <w:rPr>
                <w:rFonts w:ascii="GHEA Grapalat" w:hAnsi="GHEA Grapalat" w:cs="Tahoma"/>
              </w:rPr>
            </w:pPr>
          </w:p>
          <w:p w:rsidR="00BE2572" w:rsidRPr="00664FBF" w:rsidRDefault="00BE2572" w:rsidP="00DE2AE3">
            <w:pPr>
              <w:widowControl w:val="0"/>
              <w:jc w:val="right"/>
              <w:rPr>
                <w:rFonts w:ascii="GHEA Grapalat" w:hAnsi="GHEA Grapalat" w:cs="Tahoma"/>
              </w:rPr>
            </w:pPr>
            <w:r w:rsidRPr="00664FBF">
              <w:rPr>
                <w:rFonts w:ascii="GHEA Grapalat" w:hAnsi="GHEA Grapalat"/>
              </w:rPr>
              <w:t>/____________________/</w:t>
            </w:r>
          </w:p>
          <w:p w:rsidR="00BE2572" w:rsidRPr="00664FBF" w:rsidRDefault="00BE2572" w:rsidP="00DE2AE3">
            <w:pPr>
              <w:widowControl w:val="0"/>
              <w:spacing w:after="160"/>
              <w:ind w:right="983"/>
              <w:jc w:val="right"/>
              <w:rPr>
                <w:rFonts w:ascii="GHEA Grapalat" w:hAnsi="GHEA Grapalat" w:cs="Sylfaen"/>
                <w:vertAlign w:val="superscript"/>
              </w:rPr>
            </w:pPr>
            <w:r w:rsidRPr="00664FBF">
              <w:rPr>
                <w:rFonts w:ascii="GHEA Grapalat" w:hAnsi="GHEA Grapalat"/>
                <w:vertAlign w:val="superscript"/>
              </w:rPr>
              <w:t>/подпись/</w:t>
            </w:r>
          </w:p>
          <w:p w:rsidR="00BE2572" w:rsidRPr="00664FBF" w:rsidRDefault="00BE2572" w:rsidP="00DE2AE3">
            <w:pPr>
              <w:widowControl w:val="0"/>
              <w:spacing w:after="160"/>
              <w:rPr>
                <w:rFonts w:ascii="GHEA Grapalat" w:hAnsi="GHEA Grapalat" w:cs="Arial"/>
              </w:rPr>
            </w:pPr>
          </w:p>
        </w:tc>
      </w:tr>
      <w:tr w:rsidR="00B138F3" w:rsidRPr="00664FBF"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664FBF" w:rsidRDefault="00BE2572" w:rsidP="00DE2AE3">
            <w:pPr>
              <w:widowControl w:val="0"/>
              <w:tabs>
                <w:tab w:val="left" w:pos="4678"/>
              </w:tabs>
              <w:spacing w:after="160"/>
              <w:rPr>
                <w:rFonts w:ascii="GHEA Grapalat" w:hAnsi="GHEA Grapalat" w:cs="Sylfaen"/>
              </w:rPr>
            </w:pPr>
            <w:r w:rsidRPr="00664FBF">
              <w:rPr>
                <w:rFonts w:ascii="GHEA Grapalat" w:hAnsi="GHEA Grapalat"/>
              </w:rPr>
              <w:t>24.б.</w:t>
            </w:r>
            <w:r w:rsidRPr="00664FBF">
              <w:rPr>
                <w:rFonts w:ascii="GHEA Grapalat" w:hAnsi="GHEA Grapalat"/>
              </w:rPr>
              <w:tab/>
              <w:t>М. П.</w:t>
            </w:r>
          </w:p>
          <w:p w:rsidR="00BE2572" w:rsidRPr="00664FBF" w:rsidRDefault="00BE2572" w:rsidP="00DE2AE3">
            <w:pPr>
              <w:widowControl w:val="0"/>
              <w:spacing w:after="160"/>
              <w:rPr>
                <w:rFonts w:ascii="GHEA Grapalat" w:hAnsi="GHEA Grapalat" w:cs="Sylfaen"/>
              </w:rPr>
            </w:pPr>
          </w:p>
          <w:p w:rsidR="00BE2572" w:rsidRPr="00664FBF" w:rsidRDefault="00BE2572" w:rsidP="00DE2AE3">
            <w:pPr>
              <w:widowControl w:val="0"/>
              <w:spacing w:after="160"/>
              <w:ind w:right="155"/>
              <w:jc w:val="right"/>
              <w:rPr>
                <w:rFonts w:ascii="GHEA Grapalat" w:hAnsi="GHEA Grapalat" w:cs="Sylfaen"/>
                <w:lang w:val="en-US"/>
              </w:rPr>
            </w:pPr>
            <w:r w:rsidRPr="00664FBF">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664FBF" w:rsidRDefault="00BE2572" w:rsidP="00DE2AE3">
            <w:pPr>
              <w:widowControl w:val="0"/>
              <w:tabs>
                <w:tab w:val="left" w:pos="4554"/>
              </w:tabs>
              <w:spacing w:after="160"/>
              <w:rPr>
                <w:rFonts w:ascii="GHEA Grapalat" w:hAnsi="GHEA Grapalat" w:cs="Sylfaen"/>
              </w:rPr>
            </w:pPr>
            <w:r w:rsidRPr="00664FBF">
              <w:rPr>
                <w:rFonts w:ascii="GHEA Grapalat" w:hAnsi="GHEA Grapalat"/>
              </w:rPr>
              <w:t>23.б.</w:t>
            </w:r>
            <w:r w:rsidRPr="00664FBF">
              <w:rPr>
                <w:rFonts w:ascii="GHEA Grapalat" w:hAnsi="GHEA Grapalat"/>
              </w:rPr>
              <w:tab/>
              <w:t>М. П.</w:t>
            </w:r>
          </w:p>
          <w:p w:rsidR="00BE2572" w:rsidRPr="00664FBF" w:rsidRDefault="00BE2572" w:rsidP="00DE2AE3">
            <w:pPr>
              <w:widowControl w:val="0"/>
              <w:spacing w:after="160"/>
              <w:rPr>
                <w:rFonts w:ascii="GHEA Grapalat" w:hAnsi="GHEA Grapalat"/>
              </w:rPr>
            </w:pPr>
          </w:p>
          <w:p w:rsidR="00BE2572" w:rsidRPr="00664FBF" w:rsidRDefault="00BE2572" w:rsidP="00DE2AE3">
            <w:pPr>
              <w:widowControl w:val="0"/>
              <w:spacing w:after="160"/>
              <w:jc w:val="right"/>
              <w:rPr>
                <w:rFonts w:ascii="GHEA Grapalat" w:hAnsi="GHEA Grapalat" w:cs="Sylfaen"/>
              </w:rPr>
            </w:pPr>
            <w:r w:rsidRPr="00664FBF">
              <w:rPr>
                <w:rFonts w:ascii="GHEA Grapalat" w:hAnsi="GHEA Grapalat"/>
              </w:rPr>
              <w:t>23.в Дата исполнения: "___" ___ 20___г.</w:t>
            </w:r>
          </w:p>
        </w:tc>
      </w:tr>
    </w:tbl>
    <w:p w:rsidR="00BE2572" w:rsidRPr="00664FBF" w:rsidRDefault="00BE2572" w:rsidP="00BE2572">
      <w:pPr>
        <w:widowControl w:val="0"/>
        <w:spacing w:after="160"/>
        <w:jc w:val="center"/>
        <w:rPr>
          <w:rFonts w:ascii="GHEA Grapalat" w:hAnsi="GHEA Grapalat" w:cs="Sylfaen"/>
        </w:rPr>
      </w:pPr>
    </w:p>
    <w:p w:rsidR="00BE2572" w:rsidRPr="00664FBF" w:rsidRDefault="00BE2572" w:rsidP="00BE2572">
      <w:pPr>
        <w:rPr>
          <w:rFonts w:ascii="GHEA Grapalat" w:hAnsi="GHEA Grapalat" w:cs="Sylfaen"/>
        </w:rPr>
      </w:pPr>
      <w:r w:rsidRPr="00664FBF">
        <w:rPr>
          <w:rFonts w:ascii="GHEA Grapalat" w:hAnsi="GHEA Grapalat" w:cs="Sylfaen"/>
        </w:rPr>
        <w:t xml:space="preserve">*  </w:t>
      </w:r>
      <w:r w:rsidRPr="00664FBF">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664FBF" w:rsidRDefault="00BE2572" w:rsidP="00BE2572">
      <w:pPr>
        <w:rPr>
          <w:rFonts w:ascii="GHEA Grapalat" w:hAnsi="GHEA Grapalat" w:cs="Sylfaen"/>
        </w:rPr>
      </w:pPr>
      <w:r w:rsidRPr="00664FBF">
        <w:rPr>
          <w:rFonts w:ascii="GHEA Grapalat" w:hAnsi="GHEA Grapalat" w:cs="Sylfaen"/>
        </w:rPr>
        <w:br w:type="page"/>
      </w:r>
    </w:p>
    <w:p w:rsidR="00BE2572" w:rsidRPr="00664FBF" w:rsidRDefault="00BE2572" w:rsidP="00BE2572">
      <w:pPr>
        <w:widowControl w:val="0"/>
        <w:spacing w:after="160"/>
        <w:ind w:left="567" w:right="565"/>
        <w:jc w:val="center"/>
        <w:rPr>
          <w:rFonts w:ascii="GHEA Grapalat" w:hAnsi="GHEA Grapalat"/>
          <w:b/>
        </w:rPr>
      </w:pPr>
      <w:r w:rsidRPr="00664FBF">
        <w:rPr>
          <w:rFonts w:ascii="GHEA Grapalat" w:hAnsi="GHEA Grapalat"/>
          <w:b/>
        </w:rPr>
        <w:lastRenderedPageBreak/>
        <w:t xml:space="preserve">Обязательные реквизиты платежного требования </w:t>
      </w:r>
      <w:r w:rsidRPr="00664FBF">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664FBF"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b/>
                <w:sz w:val="18"/>
                <w:szCs w:val="18"/>
              </w:rPr>
            </w:pPr>
            <w:r w:rsidRPr="00664FBF">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b/>
                <w:sz w:val="18"/>
                <w:szCs w:val="18"/>
              </w:rPr>
            </w:pPr>
            <w:r w:rsidRPr="00664FBF">
              <w:rPr>
                <w:rFonts w:ascii="GHEA Grapalat" w:hAnsi="GHEA Grapalat"/>
                <w:b/>
                <w:sz w:val="18"/>
                <w:szCs w:val="18"/>
              </w:rPr>
              <w:t>Наличие указанного поля/</w:t>
            </w:r>
          </w:p>
          <w:p w:rsidR="00BE2572" w:rsidRPr="00664FBF" w:rsidRDefault="00BE2572" w:rsidP="00DE2AE3">
            <w:pPr>
              <w:widowControl w:val="0"/>
              <w:spacing w:after="120"/>
              <w:jc w:val="center"/>
              <w:rPr>
                <w:rFonts w:ascii="GHEA Grapalat" w:hAnsi="GHEA Grapalat"/>
                <w:b/>
                <w:sz w:val="18"/>
                <w:szCs w:val="18"/>
              </w:rPr>
            </w:pPr>
            <w:r w:rsidRPr="00664FBF">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b/>
                <w:sz w:val="18"/>
                <w:szCs w:val="18"/>
              </w:rPr>
            </w:pPr>
            <w:r w:rsidRPr="00664FBF">
              <w:rPr>
                <w:rFonts w:ascii="GHEA Grapalat" w:hAnsi="GHEA Grapalat"/>
                <w:b/>
                <w:sz w:val="18"/>
                <w:szCs w:val="18"/>
              </w:rPr>
              <w:t xml:space="preserve">Требование о заполнении реквизита </w:t>
            </w:r>
          </w:p>
          <w:p w:rsidR="00BE2572" w:rsidRPr="00664FBF" w:rsidRDefault="00BE2572" w:rsidP="00DE2AE3">
            <w:pPr>
              <w:widowControl w:val="0"/>
              <w:spacing w:after="120"/>
              <w:jc w:val="center"/>
              <w:rPr>
                <w:rFonts w:ascii="GHEA Grapalat" w:hAnsi="GHEA Grapalat"/>
                <w:b/>
                <w:sz w:val="18"/>
                <w:szCs w:val="18"/>
              </w:rPr>
            </w:pPr>
            <w:r w:rsidRPr="00664FBF">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b/>
                <w:sz w:val="18"/>
                <w:szCs w:val="18"/>
              </w:rPr>
            </w:pPr>
            <w:r w:rsidRPr="00664FBF">
              <w:rPr>
                <w:rFonts w:ascii="GHEA Grapalat" w:hAnsi="GHEA Grapalat"/>
                <w:b/>
                <w:sz w:val="18"/>
                <w:szCs w:val="18"/>
              </w:rPr>
              <w:t>Сторона,</w:t>
            </w:r>
          </w:p>
          <w:p w:rsidR="00BE2572" w:rsidRPr="00664FBF" w:rsidRDefault="00BE2572" w:rsidP="00DE2AE3">
            <w:pPr>
              <w:widowControl w:val="0"/>
              <w:spacing w:after="120"/>
              <w:jc w:val="center"/>
              <w:rPr>
                <w:rFonts w:ascii="GHEA Grapalat" w:hAnsi="GHEA Grapalat"/>
                <w:b/>
                <w:sz w:val="18"/>
                <w:szCs w:val="18"/>
              </w:rPr>
            </w:pPr>
            <w:r w:rsidRPr="00664FBF">
              <w:rPr>
                <w:rFonts w:ascii="GHEA Grapalat" w:hAnsi="GHEA Grapalat"/>
                <w:b/>
                <w:sz w:val="18"/>
                <w:szCs w:val="18"/>
              </w:rPr>
              <w:t xml:space="preserve">заполняющая реквизит </w:t>
            </w:r>
          </w:p>
          <w:p w:rsidR="00BE2572" w:rsidRPr="00664FBF" w:rsidRDefault="00BE2572" w:rsidP="00DE2AE3">
            <w:pPr>
              <w:widowControl w:val="0"/>
              <w:spacing w:after="120"/>
              <w:jc w:val="center"/>
              <w:rPr>
                <w:rFonts w:ascii="GHEA Grapalat" w:hAnsi="GHEA Grapalat"/>
                <w:b/>
                <w:sz w:val="18"/>
                <w:szCs w:val="18"/>
              </w:rPr>
            </w:pPr>
            <w:r w:rsidRPr="00664FBF">
              <w:rPr>
                <w:rFonts w:ascii="GHEA Grapalat" w:hAnsi="GHEA Grapalat"/>
                <w:b/>
                <w:sz w:val="18"/>
                <w:szCs w:val="18"/>
              </w:rPr>
              <w:t>бенефициар или плательщик</w:t>
            </w:r>
          </w:p>
          <w:p w:rsidR="00BE2572" w:rsidRPr="00664FBF" w:rsidRDefault="00BE2572" w:rsidP="00DE2AE3">
            <w:pPr>
              <w:widowControl w:val="0"/>
              <w:spacing w:after="120"/>
              <w:jc w:val="center"/>
              <w:rPr>
                <w:rFonts w:ascii="GHEA Grapalat" w:hAnsi="GHEA Grapalat"/>
                <w:b/>
                <w:sz w:val="18"/>
                <w:szCs w:val="18"/>
              </w:rPr>
            </w:pPr>
            <w:r w:rsidRPr="00664FBF">
              <w:rPr>
                <w:rFonts w:ascii="GHEA Grapalat" w:hAnsi="GHEA Grapalat"/>
                <w:b/>
                <w:sz w:val="18"/>
                <w:szCs w:val="18"/>
              </w:rPr>
              <w:t>(в связи с процессом закупки)</w:t>
            </w:r>
          </w:p>
        </w:tc>
      </w:tr>
      <w:tr w:rsidR="00B138F3" w:rsidRPr="00664FBF"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b/>
                <w:sz w:val="18"/>
                <w:szCs w:val="18"/>
              </w:rPr>
            </w:pPr>
            <w:r w:rsidRPr="00664FBF">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b/>
                <w:sz w:val="18"/>
                <w:szCs w:val="18"/>
              </w:rPr>
            </w:pPr>
            <w:r w:rsidRPr="00664FBF">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b/>
                <w:sz w:val="18"/>
                <w:szCs w:val="18"/>
              </w:rPr>
            </w:pPr>
            <w:r w:rsidRPr="00664FBF">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b/>
                <w:sz w:val="18"/>
                <w:szCs w:val="18"/>
              </w:rPr>
            </w:pPr>
            <w:r w:rsidRPr="00664FBF">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b/>
                <w:sz w:val="18"/>
                <w:szCs w:val="18"/>
              </w:rPr>
            </w:pPr>
            <w:r w:rsidRPr="00664FBF">
              <w:rPr>
                <w:rFonts w:ascii="GHEA Grapalat" w:hAnsi="GHEA Grapalat"/>
                <w:b/>
                <w:sz w:val="18"/>
                <w:szCs w:val="18"/>
              </w:rPr>
              <w:t>5</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на документе заранее заполнено "Платежное требование"</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both"/>
              <w:rPr>
                <w:rFonts w:ascii="GHEA Grapalat" w:hAnsi="GHEA Grapalat"/>
                <w:sz w:val="18"/>
                <w:szCs w:val="18"/>
              </w:rPr>
            </w:pPr>
            <w:r w:rsidRPr="00664FBF">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both"/>
              <w:rPr>
                <w:rFonts w:ascii="GHEA Grapalat" w:hAnsi="GHEA Grapalat"/>
                <w:sz w:val="18"/>
                <w:szCs w:val="18"/>
              </w:rPr>
            </w:pPr>
            <w:r w:rsidRPr="00664FBF">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BE2572" w:rsidRPr="00664FBF"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both"/>
              <w:rPr>
                <w:rFonts w:ascii="GHEA Grapalat" w:hAnsi="GHEA Grapalat"/>
                <w:sz w:val="18"/>
                <w:szCs w:val="18"/>
              </w:rPr>
            </w:pPr>
            <w:r w:rsidRPr="00664FBF">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плательщиком</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плательщиком</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плательщиком</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необязательно</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664FBF">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lastRenderedPageBreak/>
              <w:t>заполняется плательщиком</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необязательно</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плательщиком</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заранее заполняется бенефициаром — по приглашению</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необязательно</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(не заполняется)</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необязательно</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заранее заполняется бенефициаром — по приглашению</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заранее заполняется бенефициаром — по приглашению</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заранее заполняется бенефициаром — по приглашению</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заполняется плательщиком </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необязательно</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(предусмотрена для частичного акцепта указанной суммы, который </w:t>
            </w:r>
            <w:r w:rsidRPr="00664FBF">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lastRenderedPageBreak/>
              <w:t>(не заполняется и не применяется)</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плательщиком</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заранее заполняется бенефициаром — по приглашению</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бенефициаром</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Del="0010680B"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cs="Sylfaen"/>
                <w:sz w:val="18"/>
                <w:szCs w:val="18"/>
              </w:rPr>
            </w:pPr>
            <w:r w:rsidRPr="00664FBF">
              <w:rPr>
                <w:rFonts w:ascii="GHEA Grapalat" w:hAnsi="GHEA Grapalat"/>
                <w:sz w:val="18"/>
                <w:szCs w:val="18"/>
              </w:rPr>
              <w:t xml:space="preserve">обязательно </w:t>
            </w:r>
          </w:p>
          <w:p w:rsidR="00BE2572" w:rsidRPr="00664FBF" w:rsidRDefault="00BE2572" w:rsidP="00DE2AE3">
            <w:pPr>
              <w:widowControl w:val="0"/>
              <w:spacing w:after="120"/>
              <w:jc w:val="center"/>
              <w:rPr>
                <w:rFonts w:ascii="GHEA Grapalat" w:hAnsi="GHEA Grapalat" w:cs="Sylfaen"/>
                <w:sz w:val="18"/>
                <w:szCs w:val="18"/>
              </w:rPr>
            </w:pPr>
            <w:r w:rsidRPr="00664FBF">
              <w:rPr>
                <w:rFonts w:ascii="GHEA Grapalat" w:hAnsi="GHEA Grapalat"/>
                <w:sz w:val="18"/>
                <w:szCs w:val="18"/>
              </w:rPr>
              <w:t xml:space="preserve">заполняются слова "акцептованный платеж", </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заранее заполняется бенефициаром </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необязательно</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бенефициаром</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664FBF">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lastRenderedPageBreak/>
              <w:t xml:space="preserve">подписывается плательщиком или </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проставляется электронная подпись плательщика</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обязательно: </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при наличии печати, когда плательщик представляет Требование в бумажной форме</w:t>
            </w:r>
          </w:p>
          <w:p w:rsidR="00BE2572" w:rsidRPr="00664FBF"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скрепляется печатью плательщика </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при представлении в бумажной форме</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обязательно: </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подписывается бенефициаром</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обязательно: </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скрепляется печатью бенефициара </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при представлении в банк в бумажной форме</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подпись сотрудника финансовой организации (филиала), обслуживающей </w:t>
            </w:r>
            <w:r w:rsidRPr="00664FBF">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необязательно</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664FBF">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необязательно</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p>
        </w:tc>
      </w:tr>
      <w:tr w:rsidR="00FF3DE9"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необязательно</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p>
        </w:tc>
      </w:tr>
    </w:tbl>
    <w:p w:rsidR="00BE2572" w:rsidRPr="00664FBF" w:rsidRDefault="00BE2572" w:rsidP="00BE2572">
      <w:pPr>
        <w:widowControl w:val="0"/>
        <w:spacing w:after="160"/>
        <w:ind w:left="567" w:right="565"/>
        <w:jc w:val="center"/>
        <w:rPr>
          <w:rFonts w:ascii="GHEA Grapalat" w:hAnsi="GHEA Grapalat"/>
          <w:b/>
        </w:rPr>
      </w:pPr>
    </w:p>
    <w:p w:rsidR="00BE2572" w:rsidRPr="00664FBF" w:rsidRDefault="00BE2572" w:rsidP="00BE2572">
      <w:pPr>
        <w:widowControl w:val="0"/>
        <w:spacing w:after="160"/>
        <w:ind w:left="567" w:right="565"/>
        <w:jc w:val="center"/>
        <w:rPr>
          <w:rFonts w:ascii="GHEA Grapalat" w:hAnsi="GHEA Grapalat"/>
          <w:b/>
        </w:rPr>
      </w:pPr>
    </w:p>
    <w:p w:rsidR="00BE2572" w:rsidRPr="00664FBF" w:rsidRDefault="00BE2572" w:rsidP="00BE2572">
      <w:pPr>
        <w:widowControl w:val="0"/>
        <w:spacing w:after="160"/>
        <w:ind w:left="567" w:right="565"/>
        <w:jc w:val="center"/>
        <w:rPr>
          <w:rFonts w:ascii="GHEA Grapalat" w:hAnsi="GHEA Grapalat"/>
          <w:b/>
        </w:rPr>
      </w:pPr>
    </w:p>
    <w:p w:rsidR="00BE2572" w:rsidRPr="00664FBF" w:rsidRDefault="00BE2572" w:rsidP="00BE2572">
      <w:pPr>
        <w:widowControl w:val="0"/>
        <w:spacing w:after="160"/>
        <w:ind w:left="567" w:right="565"/>
        <w:jc w:val="center"/>
        <w:rPr>
          <w:rFonts w:ascii="GHEA Grapalat" w:hAnsi="GHEA Grapalat"/>
          <w:b/>
        </w:rPr>
      </w:pPr>
    </w:p>
    <w:p w:rsidR="00BE2572" w:rsidRPr="00664FBF" w:rsidRDefault="00BE2572" w:rsidP="00BE2572">
      <w:pPr>
        <w:widowControl w:val="0"/>
        <w:spacing w:after="160"/>
        <w:ind w:left="567" w:right="565"/>
        <w:jc w:val="center"/>
        <w:rPr>
          <w:rFonts w:ascii="GHEA Grapalat" w:hAnsi="GHEA Grapalat"/>
          <w:b/>
        </w:rPr>
      </w:pPr>
    </w:p>
    <w:p w:rsidR="00BE2572" w:rsidRPr="00664FBF" w:rsidRDefault="00BE2572" w:rsidP="00BE2572">
      <w:pPr>
        <w:widowControl w:val="0"/>
        <w:spacing w:after="160"/>
        <w:ind w:left="567" w:right="565"/>
        <w:jc w:val="center"/>
        <w:rPr>
          <w:rFonts w:ascii="GHEA Grapalat" w:hAnsi="GHEA Grapalat"/>
          <w:b/>
        </w:rPr>
      </w:pPr>
    </w:p>
    <w:p w:rsidR="00BE2572" w:rsidRPr="00664FBF" w:rsidRDefault="00BE2572" w:rsidP="00BE2572">
      <w:pPr>
        <w:widowControl w:val="0"/>
        <w:spacing w:after="160"/>
        <w:ind w:left="567" w:right="565"/>
        <w:jc w:val="center"/>
        <w:rPr>
          <w:rFonts w:ascii="GHEA Grapalat" w:hAnsi="GHEA Grapalat"/>
          <w:b/>
        </w:rPr>
      </w:pPr>
    </w:p>
    <w:p w:rsidR="00BE2572" w:rsidRPr="00664FBF" w:rsidRDefault="00BE2572" w:rsidP="00BE2572">
      <w:pPr>
        <w:widowControl w:val="0"/>
        <w:spacing w:after="160"/>
        <w:ind w:left="567" w:right="565"/>
        <w:jc w:val="center"/>
        <w:rPr>
          <w:rFonts w:ascii="GHEA Grapalat" w:hAnsi="GHEA Grapalat"/>
          <w:b/>
        </w:rPr>
      </w:pPr>
    </w:p>
    <w:p w:rsidR="00BE2572" w:rsidRPr="00664FBF" w:rsidRDefault="00BE2572" w:rsidP="00BE2572">
      <w:pPr>
        <w:widowControl w:val="0"/>
        <w:spacing w:after="160"/>
        <w:ind w:left="567" w:right="565"/>
        <w:jc w:val="center"/>
        <w:rPr>
          <w:rFonts w:ascii="GHEA Grapalat" w:hAnsi="GHEA Grapalat"/>
          <w:b/>
        </w:rPr>
      </w:pPr>
    </w:p>
    <w:p w:rsidR="00BE2572" w:rsidRPr="00664FBF" w:rsidRDefault="00BE2572" w:rsidP="00BE2572">
      <w:pPr>
        <w:widowControl w:val="0"/>
        <w:spacing w:after="160"/>
        <w:ind w:left="567" w:right="565"/>
        <w:jc w:val="center"/>
        <w:rPr>
          <w:rFonts w:ascii="GHEA Grapalat" w:hAnsi="GHEA Grapalat"/>
          <w:b/>
        </w:rPr>
      </w:pPr>
    </w:p>
    <w:p w:rsidR="000A214C" w:rsidRPr="00664FBF" w:rsidRDefault="000A214C" w:rsidP="000A214C">
      <w:pPr>
        <w:widowControl w:val="0"/>
        <w:spacing w:after="160"/>
        <w:jc w:val="both"/>
        <w:rPr>
          <w:rFonts w:ascii="GHEA Grapalat" w:hAnsi="GHEA Grapalat"/>
        </w:rPr>
      </w:pPr>
      <w:r w:rsidRPr="00664FBF">
        <w:rPr>
          <w:rFonts w:ascii="GHEA Grapalat" w:hAnsi="GHEA Grapalat"/>
        </w:rPr>
        <w:br w:type="page"/>
      </w:r>
    </w:p>
    <w:p w:rsidR="00071D1C" w:rsidRPr="00664FBF" w:rsidRDefault="00B2572B" w:rsidP="00B46D58">
      <w:pPr>
        <w:pStyle w:val="BodyTextIndent3"/>
        <w:widowControl w:val="0"/>
        <w:spacing w:after="160" w:line="240" w:lineRule="auto"/>
        <w:jc w:val="right"/>
        <w:rPr>
          <w:rFonts w:ascii="GHEA Grapalat" w:hAnsi="GHEA Grapalat" w:cs="Sylfaen"/>
          <w:b/>
          <w:sz w:val="24"/>
          <w:szCs w:val="24"/>
        </w:rPr>
      </w:pPr>
      <w:r w:rsidRPr="00664FBF">
        <w:rPr>
          <w:rFonts w:ascii="GHEA Grapalat" w:hAnsi="GHEA Grapalat"/>
          <w:b/>
          <w:sz w:val="24"/>
          <w:szCs w:val="24"/>
        </w:rPr>
        <w:lastRenderedPageBreak/>
        <w:t xml:space="preserve">Приложение № </w:t>
      </w:r>
      <w:r w:rsidR="004A51CE" w:rsidRPr="00664FBF">
        <w:rPr>
          <w:rFonts w:ascii="GHEA Grapalat" w:hAnsi="GHEA Grapalat"/>
          <w:b/>
          <w:sz w:val="24"/>
          <w:szCs w:val="24"/>
        </w:rPr>
        <w:t>6</w:t>
      </w:r>
    </w:p>
    <w:p w:rsidR="00071D1C" w:rsidRPr="00664FBF" w:rsidRDefault="00071D1C" w:rsidP="00B46D58">
      <w:pPr>
        <w:pStyle w:val="BodyTextIndent3"/>
        <w:widowControl w:val="0"/>
        <w:spacing w:after="160" w:line="240" w:lineRule="auto"/>
        <w:jc w:val="right"/>
        <w:rPr>
          <w:rFonts w:ascii="GHEA Grapalat" w:hAnsi="GHEA Grapalat" w:cs="Sylfaen"/>
          <w:b/>
          <w:sz w:val="24"/>
          <w:szCs w:val="24"/>
        </w:rPr>
      </w:pPr>
      <w:r w:rsidRPr="00664FBF">
        <w:rPr>
          <w:rFonts w:ascii="GHEA Grapalat" w:hAnsi="GHEA Grapalat"/>
          <w:b/>
          <w:sz w:val="24"/>
          <w:szCs w:val="24"/>
        </w:rPr>
        <w:t>к Приглашению на электронный аукцион</w:t>
      </w:r>
      <w:r w:rsidR="008D352C" w:rsidRPr="00664FBF">
        <w:rPr>
          <w:rFonts w:ascii="GHEA Grapalat" w:hAnsi="GHEA Grapalat" w:cs="Sylfaen"/>
          <w:b/>
          <w:sz w:val="24"/>
          <w:szCs w:val="24"/>
        </w:rPr>
        <w:br/>
      </w:r>
      <w:r w:rsidRPr="00664FBF">
        <w:rPr>
          <w:rFonts w:ascii="GHEA Grapalat" w:hAnsi="GHEA Grapalat"/>
          <w:b/>
          <w:sz w:val="24"/>
          <w:szCs w:val="24"/>
        </w:rPr>
        <w:t xml:space="preserve">под кодом </w:t>
      </w:r>
      <w:r w:rsidR="006132ED" w:rsidRPr="00664FBF">
        <w:rPr>
          <w:rFonts w:ascii="GHEA Grapalat" w:hAnsi="GHEA Grapalat"/>
          <w:b/>
          <w:sz w:val="24"/>
          <w:szCs w:val="24"/>
        </w:rPr>
        <w:t>"</w:t>
      </w:r>
      <w:r w:rsidR="00836983" w:rsidRPr="00664FBF">
        <w:rPr>
          <w:rFonts w:ascii="GHEA Grapalat" w:hAnsi="GHEA Grapalat"/>
          <w:b/>
          <w:sz w:val="24"/>
          <w:szCs w:val="24"/>
        </w:rPr>
        <w:t>119М-ХМААПДБ-22/06</w:t>
      </w:r>
      <w:r w:rsidR="006132ED" w:rsidRPr="00664FBF">
        <w:rPr>
          <w:rFonts w:ascii="GHEA Grapalat" w:hAnsi="GHEA Grapalat"/>
          <w:b/>
          <w:sz w:val="24"/>
          <w:szCs w:val="24"/>
        </w:rPr>
        <w:t>"</w:t>
      </w:r>
      <w:r w:rsidR="005250C2" w:rsidRPr="00664FBF">
        <w:rPr>
          <w:rStyle w:val="FootnoteReference"/>
          <w:rFonts w:ascii="GHEA Grapalat" w:hAnsi="GHEA Grapalat"/>
          <w:b/>
          <w:sz w:val="24"/>
          <w:szCs w:val="24"/>
        </w:rPr>
        <w:footnoteReference w:customMarkFollows="1" w:id="11"/>
        <w:t>*</w:t>
      </w:r>
    </w:p>
    <w:p w:rsidR="008D352C" w:rsidRPr="00664FBF" w:rsidRDefault="008D352C" w:rsidP="00B46D58">
      <w:pPr>
        <w:widowControl w:val="0"/>
        <w:spacing w:after="160"/>
        <w:ind w:left="-142" w:firstLine="142"/>
        <w:jc w:val="center"/>
        <w:rPr>
          <w:rFonts w:ascii="GHEA Grapalat" w:hAnsi="GHEA Grapalat"/>
          <w:i/>
        </w:rPr>
      </w:pPr>
    </w:p>
    <w:p w:rsidR="00071D1C" w:rsidRPr="00664FBF" w:rsidRDefault="00071D1C" w:rsidP="00B46D58">
      <w:pPr>
        <w:widowControl w:val="0"/>
        <w:spacing w:after="160"/>
        <w:ind w:left="-142" w:firstLine="142"/>
        <w:jc w:val="center"/>
        <w:rPr>
          <w:rFonts w:ascii="GHEA Grapalat" w:hAnsi="GHEA Grapalat"/>
          <w:b/>
        </w:rPr>
      </w:pPr>
      <w:r w:rsidRPr="00664FBF">
        <w:rPr>
          <w:rFonts w:ascii="GHEA Grapalat" w:hAnsi="GHEA Grapalat"/>
          <w:b/>
        </w:rPr>
        <w:t xml:space="preserve">ДОГОВОР </w:t>
      </w:r>
    </w:p>
    <w:p w:rsidR="00071D1C" w:rsidRPr="00664FBF" w:rsidRDefault="00071D1C" w:rsidP="00B46D58">
      <w:pPr>
        <w:widowControl w:val="0"/>
        <w:spacing w:after="160"/>
        <w:ind w:left="-142" w:firstLine="142"/>
        <w:jc w:val="center"/>
        <w:rPr>
          <w:rFonts w:ascii="GHEA Grapalat" w:hAnsi="GHEA Grapalat" w:cs="Times Armenian"/>
          <w:b/>
        </w:rPr>
      </w:pPr>
      <w:r w:rsidRPr="00664FBF">
        <w:rPr>
          <w:rFonts w:ascii="GHEA Grapalat" w:hAnsi="GHEA Grapalat"/>
          <w:b/>
        </w:rPr>
        <w:t>ПОСТАВК</w:t>
      </w:r>
      <w:r w:rsidR="00F15CED" w:rsidRPr="00664FBF">
        <w:rPr>
          <w:rFonts w:ascii="GHEA Grapalat" w:hAnsi="GHEA Grapalat"/>
          <w:b/>
        </w:rPr>
        <w:t>И ТОВАРА ДЛЯ НУЖД ГОСУДАРСТВА</w:t>
      </w:r>
    </w:p>
    <w:p w:rsidR="00071D1C" w:rsidRPr="00664FBF" w:rsidRDefault="00071D1C" w:rsidP="00B46D58">
      <w:pPr>
        <w:widowControl w:val="0"/>
        <w:spacing w:after="160"/>
        <w:ind w:left="-142" w:firstLine="142"/>
        <w:jc w:val="center"/>
        <w:rPr>
          <w:rFonts w:ascii="GHEA Grapalat" w:hAnsi="GHEA Grapalat"/>
          <w:b/>
          <w:u w:val="single"/>
        </w:rPr>
      </w:pPr>
      <w:r w:rsidRPr="00664FBF">
        <w:rPr>
          <w:rFonts w:ascii="GHEA Grapalat" w:hAnsi="GHEA Grapalat"/>
          <w:b/>
        </w:rPr>
        <w:t>№ ____________________</w:t>
      </w:r>
    </w:p>
    <w:p w:rsidR="00071D1C" w:rsidRPr="00664FBF"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664FBF" w:rsidTr="00F15CED">
        <w:tc>
          <w:tcPr>
            <w:tcW w:w="4643" w:type="dxa"/>
          </w:tcPr>
          <w:p w:rsidR="00F15CED" w:rsidRPr="00664FBF" w:rsidRDefault="00F83E0A" w:rsidP="00B46D58">
            <w:pPr>
              <w:widowControl w:val="0"/>
              <w:spacing w:after="160"/>
              <w:rPr>
                <w:rFonts w:ascii="GHEA Grapalat" w:hAnsi="GHEA Grapalat" w:cs="Sylfaen"/>
                <w:lang w:val="en-US"/>
              </w:rPr>
            </w:pPr>
            <w:r w:rsidRPr="00664FBF">
              <w:rPr>
                <w:rFonts w:ascii="GHEA Grapalat" w:hAnsi="GHEA Grapalat"/>
                <w:lang w:val="en-US"/>
              </w:rPr>
              <w:tab/>
            </w:r>
            <w:r w:rsidR="00F15CED" w:rsidRPr="00664FBF">
              <w:rPr>
                <w:rFonts w:ascii="GHEA Grapalat" w:hAnsi="GHEA Grapalat"/>
              </w:rPr>
              <w:t>г</w:t>
            </w:r>
          </w:p>
        </w:tc>
        <w:tc>
          <w:tcPr>
            <w:tcW w:w="4643" w:type="dxa"/>
          </w:tcPr>
          <w:p w:rsidR="00F15CED" w:rsidRPr="00664FBF" w:rsidRDefault="00F15CED" w:rsidP="00B46D58">
            <w:pPr>
              <w:widowControl w:val="0"/>
              <w:spacing w:after="160"/>
              <w:jc w:val="right"/>
              <w:rPr>
                <w:rFonts w:ascii="GHEA Grapalat" w:hAnsi="GHEA Grapalat" w:cs="Sylfaen"/>
                <w:lang w:val="en-US"/>
              </w:rPr>
            </w:pPr>
            <w:r w:rsidRPr="00664FBF">
              <w:rPr>
                <w:rFonts w:ascii="GHEA Grapalat" w:hAnsi="GHEA Grapalat"/>
              </w:rPr>
              <w:t>"</w:t>
            </w:r>
            <w:r w:rsidR="00F83E0A" w:rsidRPr="00664FBF">
              <w:rPr>
                <w:rFonts w:ascii="GHEA Grapalat" w:hAnsi="GHEA Grapalat"/>
                <w:lang w:val="en-US"/>
              </w:rPr>
              <w:tab/>
            </w:r>
            <w:r w:rsidRPr="00664FBF">
              <w:rPr>
                <w:rFonts w:ascii="GHEA Grapalat" w:hAnsi="GHEA Grapalat"/>
              </w:rPr>
              <w:t xml:space="preserve">" </w:t>
            </w:r>
            <w:r w:rsidR="00F83E0A" w:rsidRPr="00664FBF">
              <w:rPr>
                <w:rFonts w:ascii="GHEA Grapalat" w:hAnsi="GHEA Grapalat"/>
                <w:lang w:val="en-US"/>
              </w:rPr>
              <w:tab/>
            </w:r>
            <w:r w:rsidRPr="00664FBF">
              <w:rPr>
                <w:rFonts w:ascii="GHEA Grapalat" w:hAnsi="GHEA Grapalat"/>
                <w:lang w:val="en-US"/>
              </w:rPr>
              <w:t xml:space="preserve"> </w:t>
            </w:r>
            <w:r w:rsidRPr="00664FBF">
              <w:rPr>
                <w:rFonts w:ascii="GHEA Grapalat" w:hAnsi="GHEA Grapalat"/>
              </w:rPr>
              <w:t>20</w:t>
            </w:r>
            <w:r w:rsidR="00F83E0A" w:rsidRPr="00664FBF">
              <w:rPr>
                <w:rFonts w:ascii="GHEA Grapalat" w:hAnsi="GHEA Grapalat"/>
                <w:lang w:val="en-US"/>
              </w:rPr>
              <w:tab/>
            </w:r>
            <w:r w:rsidRPr="00664FBF">
              <w:rPr>
                <w:rFonts w:ascii="GHEA Grapalat" w:hAnsi="GHEA Grapalat"/>
              </w:rPr>
              <w:t>г.</w:t>
            </w:r>
          </w:p>
        </w:tc>
      </w:tr>
    </w:tbl>
    <w:p w:rsidR="00071D1C" w:rsidRPr="00664FBF"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664FBF" w:rsidRDefault="006B3AE3" w:rsidP="00B46D58">
      <w:pPr>
        <w:widowControl w:val="0"/>
        <w:spacing w:after="160"/>
        <w:jc w:val="both"/>
        <w:rPr>
          <w:rFonts w:ascii="GHEA Grapalat" w:hAnsi="GHEA Grapalat"/>
        </w:rPr>
      </w:pPr>
      <w:r w:rsidRPr="00664FBF">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664FBF">
        <w:rPr>
          <w:rFonts w:ascii="GHEA Grapalat" w:hAnsi="GHEA Grapalat"/>
        </w:rPr>
        <w:t xml:space="preserve"> </w:t>
      </w:r>
      <w:r w:rsidRPr="00664FBF">
        <w:rPr>
          <w:rFonts w:ascii="GHEA Grapalat" w:hAnsi="GHEA Grapalat"/>
        </w:rPr>
        <w:t>__________________, в лице директора</w:t>
      </w:r>
      <w:r w:rsidR="00D5443D" w:rsidRPr="00664FBF">
        <w:rPr>
          <w:rFonts w:ascii="GHEA Grapalat" w:hAnsi="GHEA Grapalat"/>
        </w:rPr>
        <w:t xml:space="preserve"> </w:t>
      </w:r>
      <w:r w:rsidRPr="00664FBF">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664FBF" w:rsidRDefault="00071D1C" w:rsidP="00B46D58">
      <w:pPr>
        <w:widowControl w:val="0"/>
        <w:spacing w:after="160"/>
        <w:ind w:firstLine="709"/>
        <w:jc w:val="both"/>
        <w:rPr>
          <w:rFonts w:ascii="GHEA Grapalat" w:hAnsi="GHEA Grapalat"/>
          <w:b/>
        </w:rPr>
      </w:pPr>
    </w:p>
    <w:p w:rsidR="00071D1C" w:rsidRPr="00664FBF" w:rsidRDefault="00071D1C" w:rsidP="00B46D58">
      <w:pPr>
        <w:widowControl w:val="0"/>
        <w:spacing w:after="160"/>
        <w:jc w:val="center"/>
        <w:rPr>
          <w:rFonts w:ascii="GHEA Grapalat" w:hAnsi="GHEA Grapalat" w:cs="Times Armenian"/>
          <w:b/>
        </w:rPr>
      </w:pPr>
      <w:r w:rsidRPr="00664FBF">
        <w:rPr>
          <w:rFonts w:ascii="GHEA Grapalat" w:hAnsi="GHEA Grapalat"/>
          <w:b/>
        </w:rPr>
        <w:t>1. ПРЕДМЕТ ДОГОВОРА</w:t>
      </w:r>
    </w:p>
    <w:p w:rsidR="00071D1C" w:rsidRPr="00664FBF" w:rsidRDefault="00071D1C" w:rsidP="00B46D58">
      <w:pPr>
        <w:widowControl w:val="0"/>
        <w:tabs>
          <w:tab w:val="left" w:pos="1134"/>
        </w:tabs>
        <w:spacing w:after="160"/>
        <w:ind w:firstLine="567"/>
        <w:jc w:val="both"/>
        <w:rPr>
          <w:rFonts w:ascii="GHEA Grapalat" w:hAnsi="GHEA Grapalat" w:cs="Times Armenian"/>
        </w:rPr>
      </w:pPr>
      <w:r w:rsidRPr="00664FBF">
        <w:rPr>
          <w:rFonts w:ascii="GHEA Grapalat" w:hAnsi="GHEA Grapalat"/>
        </w:rPr>
        <w:t>1.1.</w:t>
      </w:r>
      <w:r w:rsidR="00F15CED" w:rsidRPr="00664FBF">
        <w:rPr>
          <w:rFonts w:ascii="GHEA Grapalat" w:hAnsi="GHEA Grapalat"/>
        </w:rPr>
        <w:tab/>
      </w:r>
      <w:r w:rsidRPr="00664FBF">
        <w:rPr>
          <w:rFonts w:ascii="GHEA Grapalat" w:hAnsi="GHEA Grapalat"/>
          <w:spacing w:val="6"/>
        </w:rPr>
        <w:t>Продавец обязуется в установленном настоящим Договором (далее</w:t>
      </w:r>
      <w:r w:rsidR="00F15CED" w:rsidRPr="00664FBF">
        <w:rPr>
          <w:rFonts w:ascii="Courier New" w:hAnsi="Courier New" w:cs="Courier New"/>
          <w:spacing w:val="6"/>
          <w:lang w:val="en-US"/>
        </w:rPr>
        <w:t> </w:t>
      </w:r>
      <w:r w:rsidRPr="00664FBF">
        <w:rPr>
          <w:rFonts w:ascii="GHEA Grapalat" w:hAnsi="GHEA Grapalat"/>
          <w:spacing w:val="6"/>
        </w:rPr>
        <w:t xml:space="preserve">— договор) </w:t>
      </w:r>
      <w:r w:rsidRPr="00664FBF">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664FBF" w:rsidRDefault="00071D1C" w:rsidP="00B46D58">
      <w:pPr>
        <w:widowControl w:val="0"/>
        <w:spacing w:after="160"/>
        <w:ind w:firstLine="709"/>
        <w:jc w:val="both"/>
        <w:rPr>
          <w:rFonts w:ascii="GHEA Grapalat" w:hAnsi="GHEA Grapalat" w:cs="Times Armenian"/>
        </w:rPr>
      </w:pPr>
    </w:p>
    <w:p w:rsidR="00071D1C" w:rsidRPr="00664FBF" w:rsidRDefault="00071D1C" w:rsidP="00B46D58">
      <w:pPr>
        <w:widowControl w:val="0"/>
        <w:spacing w:after="160"/>
        <w:jc w:val="center"/>
        <w:rPr>
          <w:rFonts w:ascii="GHEA Grapalat" w:hAnsi="GHEA Grapalat"/>
          <w:b/>
        </w:rPr>
      </w:pPr>
      <w:r w:rsidRPr="00664FBF">
        <w:rPr>
          <w:rFonts w:ascii="GHEA Grapalat" w:hAnsi="GHEA Grapalat"/>
          <w:b/>
        </w:rPr>
        <w:t>2.ПРАВА И ОБЯЗАННОСТИ СТОРОН</w:t>
      </w:r>
    </w:p>
    <w:p w:rsidR="00071D1C" w:rsidRPr="00664FBF" w:rsidRDefault="00071D1C" w:rsidP="00B46D58">
      <w:pPr>
        <w:widowControl w:val="0"/>
        <w:tabs>
          <w:tab w:val="left" w:pos="1134"/>
        </w:tabs>
        <w:spacing w:after="160"/>
        <w:ind w:firstLine="567"/>
        <w:jc w:val="both"/>
        <w:rPr>
          <w:rFonts w:ascii="GHEA Grapalat" w:hAnsi="GHEA Grapalat"/>
          <w:b/>
        </w:rPr>
      </w:pPr>
      <w:r w:rsidRPr="00664FBF">
        <w:rPr>
          <w:rFonts w:ascii="GHEA Grapalat" w:hAnsi="GHEA Grapalat"/>
          <w:b/>
        </w:rPr>
        <w:t>2.</w:t>
      </w:r>
      <w:r w:rsidR="009D71F8" w:rsidRPr="00664FBF">
        <w:rPr>
          <w:rFonts w:ascii="GHEA Grapalat" w:hAnsi="GHEA Grapalat"/>
          <w:b/>
        </w:rPr>
        <w:t>1.</w:t>
      </w:r>
      <w:r w:rsidR="009D71F8" w:rsidRPr="00664FBF">
        <w:rPr>
          <w:rFonts w:ascii="GHEA Grapalat" w:hAnsi="GHEA Grapalat"/>
          <w:b/>
        </w:rPr>
        <w:tab/>
      </w:r>
      <w:r w:rsidRPr="00664FBF">
        <w:rPr>
          <w:rFonts w:ascii="GHEA Grapalat" w:hAnsi="GHEA Grapalat"/>
          <w:b/>
        </w:rPr>
        <w:t>Покупатель имеет право:</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2.1.</w:t>
      </w:r>
      <w:r w:rsidR="009D71F8" w:rsidRPr="00664FBF">
        <w:rPr>
          <w:rFonts w:ascii="GHEA Grapalat" w:hAnsi="GHEA Grapalat"/>
        </w:rPr>
        <w:t>1.</w:t>
      </w:r>
      <w:r w:rsidR="009D71F8" w:rsidRPr="00664FBF">
        <w:rPr>
          <w:rFonts w:ascii="GHEA Grapalat" w:hAnsi="GHEA Grapalat"/>
        </w:rPr>
        <w:tab/>
      </w:r>
      <w:r w:rsidRPr="00664FBF">
        <w:rPr>
          <w:rFonts w:ascii="GHEA Grapalat" w:hAnsi="GHEA Grapalat"/>
        </w:rPr>
        <w:t>Отказываться от товара в случае непоставки товара Продавцом в</w:t>
      </w:r>
      <w:r w:rsidR="005250C2" w:rsidRPr="00664FBF">
        <w:rPr>
          <w:rFonts w:ascii="Courier New" w:hAnsi="Courier New" w:cs="Courier New"/>
          <w:lang w:val="en-US"/>
        </w:rPr>
        <w:t> </w:t>
      </w:r>
      <w:r w:rsidRPr="00664FBF">
        <w:rPr>
          <w:rFonts w:ascii="GHEA Grapalat" w:hAnsi="GHEA Grapalat"/>
        </w:rPr>
        <w:t>установленный договором срок, если сроки поставки были нарушены более чем на ______</w:t>
      </w:r>
      <w:r w:rsidR="00F15CED" w:rsidRPr="00664FBF">
        <w:rPr>
          <w:rFonts w:ascii="GHEA Grapalat" w:hAnsi="GHEA Grapalat"/>
        </w:rPr>
        <w:t>__________</w:t>
      </w:r>
      <w:r w:rsidR="00EC165E" w:rsidRPr="00664FBF">
        <w:rPr>
          <w:rFonts w:ascii="GHEA Grapalat" w:hAnsi="GHEA Grapalat"/>
        </w:rPr>
        <w:t>__</w:t>
      </w:r>
      <w:r w:rsidR="00F15CED" w:rsidRPr="00664FBF">
        <w:rPr>
          <w:rFonts w:ascii="GHEA Grapalat" w:hAnsi="GHEA Grapalat"/>
        </w:rPr>
        <w:t>__</w:t>
      </w:r>
      <w:r w:rsidRPr="00664FBF">
        <w:rPr>
          <w:rFonts w:ascii="GHEA Grapalat" w:hAnsi="GHEA Grapalat"/>
        </w:rPr>
        <w:t>__ дней.</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2.1.</w:t>
      </w:r>
      <w:r w:rsidR="009D71F8" w:rsidRPr="00664FBF">
        <w:rPr>
          <w:rFonts w:ascii="GHEA Grapalat" w:hAnsi="GHEA Grapalat"/>
        </w:rPr>
        <w:t>2.</w:t>
      </w:r>
      <w:r w:rsidR="009D71F8" w:rsidRPr="00664FBF">
        <w:rPr>
          <w:rFonts w:ascii="GHEA Grapalat" w:hAnsi="GHEA Grapalat"/>
        </w:rPr>
        <w:tab/>
      </w:r>
      <w:r w:rsidRPr="00664FBF">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664FBF" w:rsidRDefault="00071D1C" w:rsidP="00B46D58">
      <w:pPr>
        <w:widowControl w:val="0"/>
        <w:tabs>
          <w:tab w:val="left" w:pos="1134"/>
        </w:tabs>
        <w:spacing w:after="160"/>
        <w:ind w:firstLine="567"/>
        <w:jc w:val="both"/>
        <w:rPr>
          <w:rFonts w:ascii="GHEA Grapalat" w:hAnsi="GHEA Grapalat"/>
        </w:rPr>
      </w:pPr>
      <w:r w:rsidRPr="00664FBF">
        <w:rPr>
          <w:rFonts w:ascii="GHEA Grapalat" w:hAnsi="GHEA Grapalat"/>
        </w:rPr>
        <w:t>а)</w:t>
      </w:r>
      <w:r w:rsidR="005250C2" w:rsidRPr="00664FBF">
        <w:rPr>
          <w:rFonts w:ascii="GHEA Grapalat" w:hAnsi="GHEA Grapalat"/>
        </w:rPr>
        <w:tab/>
      </w:r>
      <w:r w:rsidRPr="00664FBF">
        <w:rPr>
          <w:rFonts w:ascii="GHEA Grapalat" w:hAnsi="GHEA Grapalat"/>
        </w:rPr>
        <w:t>требовать возмещения расходов, произведенных им по причине ненадлежащего качества товара;</w:t>
      </w:r>
    </w:p>
    <w:p w:rsidR="00071D1C" w:rsidRPr="00664FBF" w:rsidRDefault="00071D1C" w:rsidP="00B46D58">
      <w:pPr>
        <w:widowControl w:val="0"/>
        <w:tabs>
          <w:tab w:val="left" w:pos="1134"/>
        </w:tabs>
        <w:spacing w:after="160"/>
        <w:ind w:firstLine="567"/>
        <w:jc w:val="both"/>
        <w:rPr>
          <w:rFonts w:ascii="GHEA Grapalat" w:hAnsi="GHEA Grapalat"/>
        </w:rPr>
      </w:pPr>
      <w:r w:rsidRPr="00664FBF">
        <w:rPr>
          <w:rFonts w:ascii="GHEA Grapalat" w:hAnsi="GHEA Grapalat"/>
        </w:rPr>
        <w:lastRenderedPageBreak/>
        <w:t>б)</w:t>
      </w:r>
      <w:r w:rsidR="005250C2" w:rsidRPr="00664FBF">
        <w:rPr>
          <w:rFonts w:ascii="GHEA Grapalat" w:hAnsi="GHEA Grapalat"/>
        </w:rPr>
        <w:tab/>
      </w:r>
      <w:r w:rsidRPr="00664FBF">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664FBF" w:rsidRDefault="00071D1C" w:rsidP="00B46D58">
      <w:pPr>
        <w:widowControl w:val="0"/>
        <w:tabs>
          <w:tab w:val="left" w:pos="1134"/>
        </w:tabs>
        <w:spacing w:after="160"/>
        <w:ind w:firstLine="567"/>
        <w:jc w:val="both"/>
        <w:rPr>
          <w:rFonts w:ascii="GHEA Grapalat" w:hAnsi="GHEA Grapalat"/>
        </w:rPr>
      </w:pPr>
      <w:r w:rsidRPr="00664FBF">
        <w:rPr>
          <w:rFonts w:ascii="GHEA Grapalat" w:hAnsi="GHEA Grapalat"/>
        </w:rPr>
        <w:t>в)</w:t>
      </w:r>
      <w:r w:rsidR="005250C2" w:rsidRPr="00664FBF">
        <w:rPr>
          <w:rFonts w:ascii="GHEA Grapalat" w:hAnsi="GHEA Grapalat"/>
        </w:rPr>
        <w:tab/>
      </w:r>
      <w:r w:rsidRPr="00664FBF">
        <w:rPr>
          <w:rFonts w:ascii="GHEA Grapalat" w:hAnsi="GHEA Grapalat"/>
        </w:rPr>
        <w:t>отказываться от исполнения договора и требовать возврата уплаченной за товар суммы.</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2.1.</w:t>
      </w:r>
      <w:r w:rsidR="005B2A24" w:rsidRPr="00664FBF">
        <w:rPr>
          <w:rFonts w:ascii="GHEA Grapalat" w:hAnsi="GHEA Grapalat"/>
        </w:rPr>
        <w:t>3.</w:t>
      </w:r>
      <w:r w:rsidR="005B2A24" w:rsidRPr="00664FBF">
        <w:rPr>
          <w:rFonts w:ascii="GHEA Grapalat" w:hAnsi="GHEA Grapalat"/>
        </w:rPr>
        <w:tab/>
      </w:r>
      <w:r w:rsidRPr="00664FBF">
        <w:rPr>
          <w:rFonts w:ascii="GHEA Grapalat" w:hAnsi="GHEA Grapalat"/>
        </w:rPr>
        <w:t xml:space="preserve">Если передан товар в количестве меньше оговоренного в договоре, то: </w:t>
      </w:r>
    </w:p>
    <w:p w:rsidR="00071D1C" w:rsidRPr="00664FBF" w:rsidRDefault="00071D1C" w:rsidP="00B46D58">
      <w:pPr>
        <w:widowControl w:val="0"/>
        <w:tabs>
          <w:tab w:val="left" w:pos="1134"/>
        </w:tabs>
        <w:spacing w:after="160"/>
        <w:ind w:firstLine="567"/>
        <w:jc w:val="both"/>
        <w:rPr>
          <w:rFonts w:ascii="GHEA Grapalat" w:hAnsi="GHEA Grapalat"/>
        </w:rPr>
      </w:pPr>
      <w:r w:rsidRPr="00664FBF">
        <w:rPr>
          <w:rFonts w:ascii="GHEA Grapalat" w:hAnsi="GHEA Grapalat"/>
        </w:rPr>
        <w:t>а)</w:t>
      </w:r>
      <w:r w:rsidR="005250C2" w:rsidRPr="00664FBF">
        <w:rPr>
          <w:rFonts w:ascii="GHEA Grapalat" w:hAnsi="GHEA Grapalat"/>
        </w:rPr>
        <w:tab/>
      </w:r>
      <w:r w:rsidRPr="00664FBF">
        <w:rPr>
          <w:rFonts w:ascii="GHEA Grapalat" w:hAnsi="GHEA Grapalat"/>
        </w:rPr>
        <w:t>требовать восполнения недопереданного количества</w:t>
      </w:r>
      <w:r w:rsidR="00AA7117" w:rsidRPr="00664FBF">
        <w:rPr>
          <w:rFonts w:ascii="GHEA Grapalat" w:hAnsi="GHEA Grapalat"/>
        </w:rPr>
        <w:t xml:space="preserve"> </w:t>
      </w:r>
      <w:r w:rsidRPr="00664FBF">
        <w:rPr>
          <w:rFonts w:ascii="GHEA Grapalat" w:hAnsi="GHEA Grapalat"/>
        </w:rPr>
        <w:t>товара;</w:t>
      </w:r>
    </w:p>
    <w:p w:rsidR="00071D1C" w:rsidRPr="00664FBF" w:rsidRDefault="00071D1C" w:rsidP="00B46D58">
      <w:pPr>
        <w:widowControl w:val="0"/>
        <w:tabs>
          <w:tab w:val="left" w:pos="1134"/>
        </w:tabs>
        <w:spacing w:after="160"/>
        <w:ind w:firstLine="567"/>
        <w:jc w:val="both"/>
        <w:rPr>
          <w:rFonts w:ascii="GHEA Grapalat" w:hAnsi="GHEA Grapalat"/>
        </w:rPr>
      </w:pPr>
      <w:r w:rsidRPr="00664FBF">
        <w:rPr>
          <w:rFonts w:ascii="GHEA Grapalat" w:hAnsi="GHEA Grapalat"/>
        </w:rPr>
        <w:t>б)</w:t>
      </w:r>
      <w:r w:rsidR="005250C2" w:rsidRPr="00664FBF">
        <w:rPr>
          <w:rFonts w:ascii="GHEA Grapalat" w:hAnsi="GHEA Grapalat"/>
        </w:rPr>
        <w:tab/>
      </w:r>
      <w:r w:rsidRPr="00664FBF">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2.1.4</w:t>
      </w:r>
      <w:r w:rsidR="005250C2" w:rsidRPr="00664FBF">
        <w:rPr>
          <w:rFonts w:ascii="GHEA Grapalat" w:hAnsi="GHEA Grapalat"/>
        </w:rPr>
        <w:t>.</w:t>
      </w:r>
      <w:r w:rsidR="005250C2" w:rsidRPr="00664FBF">
        <w:rPr>
          <w:rFonts w:ascii="GHEA Grapalat" w:hAnsi="GHEA Grapalat"/>
        </w:rPr>
        <w:tab/>
      </w:r>
      <w:r w:rsidRPr="00664FBF">
        <w:rPr>
          <w:rFonts w:ascii="GHEA Grapalat" w:hAnsi="GHEA Grapalat"/>
        </w:rPr>
        <w:t>Если передан товар с нарушением условия его вида, по своему усмотрению:</w:t>
      </w:r>
    </w:p>
    <w:p w:rsidR="00071D1C" w:rsidRPr="00664FBF" w:rsidRDefault="00071D1C" w:rsidP="00B46D58">
      <w:pPr>
        <w:widowControl w:val="0"/>
        <w:tabs>
          <w:tab w:val="left" w:pos="1134"/>
        </w:tabs>
        <w:spacing w:after="160"/>
        <w:ind w:firstLine="567"/>
        <w:jc w:val="both"/>
        <w:rPr>
          <w:rFonts w:ascii="GHEA Grapalat" w:hAnsi="GHEA Grapalat"/>
        </w:rPr>
      </w:pPr>
      <w:r w:rsidRPr="00664FBF">
        <w:rPr>
          <w:rFonts w:ascii="GHEA Grapalat" w:hAnsi="GHEA Grapalat"/>
        </w:rPr>
        <w:t>а)</w:t>
      </w:r>
      <w:r w:rsidR="005250C2" w:rsidRPr="00664FBF">
        <w:rPr>
          <w:rFonts w:ascii="GHEA Grapalat" w:hAnsi="GHEA Grapalat"/>
        </w:rPr>
        <w:tab/>
      </w:r>
      <w:r w:rsidRPr="00664FBF">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664FBF" w:rsidRDefault="00071D1C" w:rsidP="00B46D58">
      <w:pPr>
        <w:widowControl w:val="0"/>
        <w:tabs>
          <w:tab w:val="left" w:pos="1134"/>
        </w:tabs>
        <w:spacing w:after="160"/>
        <w:ind w:firstLine="567"/>
        <w:jc w:val="both"/>
        <w:rPr>
          <w:rFonts w:ascii="GHEA Grapalat" w:hAnsi="GHEA Grapalat"/>
        </w:rPr>
      </w:pPr>
      <w:r w:rsidRPr="00664FBF">
        <w:rPr>
          <w:rFonts w:ascii="GHEA Grapalat" w:hAnsi="GHEA Grapalat"/>
        </w:rPr>
        <w:t>б)</w:t>
      </w:r>
      <w:r w:rsidR="005250C2" w:rsidRPr="00664FBF">
        <w:rPr>
          <w:rFonts w:ascii="GHEA Grapalat" w:hAnsi="GHEA Grapalat"/>
        </w:rPr>
        <w:tab/>
      </w:r>
      <w:r w:rsidRPr="00664FBF">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664FBF" w:rsidRDefault="00071D1C" w:rsidP="00B46D58">
      <w:pPr>
        <w:widowControl w:val="0"/>
        <w:tabs>
          <w:tab w:val="left" w:pos="1134"/>
        </w:tabs>
        <w:spacing w:after="160"/>
        <w:ind w:firstLine="567"/>
        <w:jc w:val="both"/>
        <w:rPr>
          <w:rFonts w:ascii="GHEA Grapalat" w:hAnsi="GHEA Grapalat"/>
        </w:rPr>
      </w:pPr>
      <w:r w:rsidRPr="00664FBF">
        <w:rPr>
          <w:rFonts w:ascii="GHEA Grapalat" w:hAnsi="GHEA Grapalat"/>
        </w:rPr>
        <w:t>в)</w:t>
      </w:r>
      <w:r w:rsidR="005250C2" w:rsidRPr="00664FBF">
        <w:rPr>
          <w:rFonts w:ascii="GHEA Grapalat" w:hAnsi="GHEA Grapalat"/>
        </w:rPr>
        <w:tab/>
      </w:r>
      <w:r w:rsidRPr="00664FBF">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664FBF">
        <w:rPr>
          <w:rFonts w:ascii="Courier New" w:hAnsi="Courier New" w:cs="Courier New"/>
          <w:lang w:val="en-US"/>
        </w:rPr>
        <w:t> </w:t>
      </w:r>
      <w:r w:rsidRPr="00664FBF">
        <w:rPr>
          <w:rFonts w:ascii="GHEA Grapalat" w:hAnsi="GHEA Grapalat"/>
        </w:rPr>
        <w:t>виду.</w:t>
      </w:r>
    </w:p>
    <w:p w:rsidR="009E45F3"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2.1.</w:t>
      </w:r>
      <w:r w:rsidR="003A734A" w:rsidRPr="00664FBF">
        <w:rPr>
          <w:rFonts w:ascii="GHEA Grapalat" w:hAnsi="GHEA Grapalat"/>
        </w:rPr>
        <w:t>5.</w:t>
      </w:r>
      <w:r w:rsidR="003A734A" w:rsidRPr="00664FBF">
        <w:rPr>
          <w:rFonts w:ascii="GHEA Grapalat" w:hAnsi="GHEA Grapalat"/>
        </w:rPr>
        <w:tab/>
      </w:r>
      <w:r w:rsidRPr="00664FBF">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2.1.</w:t>
      </w:r>
      <w:r w:rsidR="00AC30D5" w:rsidRPr="00664FBF">
        <w:rPr>
          <w:rFonts w:ascii="GHEA Grapalat" w:hAnsi="GHEA Grapalat"/>
        </w:rPr>
        <w:t>6.</w:t>
      </w:r>
      <w:r w:rsidR="00AC30D5" w:rsidRPr="00664FBF">
        <w:rPr>
          <w:rFonts w:ascii="GHEA Grapalat" w:hAnsi="GHEA Grapalat"/>
        </w:rPr>
        <w:tab/>
      </w:r>
      <w:r w:rsidRPr="00664FBF">
        <w:rPr>
          <w:rFonts w:ascii="GHEA Grapalat" w:hAnsi="GHEA Grapalat"/>
        </w:rPr>
        <w:t>Требовать у Продавца возмещения убытков, если Покупатель в</w:t>
      </w:r>
      <w:r w:rsidR="005250C2" w:rsidRPr="00664FBF">
        <w:rPr>
          <w:rFonts w:ascii="Courier New" w:hAnsi="Courier New" w:cs="Courier New"/>
          <w:lang w:val="en-US"/>
        </w:rPr>
        <w:t> </w:t>
      </w:r>
      <w:r w:rsidRPr="00664FBF">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2.1.</w:t>
      </w:r>
      <w:r w:rsidR="00AC30D5" w:rsidRPr="00664FBF">
        <w:rPr>
          <w:rFonts w:ascii="GHEA Grapalat" w:hAnsi="GHEA Grapalat"/>
        </w:rPr>
        <w:t>7.</w:t>
      </w:r>
      <w:r w:rsidR="00AC30D5" w:rsidRPr="00664FBF">
        <w:rPr>
          <w:rFonts w:ascii="GHEA Grapalat" w:hAnsi="GHEA Grapalat"/>
        </w:rPr>
        <w:tab/>
      </w:r>
      <w:r w:rsidRPr="00664FBF">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2.1.7.</w:t>
      </w:r>
      <w:r w:rsidR="009D71F8" w:rsidRPr="00664FBF">
        <w:rPr>
          <w:rFonts w:ascii="GHEA Grapalat" w:hAnsi="GHEA Grapalat"/>
        </w:rPr>
        <w:t>1.</w:t>
      </w:r>
      <w:r w:rsidR="009D71F8" w:rsidRPr="00664FBF">
        <w:rPr>
          <w:rFonts w:ascii="GHEA Grapalat" w:hAnsi="GHEA Grapalat"/>
        </w:rPr>
        <w:tab/>
      </w:r>
      <w:r w:rsidRPr="00664FBF">
        <w:rPr>
          <w:rFonts w:ascii="GHEA Grapalat" w:hAnsi="GHEA Grapalat"/>
        </w:rPr>
        <w:t>Нарушение договора Продавцом считается существенным, если:</w:t>
      </w:r>
    </w:p>
    <w:p w:rsidR="00071D1C" w:rsidRPr="00664FBF" w:rsidRDefault="00071D1C" w:rsidP="00B46D58">
      <w:pPr>
        <w:widowControl w:val="0"/>
        <w:tabs>
          <w:tab w:val="left" w:pos="1134"/>
        </w:tabs>
        <w:spacing w:after="160"/>
        <w:ind w:firstLine="567"/>
        <w:jc w:val="both"/>
        <w:rPr>
          <w:rFonts w:ascii="GHEA Grapalat" w:hAnsi="GHEA Grapalat"/>
        </w:rPr>
      </w:pPr>
      <w:r w:rsidRPr="00664FBF">
        <w:rPr>
          <w:rFonts w:ascii="GHEA Grapalat" w:hAnsi="GHEA Grapalat"/>
        </w:rPr>
        <w:t>а)</w:t>
      </w:r>
      <w:r w:rsidR="005250C2" w:rsidRPr="00664FBF">
        <w:rPr>
          <w:rFonts w:ascii="GHEA Grapalat" w:hAnsi="GHEA Grapalat"/>
        </w:rPr>
        <w:tab/>
      </w:r>
      <w:r w:rsidRPr="00664FBF">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664FBF" w:rsidRDefault="00071D1C" w:rsidP="00B46D58">
      <w:pPr>
        <w:widowControl w:val="0"/>
        <w:tabs>
          <w:tab w:val="left" w:pos="1134"/>
        </w:tabs>
        <w:spacing w:after="160"/>
        <w:ind w:firstLine="567"/>
        <w:jc w:val="both"/>
        <w:rPr>
          <w:rFonts w:ascii="GHEA Grapalat" w:hAnsi="GHEA Grapalat"/>
        </w:rPr>
      </w:pPr>
      <w:r w:rsidRPr="00664FBF">
        <w:rPr>
          <w:rFonts w:ascii="GHEA Grapalat" w:hAnsi="GHEA Grapalat"/>
        </w:rPr>
        <w:t>б)</w:t>
      </w:r>
      <w:r w:rsidR="005250C2" w:rsidRPr="00664FBF">
        <w:rPr>
          <w:rFonts w:ascii="GHEA Grapalat" w:hAnsi="GHEA Grapalat"/>
        </w:rPr>
        <w:tab/>
      </w:r>
      <w:r w:rsidRPr="00664FBF">
        <w:rPr>
          <w:rFonts w:ascii="GHEA Grapalat" w:hAnsi="GHEA Grapalat"/>
        </w:rPr>
        <w:t>сроки поставки товара нарушены более чем на ____</w:t>
      </w:r>
      <w:r w:rsidR="00786A78" w:rsidRPr="00664FBF">
        <w:rPr>
          <w:rFonts w:ascii="GHEA Grapalat" w:hAnsi="GHEA Grapalat"/>
        </w:rPr>
        <w:t>_________</w:t>
      </w:r>
      <w:r w:rsidRPr="00664FBF">
        <w:rPr>
          <w:rFonts w:ascii="GHEA Grapalat" w:hAnsi="GHEA Grapalat"/>
        </w:rPr>
        <w:t>___ дней;</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lastRenderedPageBreak/>
        <w:t>2.1.</w:t>
      </w:r>
      <w:r w:rsidR="006E15CD" w:rsidRPr="00664FBF">
        <w:rPr>
          <w:rFonts w:ascii="GHEA Grapalat" w:hAnsi="GHEA Grapalat"/>
        </w:rPr>
        <w:t>8.</w:t>
      </w:r>
      <w:r w:rsidR="006E15CD" w:rsidRPr="00664FBF">
        <w:rPr>
          <w:rFonts w:ascii="GHEA Grapalat" w:hAnsi="GHEA Grapalat"/>
        </w:rPr>
        <w:tab/>
      </w:r>
      <w:r w:rsidRPr="00664FBF">
        <w:rPr>
          <w:rFonts w:ascii="GHEA Grapalat" w:hAnsi="GHEA Grapalat"/>
        </w:rPr>
        <w:t>Осматривать товар и незамедлительно уведомлять Продавца о</w:t>
      </w:r>
      <w:r w:rsidR="005250C2" w:rsidRPr="00664FBF">
        <w:rPr>
          <w:rFonts w:ascii="Courier New" w:hAnsi="Courier New" w:cs="Courier New"/>
          <w:lang w:val="en-US"/>
        </w:rPr>
        <w:t> </w:t>
      </w:r>
      <w:r w:rsidRPr="00664FBF">
        <w:rPr>
          <w:rFonts w:ascii="GHEA Grapalat" w:hAnsi="GHEA Grapalat"/>
        </w:rPr>
        <w:t>выявленных дефектах.</w:t>
      </w:r>
    </w:p>
    <w:p w:rsidR="00071D1C" w:rsidRPr="00664FBF" w:rsidRDefault="00071D1C" w:rsidP="00B46D58">
      <w:pPr>
        <w:widowControl w:val="0"/>
        <w:tabs>
          <w:tab w:val="left" w:pos="1134"/>
        </w:tabs>
        <w:spacing w:after="160"/>
        <w:ind w:firstLine="567"/>
        <w:jc w:val="both"/>
        <w:rPr>
          <w:rFonts w:ascii="GHEA Grapalat" w:hAnsi="GHEA Grapalat"/>
          <w:b/>
        </w:rPr>
      </w:pPr>
      <w:r w:rsidRPr="00664FBF">
        <w:rPr>
          <w:rFonts w:ascii="GHEA Grapalat" w:hAnsi="GHEA Grapalat"/>
          <w:b/>
        </w:rPr>
        <w:t>2.</w:t>
      </w:r>
      <w:r w:rsidR="009D71F8" w:rsidRPr="00664FBF">
        <w:rPr>
          <w:rFonts w:ascii="GHEA Grapalat" w:hAnsi="GHEA Grapalat"/>
          <w:b/>
        </w:rPr>
        <w:t>2.</w:t>
      </w:r>
      <w:r w:rsidR="009D71F8" w:rsidRPr="00664FBF">
        <w:rPr>
          <w:rFonts w:ascii="GHEA Grapalat" w:hAnsi="GHEA Grapalat"/>
          <w:b/>
        </w:rPr>
        <w:tab/>
      </w:r>
      <w:r w:rsidRPr="00664FBF">
        <w:rPr>
          <w:rFonts w:ascii="GHEA Grapalat" w:hAnsi="GHEA Grapalat"/>
          <w:b/>
        </w:rPr>
        <w:t>Покупатель обязан:</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2.2.</w:t>
      </w:r>
      <w:r w:rsidR="009D71F8" w:rsidRPr="00664FBF">
        <w:rPr>
          <w:rFonts w:ascii="GHEA Grapalat" w:hAnsi="GHEA Grapalat"/>
        </w:rPr>
        <w:t>1.</w:t>
      </w:r>
      <w:r w:rsidR="009D71F8" w:rsidRPr="00664FBF">
        <w:rPr>
          <w:rFonts w:ascii="GHEA Grapalat" w:hAnsi="GHEA Grapalat"/>
        </w:rPr>
        <w:tab/>
      </w:r>
      <w:r w:rsidRPr="00664FBF">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2.2.</w:t>
      </w:r>
      <w:r w:rsidR="009D71F8" w:rsidRPr="00664FBF">
        <w:rPr>
          <w:rFonts w:ascii="GHEA Grapalat" w:hAnsi="GHEA Grapalat"/>
        </w:rPr>
        <w:t>2.</w:t>
      </w:r>
      <w:r w:rsidR="009D71F8" w:rsidRPr="00664FBF">
        <w:rPr>
          <w:rFonts w:ascii="GHEA Grapalat" w:hAnsi="GHEA Grapalat"/>
        </w:rPr>
        <w:tab/>
      </w:r>
      <w:r w:rsidRPr="00664FBF">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2.2.</w:t>
      </w:r>
      <w:r w:rsidR="005B2A24" w:rsidRPr="00664FBF">
        <w:rPr>
          <w:rFonts w:ascii="GHEA Grapalat" w:hAnsi="GHEA Grapalat"/>
        </w:rPr>
        <w:t>3.</w:t>
      </w:r>
      <w:r w:rsidR="005B2A24" w:rsidRPr="00664FBF">
        <w:rPr>
          <w:rFonts w:ascii="GHEA Grapalat" w:hAnsi="GHEA Grapalat"/>
        </w:rPr>
        <w:tab/>
      </w:r>
      <w:r w:rsidRPr="00664FBF">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2.2.</w:t>
      </w:r>
      <w:r w:rsidR="00552934" w:rsidRPr="00664FBF">
        <w:rPr>
          <w:rFonts w:ascii="GHEA Grapalat" w:hAnsi="GHEA Grapalat"/>
        </w:rPr>
        <w:t>4.</w:t>
      </w:r>
      <w:r w:rsidR="00552934" w:rsidRPr="00664FBF">
        <w:rPr>
          <w:rFonts w:ascii="GHEA Grapalat" w:hAnsi="GHEA Grapalat"/>
        </w:rPr>
        <w:tab/>
      </w:r>
      <w:r w:rsidRPr="00664FBF">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2.2.</w:t>
      </w:r>
      <w:r w:rsidR="003A734A" w:rsidRPr="00664FBF">
        <w:rPr>
          <w:rFonts w:ascii="GHEA Grapalat" w:hAnsi="GHEA Grapalat"/>
        </w:rPr>
        <w:t>5.</w:t>
      </w:r>
      <w:r w:rsidR="003A734A" w:rsidRPr="00664FBF">
        <w:rPr>
          <w:rFonts w:ascii="GHEA Grapalat" w:hAnsi="GHEA Grapalat"/>
        </w:rPr>
        <w:tab/>
      </w:r>
      <w:r w:rsidRPr="00664FBF">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664FBF" w:rsidRDefault="00071D1C" w:rsidP="00B46D58">
      <w:pPr>
        <w:widowControl w:val="0"/>
        <w:tabs>
          <w:tab w:val="left" w:pos="1276"/>
        </w:tabs>
        <w:spacing w:after="160"/>
        <w:ind w:firstLine="567"/>
        <w:jc w:val="both"/>
        <w:rPr>
          <w:rFonts w:ascii="GHEA Grapalat" w:hAnsi="GHEA Grapalat"/>
          <w:b/>
        </w:rPr>
      </w:pPr>
      <w:r w:rsidRPr="00664FBF">
        <w:rPr>
          <w:rFonts w:ascii="GHEA Grapalat" w:hAnsi="GHEA Grapalat"/>
          <w:b/>
        </w:rPr>
        <w:t>2.</w:t>
      </w:r>
      <w:r w:rsidR="005B2A24" w:rsidRPr="00664FBF">
        <w:rPr>
          <w:rFonts w:ascii="GHEA Grapalat" w:hAnsi="GHEA Grapalat"/>
          <w:b/>
        </w:rPr>
        <w:t>3.</w:t>
      </w:r>
      <w:r w:rsidR="005B2A24" w:rsidRPr="00664FBF">
        <w:rPr>
          <w:rFonts w:ascii="GHEA Grapalat" w:hAnsi="GHEA Grapalat"/>
          <w:b/>
        </w:rPr>
        <w:tab/>
      </w:r>
      <w:r w:rsidRPr="00664FBF">
        <w:rPr>
          <w:rFonts w:ascii="GHEA Grapalat" w:hAnsi="GHEA Grapalat"/>
          <w:b/>
        </w:rPr>
        <w:t>Продавец имеет право:</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2.3.</w:t>
      </w:r>
      <w:r w:rsidR="009D71F8" w:rsidRPr="00664FBF">
        <w:rPr>
          <w:rFonts w:ascii="GHEA Grapalat" w:hAnsi="GHEA Grapalat"/>
        </w:rPr>
        <w:t>1.</w:t>
      </w:r>
      <w:r w:rsidR="009D71F8" w:rsidRPr="00664FBF">
        <w:rPr>
          <w:rFonts w:ascii="GHEA Grapalat" w:hAnsi="GHEA Grapalat"/>
        </w:rPr>
        <w:tab/>
      </w:r>
      <w:r w:rsidRPr="00664FBF">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2.3.</w:t>
      </w:r>
      <w:r w:rsidR="009D71F8" w:rsidRPr="00664FBF">
        <w:rPr>
          <w:rFonts w:ascii="GHEA Grapalat" w:hAnsi="GHEA Grapalat"/>
        </w:rPr>
        <w:t>2.</w:t>
      </w:r>
      <w:r w:rsidR="009D71F8" w:rsidRPr="00664FBF">
        <w:rPr>
          <w:rFonts w:ascii="GHEA Grapalat" w:hAnsi="GHEA Grapalat"/>
        </w:rPr>
        <w:tab/>
      </w:r>
      <w:r w:rsidRPr="00664FBF">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2.3.</w:t>
      </w:r>
      <w:r w:rsidR="005B2A24" w:rsidRPr="00664FBF">
        <w:rPr>
          <w:rFonts w:ascii="GHEA Grapalat" w:hAnsi="GHEA Grapalat"/>
        </w:rPr>
        <w:t>3.</w:t>
      </w:r>
      <w:r w:rsidR="005B2A24" w:rsidRPr="00664FBF">
        <w:rPr>
          <w:rFonts w:ascii="GHEA Grapalat" w:hAnsi="GHEA Grapalat"/>
        </w:rPr>
        <w:tab/>
      </w:r>
      <w:r w:rsidRPr="00664FBF">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664FBF" w:rsidRDefault="00071D1C" w:rsidP="00B46D58">
      <w:pPr>
        <w:widowControl w:val="0"/>
        <w:tabs>
          <w:tab w:val="left" w:pos="1560"/>
        </w:tabs>
        <w:spacing w:after="160"/>
        <w:ind w:firstLine="567"/>
        <w:jc w:val="both"/>
        <w:rPr>
          <w:rFonts w:ascii="GHEA Grapalat" w:hAnsi="GHEA Grapalat"/>
        </w:rPr>
      </w:pPr>
      <w:r w:rsidRPr="00664FBF">
        <w:rPr>
          <w:rFonts w:ascii="GHEA Grapalat" w:hAnsi="GHEA Grapalat"/>
        </w:rPr>
        <w:t>2.3.3.</w:t>
      </w:r>
      <w:r w:rsidR="009D71F8" w:rsidRPr="00664FBF">
        <w:rPr>
          <w:rFonts w:ascii="GHEA Grapalat" w:hAnsi="GHEA Grapalat"/>
        </w:rPr>
        <w:t>1.</w:t>
      </w:r>
      <w:r w:rsidR="009D71F8" w:rsidRPr="00664FBF">
        <w:rPr>
          <w:rFonts w:ascii="GHEA Grapalat" w:hAnsi="GHEA Grapalat"/>
        </w:rPr>
        <w:tab/>
      </w:r>
      <w:r w:rsidRPr="00664FBF">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2.3.</w:t>
      </w:r>
      <w:r w:rsidR="00552934" w:rsidRPr="00664FBF">
        <w:rPr>
          <w:rFonts w:ascii="GHEA Grapalat" w:hAnsi="GHEA Grapalat"/>
        </w:rPr>
        <w:t>4.</w:t>
      </w:r>
      <w:r w:rsidR="00552934" w:rsidRPr="00664FBF">
        <w:rPr>
          <w:rFonts w:ascii="GHEA Grapalat" w:hAnsi="GHEA Grapalat"/>
        </w:rPr>
        <w:tab/>
      </w:r>
      <w:r w:rsidRPr="00664FBF">
        <w:rPr>
          <w:rFonts w:ascii="GHEA Grapalat" w:hAnsi="GHEA Grapalat"/>
        </w:rPr>
        <w:t>Досрочно поставля</w:t>
      </w:r>
      <w:r w:rsidR="00C45B20" w:rsidRPr="00664FBF">
        <w:rPr>
          <w:rFonts w:ascii="GHEA Grapalat" w:hAnsi="GHEA Grapalat"/>
        </w:rPr>
        <w:t>ть товар с согласия Покупателя.</w:t>
      </w:r>
    </w:p>
    <w:p w:rsidR="00071D1C" w:rsidRPr="00664FBF" w:rsidRDefault="00071D1C" w:rsidP="00B46D58">
      <w:pPr>
        <w:widowControl w:val="0"/>
        <w:tabs>
          <w:tab w:val="left" w:pos="1134"/>
        </w:tabs>
        <w:spacing w:after="160"/>
        <w:ind w:firstLine="567"/>
        <w:jc w:val="both"/>
        <w:rPr>
          <w:rFonts w:ascii="GHEA Grapalat" w:hAnsi="GHEA Grapalat"/>
          <w:b/>
        </w:rPr>
      </w:pPr>
      <w:r w:rsidRPr="00664FBF">
        <w:rPr>
          <w:rFonts w:ascii="GHEA Grapalat" w:hAnsi="GHEA Grapalat"/>
          <w:b/>
        </w:rPr>
        <w:t>2.</w:t>
      </w:r>
      <w:r w:rsidR="00552934" w:rsidRPr="00664FBF">
        <w:rPr>
          <w:rFonts w:ascii="GHEA Grapalat" w:hAnsi="GHEA Grapalat"/>
          <w:b/>
        </w:rPr>
        <w:t>4.</w:t>
      </w:r>
      <w:r w:rsidR="00552934" w:rsidRPr="00664FBF">
        <w:rPr>
          <w:rFonts w:ascii="GHEA Grapalat" w:hAnsi="GHEA Grapalat"/>
          <w:b/>
        </w:rPr>
        <w:tab/>
      </w:r>
      <w:r w:rsidRPr="00664FBF">
        <w:rPr>
          <w:rFonts w:ascii="GHEA Grapalat" w:hAnsi="GHEA Grapalat"/>
          <w:b/>
        </w:rPr>
        <w:t>Продавец обязан:</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2.4.</w:t>
      </w:r>
      <w:r w:rsidR="009D71F8" w:rsidRPr="00664FBF">
        <w:rPr>
          <w:rFonts w:ascii="GHEA Grapalat" w:hAnsi="GHEA Grapalat"/>
        </w:rPr>
        <w:t>1.</w:t>
      </w:r>
      <w:r w:rsidR="009D71F8" w:rsidRPr="00664FBF">
        <w:rPr>
          <w:rFonts w:ascii="GHEA Grapalat" w:hAnsi="GHEA Grapalat"/>
        </w:rPr>
        <w:tab/>
      </w:r>
      <w:r w:rsidRPr="00664FBF">
        <w:rPr>
          <w:rFonts w:ascii="GHEA Grapalat" w:hAnsi="GHEA Grapalat"/>
        </w:rPr>
        <w:t>Передавать товар Покупателю в порядке, объемах, сроки и по адресу, предусмотренные договором.</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2.4.</w:t>
      </w:r>
      <w:r w:rsidR="009D71F8" w:rsidRPr="00664FBF">
        <w:rPr>
          <w:rFonts w:ascii="GHEA Grapalat" w:hAnsi="GHEA Grapalat"/>
        </w:rPr>
        <w:t>2.</w:t>
      </w:r>
      <w:r w:rsidR="009D71F8" w:rsidRPr="00664FBF">
        <w:rPr>
          <w:rFonts w:ascii="GHEA Grapalat" w:hAnsi="GHEA Grapalat"/>
        </w:rPr>
        <w:tab/>
      </w:r>
      <w:r w:rsidRPr="00664FBF">
        <w:rPr>
          <w:rFonts w:ascii="GHEA Grapalat" w:hAnsi="GHEA Grapalat"/>
        </w:rPr>
        <w:t>Обеспечивать поставку товара в соответствии с подпунктом б) пункта 2.1.2 и (или) пунктом 2.1.5 договора в ус</w:t>
      </w:r>
      <w:r w:rsidR="00C45B20" w:rsidRPr="00664FBF">
        <w:rPr>
          <w:rFonts w:ascii="GHEA Grapalat" w:hAnsi="GHEA Grapalat"/>
        </w:rPr>
        <w:t>тановленные Покупателем сроки.</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2.4.</w:t>
      </w:r>
      <w:r w:rsidR="005B2A24" w:rsidRPr="00664FBF">
        <w:rPr>
          <w:rFonts w:ascii="GHEA Grapalat" w:hAnsi="GHEA Grapalat"/>
        </w:rPr>
        <w:t>3.</w:t>
      </w:r>
      <w:r w:rsidR="005B2A24" w:rsidRPr="00664FBF">
        <w:rPr>
          <w:rFonts w:ascii="GHEA Grapalat" w:hAnsi="GHEA Grapalat"/>
        </w:rPr>
        <w:tab/>
      </w:r>
      <w:r w:rsidRPr="00664FBF">
        <w:rPr>
          <w:rFonts w:ascii="GHEA Grapalat" w:hAnsi="GHEA Grapalat"/>
        </w:rPr>
        <w:t>Передавать Покупателю товар, свободный от прав третьих лиц.</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lastRenderedPageBreak/>
        <w:t>2.4.</w:t>
      </w:r>
      <w:r w:rsidR="003A734A" w:rsidRPr="00664FBF">
        <w:rPr>
          <w:rFonts w:ascii="GHEA Grapalat" w:hAnsi="GHEA Grapalat"/>
        </w:rPr>
        <w:t>5.</w:t>
      </w:r>
      <w:r w:rsidR="003A734A" w:rsidRPr="00664FBF">
        <w:rPr>
          <w:rFonts w:ascii="GHEA Grapalat" w:hAnsi="GHEA Grapalat"/>
        </w:rPr>
        <w:tab/>
      </w:r>
      <w:r w:rsidRPr="00664FBF">
        <w:rPr>
          <w:rFonts w:ascii="GHEA Grapalat" w:hAnsi="GHEA Grapalat"/>
        </w:rPr>
        <w:t>Передавать Покупателю товар предусмотренного</w:t>
      </w:r>
      <w:r w:rsidR="00AA7117" w:rsidRPr="00664FBF">
        <w:rPr>
          <w:rFonts w:ascii="GHEA Grapalat" w:hAnsi="GHEA Grapalat"/>
        </w:rPr>
        <w:t xml:space="preserve"> </w:t>
      </w:r>
      <w:r w:rsidRPr="00664FBF">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2.4.</w:t>
      </w:r>
      <w:r w:rsidR="00AC30D5" w:rsidRPr="00664FBF">
        <w:rPr>
          <w:rFonts w:ascii="GHEA Grapalat" w:hAnsi="GHEA Grapalat"/>
        </w:rPr>
        <w:t>6.</w:t>
      </w:r>
      <w:r w:rsidR="00AC30D5" w:rsidRPr="00664FBF">
        <w:rPr>
          <w:rFonts w:ascii="GHEA Grapalat" w:hAnsi="GHEA Grapalat"/>
        </w:rPr>
        <w:tab/>
      </w:r>
      <w:r w:rsidRPr="00664FBF">
        <w:rPr>
          <w:rFonts w:ascii="GHEA Grapalat" w:hAnsi="GHEA Grapalat"/>
        </w:rPr>
        <w:t>В случае допущения недопоставки, в установленном договором порядке восполнять недопоставку.</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2.4.</w:t>
      </w:r>
      <w:r w:rsidR="00AC30D5" w:rsidRPr="00664FBF">
        <w:rPr>
          <w:rFonts w:ascii="GHEA Grapalat" w:hAnsi="GHEA Grapalat"/>
        </w:rPr>
        <w:t>7.</w:t>
      </w:r>
      <w:r w:rsidR="00AC30D5" w:rsidRPr="00664FBF">
        <w:rPr>
          <w:rFonts w:ascii="GHEA Grapalat" w:hAnsi="GHEA Grapalat"/>
        </w:rPr>
        <w:tab/>
      </w:r>
      <w:r w:rsidRPr="00664FBF">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2.4.</w:t>
      </w:r>
      <w:r w:rsidR="006E15CD" w:rsidRPr="00664FBF">
        <w:rPr>
          <w:rFonts w:ascii="GHEA Grapalat" w:hAnsi="GHEA Grapalat"/>
        </w:rPr>
        <w:t>8.</w:t>
      </w:r>
      <w:r w:rsidR="006E15CD" w:rsidRPr="00664FBF">
        <w:rPr>
          <w:rFonts w:ascii="GHEA Grapalat" w:hAnsi="GHEA Grapalat"/>
        </w:rPr>
        <w:tab/>
      </w:r>
      <w:r w:rsidRPr="00664FBF">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2.4.</w:t>
      </w:r>
      <w:r w:rsidR="006E15CD" w:rsidRPr="00664FBF">
        <w:rPr>
          <w:rFonts w:ascii="GHEA Grapalat" w:hAnsi="GHEA Grapalat"/>
        </w:rPr>
        <w:t>9.</w:t>
      </w:r>
      <w:r w:rsidR="006E15CD" w:rsidRPr="00664FBF">
        <w:rPr>
          <w:rFonts w:ascii="GHEA Grapalat" w:hAnsi="GHEA Grapalat"/>
        </w:rPr>
        <w:tab/>
      </w:r>
      <w:r w:rsidRPr="00664FBF">
        <w:rPr>
          <w:rFonts w:ascii="GHEA Grapalat" w:hAnsi="GHEA Grapalat"/>
        </w:rPr>
        <w:t>Передавать Покупателю принадлежности товара и соответствующие документы.</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2.4.1</w:t>
      </w:r>
      <w:r w:rsidR="006E15CD" w:rsidRPr="00664FBF">
        <w:rPr>
          <w:rFonts w:ascii="GHEA Grapalat" w:hAnsi="GHEA Grapalat"/>
        </w:rPr>
        <w:t>0.</w:t>
      </w:r>
      <w:r w:rsidR="006E15CD" w:rsidRPr="00664FBF">
        <w:rPr>
          <w:rFonts w:ascii="GHEA Grapalat" w:hAnsi="GHEA Grapalat"/>
        </w:rPr>
        <w:tab/>
      </w:r>
      <w:r w:rsidRPr="00664FBF">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664FBF" w:rsidRDefault="00071D1C" w:rsidP="00011CB9">
      <w:pPr>
        <w:widowControl w:val="0"/>
        <w:tabs>
          <w:tab w:val="left" w:pos="1418"/>
        </w:tabs>
        <w:spacing w:after="160"/>
        <w:ind w:firstLine="567"/>
        <w:jc w:val="both"/>
        <w:rPr>
          <w:rFonts w:ascii="GHEA Grapalat" w:hAnsi="GHEA Grapalat"/>
        </w:rPr>
      </w:pPr>
      <w:r w:rsidRPr="00664FBF">
        <w:rPr>
          <w:rFonts w:ascii="GHEA Grapalat" w:hAnsi="GHEA Grapalat"/>
        </w:rPr>
        <w:t>2.4.1</w:t>
      </w:r>
      <w:r w:rsidR="009D71F8" w:rsidRPr="00664FBF">
        <w:rPr>
          <w:rFonts w:ascii="GHEA Grapalat" w:hAnsi="GHEA Grapalat"/>
        </w:rPr>
        <w:t>1.</w:t>
      </w:r>
      <w:r w:rsidR="009D71F8" w:rsidRPr="00664FBF">
        <w:rPr>
          <w:rFonts w:ascii="GHEA Grapalat" w:hAnsi="GHEA Grapalat"/>
        </w:rPr>
        <w:tab/>
      </w:r>
      <w:r w:rsidR="00011CB9" w:rsidRPr="00664FBF">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664FBF" w:rsidRDefault="00071D1C" w:rsidP="00B46D58">
      <w:pPr>
        <w:widowControl w:val="0"/>
        <w:spacing w:after="160"/>
        <w:jc w:val="center"/>
        <w:rPr>
          <w:rFonts w:ascii="GHEA Grapalat" w:hAnsi="GHEA Grapalat"/>
          <w:b/>
        </w:rPr>
      </w:pPr>
      <w:r w:rsidRPr="00664FBF">
        <w:rPr>
          <w:rFonts w:ascii="GHEA Grapalat" w:hAnsi="GHEA Grapalat"/>
          <w:b/>
        </w:rPr>
        <w:t>3. ЦЕНА ДОГОВОРА И ПОРЯДОК ОПЛАТЫ</w:t>
      </w:r>
    </w:p>
    <w:p w:rsidR="00071D1C" w:rsidRPr="00664FBF" w:rsidRDefault="00071D1C" w:rsidP="00B46D58">
      <w:pPr>
        <w:widowControl w:val="0"/>
        <w:tabs>
          <w:tab w:val="left" w:pos="1134"/>
        </w:tabs>
        <w:spacing w:after="160"/>
        <w:ind w:firstLine="567"/>
        <w:jc w:val="both"/>
        <w:rPr>
          <w:rFonts w:ascii="GHEA Grapalat" w:hAnsi="GHEA Grapalat"/>
        </w:rPr>
      </w:pPr>
      <w:r w:rsidRPr="00664FBF">
        <w:rPr>
          <w:rFonts w:ascii="GHEA Grapalat" w:hAnsi="GHEA Grapalat"/>
        </w:rPr>
        <w:t>3.</w:t>
      </w:r>
      <w:r w:rsidR="009D71F8" w:rsidRPr="00664FBF">
        <w:rPr>
          <w:rFonts w:ascii="GHEA Grapalat" w:hAnsi="GHEA Grapalat"/>
        </w:rPr>
        <w:t>1.</w:t>
      </w:r>
      <w:r w:rsidR="009D71F8" w:rsidRPr="00664FBF">
        <w:rPr>
          <w:rFonts w:ascii="GHEA Grapalat" w:hAnsi="GHEA Grapalat"/>
        </w:rPr>
        <w:tab/>
      </w:r>
      <w:r w:rsidRPr="00664FBF">
        <w:rPr>
          <w:rFonts w:ascii="GHEA Grapalat" w:hAnsi="GHEA Grapalat"/>
        </w:rPr>
        <w:t>Цена договора составляет ________</w:t>
      </w:r>
      <w:r w:rsidR="00C45B20" w:rsidRPr="00664FBF">
        <w:rPr>
          <w:rFonts w:ascii="GHEA Grapalat" w:hAnsi="GHEA Grapalat"/>
        </w:rPr>
        <w:t>_____</w:t>
      </w:r>
      <w:r w:rsidRPr="00664FBF">
        <w:rPr>
          <w:rFonts w:ascii="GHEA Grapalat" w:hAnsi="GHEA Grapalat"/>
        </w:rPr>
        <w:t>________ драмов Республики Армения, включая НДС</w:t>
      </w:r>
      <w:r w:rsidR="00D043FA" w:rsidRPr="00664FBF">
        <w:rPr>
          <w:rStyle w:val="FootnoteReference"/>
          <w:rFonts w:ascii="GHEA Grapalat" w:hAnsi="GHEA Grapalat"/>
        </w:rPr>
        <w:footnoteReference w:customMarkFollows="1" w:id="12"/>
        <w:t>17</w:t>
      </w:r>
      <w:r w:rsidRPr="00664FBF">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664FBF" w:rsidRDefault="00071D1C" w:rsidP="00B46D58">
      <w:pPr>
        <w:widowControl w:val="0"/>
        <w:spacing w:after="160"/>
        <w:ind w:firstLine="567"/>
        <w:jc w:val="both"/>
        <w:rPr>
          <w:rFonts w:ascii="GHEA Grapalat" w:hAnsi="GHEA Grapalat" w:cs="Sylfaen"/>
        </w:rPr>
      </w:pPr>
      <w:r w:rsidRPr="00664FBF">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664FBF" w:rsidRDefault="00071D1C" w:rsidP="00B46D58">
      <w:pPr>
        <w:widowControl w:val="0"/>
        <w:tabs>
          <w:tab w:val="left" w:pos="1134"/>
        </w:tabs>
        <w:spacing w:after="160"/>
        <w:ind w:firstLine="567"/>
        <w:jc w:val="both"/>
        <w:rPr>
          <w:rFonts w:ascii="GHEA Grapalat" w:hAnsi="GHEA Grapalat"/>
        </w:rPr>
      </w:pPr>
      <w:r w:rsidRPr="00664FBF">
        <w:rPr>
          <w:rFonts w:ascii="GHEA Grapalat" w:hAnsi="GHEA Grapalat"/>
        </w:rPr>
        <w:t>3.</w:t>
      </w:r>
      <w:r w:rsidR="009D71F8" w:rsidRPr="00664FBF">
        <w:rPr>
          <w:rFonts w:ascii="GHEA Grapalat" w:hAnsi="GHEA Grapalat"/>
        </w:rPr>
        <w:t>2.</w:t>
      </w:r>
      <w:r w:rsidR="009D71F8" w:rsidRPr="00664FBF">
        <w:rPr>
          <w:rFonts w:ascii="GHEA Grapalat" w:hAnsi="GHEA Grapalat"/>
        </w:rPr>
        <w:tab/>
      </w:r>
      <w:r w:rsidRPr="00664FBF">
        <w:rPr>
          <w:rFonts w:ascii="GHEA Grapalat" w:hAnsi="GHEA Grapalat"/>
        </w:rPr>
        <w:t>Покупатель перечи</w:t>
      </w:r>
      <w:r w:rsidR="00C45B20" w:rsidRPr="00664FBF">
        <w:rPr>
          <w:rFonts w:ascii="GHEA Grapalat" w:hAnsi="GHEA Grapalat"/>
        </w:rPr>
        <w:t>сляет сумму в размере до ______</w:t>
      </w:r>
      <w:r w:rsidRPr="00664FBF">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664FBF">
        <w:rPr>
          <w:rFonts w:ascii="GHEA Grapalat" w:hAnsi="GHEA Grapalat"/>
        </w:rPr>
        <w:t xml:space="preserve">При этом до полного погашения предоплаты платежи </w:t>
      </w:r>
      <w:r w:rsidR="00EC00EF" w:rsidRPr="00664FBF">
        <w:rPr>
          <w:rFonts w:ascii="GHEA Grapalat" w:hAnsi="GHEA Grapalat"/>
        </w:rPr>
        <w:t>Продавцу</w:t>
      </w:r>
      <w:r w:rsidR="0072587C" w:rsidRPr="00664FBF">
        <w:rPr>
          <w:rFonts w:ascii="GHEA Grapalat" w:hAnsi="GHEA Grapalat"/>
        </w:rPr>
        <w:t xml:space="preserve"> не производятся.</w:t>
      </w:r>
      <w:r w:rsidR="003C61D5" w:rsidRPr="00664FBF">
        <w:rPr>
          <w:rStyle w:val="FootnoteReference"/>
          <w:rFonts w:ascii="GHEA Grapalat" w:hAnsi="GHEA Grapalat"/>
        </w:rPr>
        <w:footnoteReference w:customMarkFollows="1" w:id="13"/>
        <w:t>18</w:t>
      </w:r>
      <w:r w:rsidR="00C45B20" w:rsidRPr="00664FBF">
        <w:rPr>
          <w:rFonts w:ascii="GHEA Grapalat" w:hAnsi="GHEA Grapalat"/>
        </w:rPr>
        <w:t>.</w:t>
      </w:r>
    </w:p>
    <w:p w:rsidR="00071D1C" w:rsidRPr="00664FBF" w:rsidRDefault="00071D1C" w:rsidP="00B46D58">
      <w:pPr>
        <w:widowControl w:val="0"/>
        <w:tabs>
          <w:tab w:val="left" w:pos="1134"/>
        </w:tabs>
        <w:spacing w:after="160"/>
        <w:ind w:firstLine="567"/>
        <w:jc w:val="both"/>
        <w:rPr>
          <w:rFonts w:ascii="GHEA Grapalat" w:hAnsi="GHEA Grapalat"/>
        </w:rPr>
      </w:pPr>
      <w:r w:rsidRPr="00664FBF">
        <w:rPr>
          <w:rFonts w:ascii="GHEA Grapalat" w:hAnsi="GHEA Grapalat"/>
        </w:rPr>
        <w:lastRenderedPageBreak/>
        <w:t>3.</w:t>
      </w:r>
      <w:r w:rsidR="005B2A24" w:rsidRPr="00664FBF">
        <w:rPr>
          <w:rFonts w:ascii="GHEA Grapalat" w:hAnsi="GHEA Grapalat"/>
        </w:rPr>
        <w:t>3.</w:t>
      </w:r>
      <w:r w:rsidR="005B2A24" w:rsidRPr="00664FBF">
        <w:rPr>
          <w:rFonts w:ascii="GHEA Grapalat" w:hAnsi="GHEA Grapalat"/>
        </w:rPr>
        <w:tab/>
      </w:r>
      <w:r w:rsidRPr="00664FBF">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664FBF">
        <w:rPr>
          <w:rFonts w:ascii="Courier New" w:hAnsi="Courier New" w:cs="Courier New"/>
          <w:lang w:val="en-US"/>
        </w:rPr>
        <w:t> </w:t>
      </w:r>
      <w:r w:rsidRPr="00664FBF">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664FBF">
        <w:rPr>
          <w:rFonts w:ascii="Courier New" w:hAnsi="Courier New" w:cs="Courier New"/>
          <w:lang w:val="en-US"/>
        </w:rPr>
        <w:t> </w:t>
      </w:r>
      <w:r w:rsidRPr="00664FBF">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664FBF">
        <w:rPr>
          <w:rFonts w:ascii="Courier New" w:hAnsi="Courier New" w:cs="Courier New"/>
          <w:lang w:val="en-US"/>
        </w:rPr>
        <w:t> </w:t>
      </w:r>
      <w:r w:rsidRPr="00664FBF">
        <w:rPr>
          <w:rFonts w:ascii="GHEA Grapalat" w:hAnsi="GHEA Grapalat"/>
        </w:rPr>
        <w:t xml:space="preserve">не позднее чем до </w:t>
      </w:r>
      <w:r w:rsidR="000A5316" w:rsidRPr="00664FBF">
        <w:rPr>
          <w:rFonts w:ascii="GHEA Grapalat" w:hAnsi="GHEA Grapalat"/>
        </w:rPr>
        <w:t>3</w:t>
      </w:r>
      <w:r w:rsidRPr="00664FBF">
        <w:rPr>
          <w:rFonts w:ascii="GHEA Grapalat" w:hAnsi="GHEA Grapalat"/>
        </w:rPr>
        <w:t xml:space="preserve">0 декабря данного года. </w:t>
      </w:r>
    </w:p>
    <w:p w:rsidR="00071D1C" w:rsidRPr="00664FBF" w:rsidRDefault="00071D1C" w:rsidP="00B46D58">
      <w:pPr>
        <w:widowControl w:val="0"/>
        <w:spacing w:after="160"/>
        <w:ind w:firstLine="720"/>
        <w:jc w:val="both"/>
        <w:rPr>
          <w:rFonts w:ascii="GHEA Grapalat" w:hAnsi="GHEA Grapalat" w:cs="Sylfaen"/>
          <w:i/>
          <w:u w:val="single"/>
          <w:lang w:val="hy-AM"/>
        </w:rPr>
      </w:pPr>
    </w:p>
    <w:p w:rsidR="00071D1C" w:rsidRPr="00664FBF" w:rsidRDefault="00071D1C" w:rsidP="00B46D58">
      <w:pPr>
        <w:widowControl w:val="0"/>
        <w:spacing w:after="160"/>
        <w:jc w:val="center"/>
        <w:rPr>
          <w:rFonts w:ascii="GHEA Grapalat" w:hAnsi="GHEA Grapalat"/>
          <w:b/>
        </w:rPr>
      </w:pPr>
      <w:r w:rsidRPr="00664FBF">
        <w:rPr>
          <w:rFonts w:ascii="GHEA Grapalat" w:hAnsi="GHEA Grapalat"/>
          <w:b/>
        </w:rPr>
        <w:t>4. КАЧЕСТВО И ГАРАНТИЯ ТОВАРА</w:t>
      </w:r>
    </w:p>
    <w:p w:rsidR="00071D1C" w:rsidRPr="00664FBF" w:rsidRDefault="00071D1C" w:rsidP="00B46D58">
      <w:pPr>
        <w:widowControl w:val="0"/>
        <w:tabs>
          <w:tab w:val="left" w:pos="1134"/>
        </w:tabs>
        <w:spacing w:after="160"/>
        <w:ind w:firstLine="567"/>
        <w:jc w:val="both"/>
        <w:rPr>
          <w:rFonts w:ascii="GHEA Grapalat" w:hAnsi="GHEA Grapalat"/>
        </w:rPr>
      </w:pPr>
      <w:r w:rsidRPr="00664FBF">
        <w:rPr>
          <w:rFonts w:ascii="GHEA Grapalat" w:hAnsi="GHEA Grapalat"/>
        </w:rPr>
        <w:t>4.</w:t>
      </w:r>
      <w:r w:rsidR="009D71F8" w:rsidRPr="00664FBF">
        <w:rPr>
          <w:rFonts w:ascii="GHEA Grapalat" w:hAnsi="GHEA Grapalat"/>
        </w:rPr>
        <w:t>1.</w:t>
      </w:r>
      <w:r w:rsidR="009D71F8" w:rsidRPr="00664FBF">
        <w:rPr>
          <w:rFonts w:ascii="GHEA Grapalat" w:hAnsi="GHEA Grapalat"/>
        </w:rPr>
        <w:tab/>
      </w:r>
      <w:r w:rsidRPr="00664FBF">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664FBF" w:rsidRDefault="00071D1C"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4.</w:t>
      </w:r>
      <w:r w:rsidR="009D71F8" w:rsidRPr="00664FBF">
        <w:rPr>
          <w:rFonts w:ascii="GHEA Grapalat" w:hAnsi="GHEA Grapalat"/>
        </w:rPr>
        <w:t>2.</w:t>
      </w:r>
      <w:r w:rsidR="009D71F8" w:rsidRPr="00664FBF">
        <w:rPr>
          <w:rFonts w:ascii="GHEA Grapalat" w:hAnsi="GHEA Grapalat"/>
        </w:rPr>
        <w:tab/>
      </w:r>
      <w:r w:rsidRPr="00664FBF">
        <w:rPr>
          <w:rFonts w:ascii="GHEA Grapalat" w:hAnsi="GHEA Grapalat"/>
        </w:rPr>
        <w:t>Для товаров, являющихся основным средством, гарантийным сроком устанавливается _____</w:t>
      </w:r>
      <w:r w:rsidR="00C45B20" w:rsidRPr="00664FBF">
        <w:rPr>
          <w:rFonts w:ascii="GHEA Grapalat" w:hAnsi="GHEA Grapalat"/>
        </w:rPr>
        <w:t>________</w:t>
      </w:r>
      <w:r w:rsidRPr="00664FBF">
        <w:rPr>
          <w:rFonts w:ascii="GHEA Grapalat" w:hAnsi="GHEA Grapalat"/>
        </w:rPr>
        <w:t>___ календарных дней со дня, следующего за днем принятия товара Покупателем.</w:t>
      </w:r>
      <w:r w:rsidR="00AA7117" w:rsidRPr="00664FBF">
        <w:rPr>
          <w:rFonts w:ascii="GHEA Grapalat" w:hAnsi="GHEA Grapalat"/>
        </w:rPr>
        <w:t xml:space="preserve"> </w:t>
      </w:r>
      <w:r w:rsidRPr="00664FBF">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664FBF">
        <w:rPr>
          <w:rStyle w:val="FootnoteReference"/>
          <w:rFonts w:ascii="GHEA Grapalat" w:hAnsi="GHEA Grapalat"/>
        </w:rPr>
        <w:footnoteReference w:customMarkFollows="1" w:id="14"/>
        <w:t>19</w:t>
      </w:r>
      <w:r w:rsidRPr="00664FBF">
        <w:rPr>
          <w:rFonts w:ascii="GHEA Grapalat" w:hAnsi="GHEA Grapalat"/>
        </w:rPr>
        <w:t>.</w:t>
      </w:r>
    </w:p>
    <w:p w:rsidR="009E45F3" w:rsidRPr="00664FBF" w:rsidRDefault="009E45F3" w:rsidP="00B46D58">
      <w:pPr>
        <w:widowControl w:val="0"/>
        <w:spacing w:after="160"/>
        <w:jc w:val="center"/>
        <w:rPr>
          <w:rFonts w:ascii="GHEA Grapalat" w:hAnsi="GHEA Grapalat"/>
          <w:b/>
        </w:rPr>
      </w:pPr>
      <w:r w:rsidRPr="00664FBF">
        <w:rPr>
          <w:rFonts w:ascii="GHEA Grapalat" w:hAnsi="GHEA Grapalat"/>
          <w:b/>
        </w:rPr>
        <w:t>5. ПЕРЕДАЧА И ПРИЕМ ТОВАРА</w:t>
      </w:r>
    </w:p>
    <w:p w:rsidR="009E45F3" w:rsidRPr="00664FBF" w:rsidRDefault="009E45F3" w:rsidP="00B46D58">
      <w:pPr>
        <w:widowControl w:val="0"/>
        <w:tabs>
          <w:tab w:val="left" w:pos="1134"/>
        </w:tabs>
        <w:spacing w:after="160"/>
        <w:ind w:firstLine="567"/>
        <w:jc w:val="both"/>
        <w:rPr>
          <w:rFonts w:ascii="GHEA Grapalat" w:hAnsi="GHEA Grapalat"/>
        </w:rPr>
      </w:pPr>
      <w:r w:rsidRPr="00664FBF">
        <w:rPr>
          <w:rFonts w:ascii="GHEA Grapalat" w:hAnsi="GHEA Grapalat"/>
        </w:rPr>
        <w:t>5.</w:t>
      </w:r>
      <w:r w:rsidR="009D71F8" w:rsidRPr="00664FBF">
        <w:rPr>
          <w:rFonts w:ascii="GHEA Grapalat" w:hAnsi="GHEA Grapalat"/>
        </w:rPr>
        <w:t>1.</w:t>
      </w:r>
      <w:r w:rsidR="009D71F8" w:rsidRPr="00664FBF">
        <w:rPr>
          <w:rFonts w:ascii="GHEA Grapalat" w:hAnsi="GHEA Grapalat"/>
        </w:rPr>
        <w:tab/>
      </w:r>
      <w:r w:rsidRPr="00664FBF">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664FBF">
        <w:rPr>
          <w:rFonts w:ascii="GHEA Grapalat" w:hAnsi="GHEA Grapalat"/>
        </w:rPr>
        <w:t>ием даты составления документа.</w:t>
      </w:r>
    </w:p>
    <w:p w:rsidR="00CE1E11" w:rsidRPr="00664FBF" w:rsidRDefault="00CE1E11" w:rsidP="00CE1E11">
      <w:pPr>
        <w:widowControl w:val="0"/>
        <w:spacing w:after="160"/>
        <w:ind w:firstLine="567"/>
        <w:jc w:val="both"/>
        <w:rPr>
          <w:rFonts w:ascii="GHEA Grapalat" w:hAnsi="GHEA Grapalat" w:cs="Sylfaen"/>
        </w:rPr>
      </w:pPr>
      <w:r w:rsidRPr="00664FBF">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664FBF" w:rsidRDefault="001E4776" w:rsidP="00CE1E11">
      <w:pPr>
        <w:widowControl w:val="0"/>
        <w:tabs>
          <w:tab w:val="left" w:pos="1134"/>
        </w:tabs>
        <w:spacing w:after="160"/>
        <w:ind w:firstLine="567"/>
        <w:jc w:val="both"/>
        <w:rPr>
          <w:rFonts w:ascii="GHEA Grapalat" w:hAnsi="GHEA Grapalat" w:cs="Sylfaen"/>
        </w:rPr>
      </w:pPr>
      <w:r w:rsidRPr="00664FBF">
        <w:rPr>
          <w:rFonts w:ascii="GHEA Grapalat" w:hAnsi="GHEA Grapalat"/>
        </w:rPr>
        <w:t>5.2.</w:t>
      </w:r>
      <w:r w:rsidRPr="00664FBF">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664FBF" w:rsidRDefault="001E4776" w:rsidP="00AA6428">
      <w:pPr>
        <w:widowControl w:val="0"/>
        <w:tabs>
          <w:tab w:val="left" w:pos="1134"/>
        </w:tabs>
        <w:spacing w:after="160"/>
        <w:ind w:firstLine="567"/>
        <w:jc w:val="both"/>
        <w:rPr>
          <w:rFonts w:ascii="GHEA Grapalat" w:hAnsi="GHEA Grapalat" w:cs="Sylfaen"/>
        </w:rPr>
      </w:pPr>
      <w:r w:rsidRPr="00664FBF">
        <w:rPr>
          <w:rFonts w:ascii="GHEA Grapalat" w:hAnsi="GHEA Grapalat"/>
        </w:rPr>
        <w:t>а)</w:t>
      </w:r>
      <w:r w:rsidRPr="00664FBF">
        <w:rPr>
          <w:rFonts w:ascii="GHEA Grapalat" w:hAnsi="GHEA Grapalat"/>
        </w:rPr>
        <w:tab/>
        <w:t xml:space="preserve">для урегулирования вопроса предпринимает меры, предусмотренные </w:t>
      </w:r>
      <w:r w:rsidRPr="00664FBF">
        <w:rPr>
          <w:rFonts w:ascii="GHEA Grapalat" w:hAnsi="GHEA Grapalat"/>
        </w:rPr>
        <w:lastRenderedPageBreak/>
        <w:t>договором для подобной ситуации;</w:t>
      </w:r>
    </w:p>
    <w:p w:rsidR="001E4776" w:rsidRPr="00664FBF" w:rsidRDefault="001E4776" w:rsidP="00AA6428">
      <w:pPr>
        <w:widowControl w:val="0"/>
        <w:tabs>
          <w:tab w:val="left" w:pos="1134"/>
        </w:tabs>
        <w:spacing w:after="160"/>
        <w:ind w:firstLine="567"/>
        <w:jc w:val="both"/>
        <w:rPr>
          <w:rFonts w:ascii="GHEA Grapalat" w:hAnsi="GHEA Grapalat" w:cs="Sylfaen"/>
        </w:rPr>
      </w:pPr>
      <w:r w:rsidRPr="00664FBF">
        <w:rPr>
          <w:rFonts w:ascii="GHEA Grapalat" w:hAnsi="GHEA Grapalat"/>
        </w:rPr>
        <w:t>б)</w:t>
      </w:r>
      <w:r w:rsidRPr="00664FBF">
        <w:rPr>
          <w:rFonts w:ascii="GHEA Grapalat" w:hAnsi="GHEA Grapalat"/>
        </w:rPr>
        <w:tab/>
        <w:t>в отношении Продавца применяет меры ответственности, предусмотренные договором.</w:t>
      </w:r>
    </w:p>
    <w:p w:rsidR="00371CF8" w:rsidRPr="00664FBF" w:rsidRDefault="00CB1211" w:rsidP="00371CF8">
      <w:pPr>
        <w:widowControl w:val="0"/>
        <w:tabs>
          <w:tab w:val="left" w:pos="1134"/>
        </w:tabs>
        <w:spacing w:after="160"/>
        <w:ind w:firstLine="567"/>
        <w:jc w:val="both"/>
        <w:rPr>
          <w:rFonts w:ascii="GHEA Grapalat" w:hAnsi="GHEA Grapalat"/>
        </w:rPr>
      </w:pPr>
      <w:r w:rsidRPr="00664FBF">
        <w:rPr>
          <w:rFonts w:ascii="GHEA Grapalat" w:hAnsi="GHEA Grapalat"/>
        </w:rPr>
        <w:t>5</w:t>
      </w:r>
      <w:r w:rsidR="009123CA" w:rsidRPr="00664FBF">
        <w:rPr>
          <w:rFonts w:ascii="GHEA Grapalat" w:hAnsi="GHEA Grapalat"/>
        </w:rPr>
        <w:t>.</w:t>
      </w:r>
      <w:r w:rsidR="005B2A24" w:rsidRPr="00664FBF">
        <w:rPr>
          <w:rFonts w:ascii="GHEA Grapalat" w:hAnsi="GHEA Grapalat"/>
        </w:rPr>
        <w:t>3.</w:t>
      </w:r>
      <w:r w:rsidR="005B2A24" w:rsidRPr="00664FBF">
        <w:rPr>
          <w:rFonts w:ascii="GHEA Grapalat" w:hAnsi="GHEA Grapalat"/>
        </w:rPr>
        <w:tab/>
      </w:r>
      <w:r w:rsidR="00371CF8" w:rsidRPr="00664FBF">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664FBF" w:rsidRDefault="00371CF8" w:rsidP="00371CF8">
      <w:pPr>
        <w:widowControl w:val="0"/>
        <w:tabs>
          <w:tab w:val="left" w:pos="1134"/>
        </w:tabs>
        <w:spacing w:after="160"/>
        <w:ind w:firstLine="567"/>
        <w:jc w:val="both"/>
        <w:rPr>
          <w:rFonts w:ascii="GHEA Grapalat" w:hAnsi="GHEA Grapalat" w:cs="Sylfaen"/>
        </w:rPr>
      </w:pPr>
      <w:r w:rsidRPr="00664FBF">
        <w:rPr>
          <w:rFonts w:ascii="GHEA Grapalat" w:hAnsi="GHEA Grapalat"/>
        </w:rPr>
        <w:t>5.4.</w:t>
      </w:r>
      <w:r w:rsidRPr="00664FBF">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664FBF" w:rsidRDefault="00BE5F44" w:rsidP="00B46D58">
      <w:pPr>
        <w:widowControl w:val="0"/>
        <w:tabs>
          <w:tab w:val="left" w:pos="1134"/>
        </w:tabs>
        <w:spacing w:after="160"/>
        <w:ind w:firstLine="567"/>
        <w:jc w:val="both"/>
        <w:rPr>
          <w:rFonts w:ascii="GHEA Grapalat" w:hAnsi="GHEA Grapalat"/>
        </w:rPr>
      </w:pPr>
    </w:p>
    <w:p w:rsidR="009123CA" w:rsidRPr="00664FBF" w:rsidRDefault="009123CA" w:rsidP="00B46D58">
      <w:pPr>
        <w:widowControl w:val="0"/>
        <w:spacing w:after="160"/>
        <w:jc w:val="center"/>
        <w:rPr>
          <w:rFonts w:ascii="GHEA Grapalat" w:hAnsi="GHEA Grapalat"/>
          <w:b/>
        </w:rPr>
      </w:pPr>
      <w:r w:rsidRPr="00664FBF">
        <w:rPr>
          <w:rFonts w:ascii="GHEA Grapalat" w:hAnsi="GHEA Grapalat"/>
          <w:b/>
        </w:rPr>
        <w:t>6. ОТВЕТСТВЕННОСТЬ СТОРОН</w:t>
      </w:r>
    </w:p>
    <w:p w:rsidR="009123CA" w:rsidRPr="00664FBF" w:rsidRDefault="009123CA" w:rsidP="00B46D58">
      <w:pPr>
        <w:widowControl w:val="0"/>
        <w:tabs>
          <w:tab w:val="left" w:pos="1134"/>
        </w:tabs>
        <w:spacing w:after="160"/>
        <w:ind w:firstLine="567"/>
        <w:jc w:val="both"/>
        <w:rPr>
          <w:rFonts w:ascii="GHEA Grapalat" w:hAnsi="GHEA Grapalat"/>
        </w:rPr>
      </w:pPr>
      <w:r w:rsidRPr="00664FBF">
        <w:rPr>
          <w:rFonts w:ascii="GHEA Grapalat" w:hAnsi="GHEA Grapalat"/>
        </w:rPr>
        <w:t>6.</w:t>
      </w:r>
      <w:r w:rsidR="009D71F8" w:rsidRPr="00664FBF">
        <w:rPr>
          <w:rFonts w:ascii="GHEA Grapalat" w:hAnsi="GHEA Grapalat"/>
        </w:rPr>
        <w:t>1.</w:t>
      </w:r>
      <w:r w:rsidR="009D71F8" w:rsidRPr="00664FBF">
        <w:rPr>
          <w:rFonts w:ascii="GHEA Grapalat" w:hAnsi="GHEA Grapalat"/>
        </w:rPr>
        <w:tab/>
      </w:r>
      <w:r w:rsidRPr="00664FBF">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664FBF" w:rsidRDefault="009123CA" w:rsidP="00B46D58">
      <w:pPr>
        <w:widowControl w:val="0"/>
        <w:tabs>
          <w:tab w:val="left" w:pos="1134"/>
        </w:tabs>
        <w:spacing w:after="160"/>
        <w:ind w:firstLine="567"/>
        <w:jc w:val="both"/>
        <w:rPr>
          <w:rFonts w:ascii="GHEA Grapalat" w:hAnsi="GHEA Grapalat"/>
        </w:rPr>
      </w:pPr>
      <w:r w:rsidRPr="00664FBF">
        <w:rPr>
          <w:rFonts w:ascii="GHEA Grapalat" w:hAnsi="GHEA Grapalat"/>
        </w:rPr>
        <w:t>6.</w:t>
      </w:r>
      <w:r w:rsidR="009D71F8" w:rsidRPr="00664FBF">
        <w:rPr>
          <w:rFonts w:ascii="GHEA Grapalat" w:hAnsi="GHEA Grapalat"/>
        </w:rPr>
        <w:t>2.</w:t>
      </w:r>
      <w:r w:rsidR="009D71F8" w:rsidRPr="00664FBF">
        <w:rPr>
          <w:rFonts w:ascii="GHEA Grapalat" w:hAnsi="GHEA Grapalat"/>
        </w:rPr>
        <w:tab/>
      </w:r>
      <w:r w:rsidRPr="00664FBF">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664FBF">
        <w:rPr>
          <w:rFonts w:ascii="GHEA Grapalat" w:hAnsi="GHEA Grapalat"/>
        </w:rPr>
        <w:t xml:space="preserve"> рабочий</w:t>
      </w:r>
      <w:r w:rsidRPr="00664FBF">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664FBF" w:rsidRDefault="009123CA" w:rsidP="00B46D58">
      <w:pPr>
        <w:widowControl w:val="0"/>
        <w:tabs>
          <w:tab w:val="left" w:pos="1134"/>
        </w:tabs>
        <w:spacing w:after="160"/>
        <w:ind w:firstLine="567"/>
        <w:jc w:val="both"/>
        <w:rPr>
          <w:rFonts w:ascii="GHEA Grapalat" w:hAnsi="GHEA Grapalat"/>
        </w:rPr>
      </w:pPr>
      <w:r w:rsidRPr="00664FBF">
        <w:rPr>
          <w:rFonts w:ascii="GHEA Grapalat" w:hAnsi="GHEA Grapalat"/>
        </w:rPr>
        <w:t>6.</w:t>
      </w:r>
      <w:r w:rsidR="005B2A24" w:rsidRPr="00664FBF">
        <w:rPr>
          <w:rFonts w:ascii="GHEA Grapalat" w:hAnsi="GHEA Grapalat"/>
        </w:rPr>
        <w:t>3.</w:t>
      </w:r>
      <w:r w:rsidR="005B2A24" w:rsidRPr="00664FBF">
        <w:rPr>
          <w:rFonts w:ascii="GHEA Grapalat" w:hAnsi="GHEA Grapalat"/>
        </w:rPr>
        <w:tab/>
      </w:r>
      <w:r w:rsidRPr="00664FBF">
        <w:rPr>
          <w:rFonts w:ascii="GHEA Grapalat" w:hAnsi="GHEA Grapalat"/>
        </w:rPr>
        <w:t>В каждом случае поставки товара, не соответствующего указанной в</w:t>
      </w:r>
      <w:r w:rsidR="00D52566" w:rsidRPr="00664FBF">
        <w:rPr>
          <w:rFonts w:ascii="Courier New" w:hAnsi="Courier New" w:cs="Courier New"/>
          <w:lang w:val="en-US"/>
        </w:rPr>
        <w:t> </w:t>
      </w:r>
      <w:r w:rsidRPr="00664FBF">
        <w:rPr>
          <w:rFonts w:ascii="GHEA Grapalat" w:hAnsi="GHEA Grapalat"/>
        </w:rPr>
        <w:t>пункте 1.</w:t>
      </w:r>
      <w:r w:rsidR="009D71F8" w:rsidRPr="00664FBF">
        <w:rPr>
          <w:rFonts w:ascii="GHEA Grapalat" w:hAnsi="GHEA Grapalat"/>
        </w:rPr>
        <w:t>1.</w:t>
      </w:r>
      <w:r w:rsidR="009D71F8" w:rsidRPr="00664FBF">
        <w:rPr>
          <w:rFonts w:ascii="GHEA Grapalat" w:hAnsi="GHEA Grapalat"/>
        </w:rPr>
        <w:tab/>
      </w:r>
      <w:r w:rsidRPr="00664FBF">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664FBF">
        <w:rPr>
          <w:rStyle w:val="FootnoteReference"/>
          <w:rFonts w:ascii="GHEA Grapalat" w:hAnsi="GHEA Grapalat"/>
        </w:rPr>
        <w:footnoteReference w:customMarkFollows="1" w:id="15"/>
        <w:t>20</w:t>
      </w:r>
      <w:r w:rsidRPr="00664FBF">
        <w:rPr>
          <w:rFonts w:ascii="GHEA Grapalat" w:hAnsi="GHEA Grapalat"/>
        </w:rPr>
        <w:t>.</w:t>
      </w:r>
      <w:r w:rsidR="00DF0BD2" w:rsidRPr="00664FBF">
        <w:rPr>
          <w:rFonts w:ascii="GHEA Grapalat" w:hAnsi="GHEA Grapalat"/>
        </w:rPr>
        <w:t xml:space="preserve"> При этом</w:t>
      </w:r>
      <w:r w:rsidR="00DF0BD2" w:rsidRPr="00664FBF">
        <w:rPr>
          <w:rFonts w:ascii="GHEA Grapalat" w:hAnsi="GHEA Grapalat"/>
          <w:lang w:val="hy-AM"/>
        </w:rPr>
        <w:t>,</w:t>
      </w:r>
      <w:r w:rsidR="00DF0BD2" w:rsidRPr="00664FBF">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664FBF" w:rsidRDefault="0094684E" w:rsidP="00B46D58">
      <w:pPr>
        <w:widowControl w:val="0"/>
        <w:tabs>
          <w:tab w:val="left" w:pos="1134"/>
        </w:tabs>
        <w:spacing w:after="160"/>
        <w:ind w:firstLine="567"/>
        <w:jc w:val="both"/>
        <w:rPr>
          <w:rFonts w:ascii="GHEA Grapalat" w:hAnsi="GHEA Grapalat"/>
        </w:rPr>
      </w:pPr>
      <w:r w:rsidRPr="00664FBF">
        <w:rPr>
          <w:rFonts w:ascii="GHEA Grapalat" w:hAnsi="GHEA Grapalat"/>
        </w:rPr>
        <w:t>6.</w:t>
      </w:r>
      <w:r w:rsidR="00552934" w:rsidRPr="00664FBF">
        <w:rPr>
          <w:rFonts w:ascii="GHEA Grapalat" w:hAnsi="GHEA Grapalat"/>
        </w:rPr>
        <w:t>4.</w:t>
      </w:r>
      <w:r w:rsidR="00552934" w:rsidRPr="00664FBF">
        <w:rPr>
          <w:rFonts w:ascii="GHEA Grapalat" w:hAnsi="GHEA Grapalat"/>
        </w:rPr>
        <w:tab/>
      </w:r>
      <w:r w:rsidRPr="00664FBF">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664FBF" w:rsidRDefault="0094684E" w:rsidP="00B46D58">
      <w:pPr>
        <w:widowControl w:val="0"/>
        <w:tabs>
          <w:tab w:val="left" w:pos="1134"/>
        </w:tabs>
        <w:spacing w:after="160"/>
        <w:ind w:firstLine="567"/>
        <w:jc w:val="both"/>
        <w:rPr>
          <w:rFonts w:ascii="GHEA Grapalat" w:hAnsi="GHEA Grapalat"/>
        </w:rPr>
      </w:pPr>
      <w:r w:rsidRPr="00664FBF">
        <w:rPr>
          <w:rFonts w:ascii="GHEA Grapalat" w:hAnsi="GHEA Grapalat"/>
        </w:rPr>
        <w:t>6.</w:t>
      </w:r>
      <w:r w:rsidR="003A734A" w:rsidRPr="00664FBF">
        <w:rPr>
          <w:rFonts w:ascii="GHEA Grapalat" w:hAnsi="GHEA Grapalat"/>
        </w:rPr>
        <w:t>5.</w:t>
      </w:r>
      <w:r w:rsidR="003A734A" w:rsidRPr="00664FBF">
        <w:rPr>
          <w:rFonts w:ascii="GHEA Grapalat" w:hAnsi="GHEA Grapalat"/>
        </w:rPr>
        <w:tab/>
      </w:r>
      <w:r w:rsidRPr="00664FBF">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664FBF">
        <w:rPr>
          <w:rFonts w:ascii="GHEA Grapalat" w:hAnsi="GHEA Grapalat"/>
        </w:rPr>
        <w:t xml:space="preserve">рабочий </w:t>
      </w:r>
      <w:r w:rsidRPr="00664FBF">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664FBF" w:rsidRDefault="0094684E" w:rsidP="00B46D58">
      <w:pPr>
        <w:widowControl w:val="0"/>
        <w:tabs>
          <w:tab w:val="left" w:pos="1134"/>
        </w:tabs>
        <w:spacing w:after="160"/>
        <w:ind w:firstLine="567"/>
        <w:jc w:val="both"/>
        <w:rPr>
          <w:rFonts w:ascii="GHEA Grapalat" w:hAnsi="GHEA Grapalat"/>
        </w:rPr>
      </w:pPr>
      <w:r w:rsidRPr="00664FBF">
        <w:rPr>
          <w:rFonts w:ascii="GHEA Grapalat" w:hAnsi="GHEA Grapalat"/>
        </w:rPr>
        <w:lastRenderedPageBreak/>
        <w:t>6.</w:t>
      </w:r>
      <w:r w:rsidR="00AC30D5" w:rsidRPr="00664FBF">
        <w:rPr>
          <w:rFonts w:ascii="GHEA Grapalat" w:hAnsi="GHEA Grapalat"/>
        </w:rPr>
        <w:t>6.</w:t>
      </w:r>
      <w:r w:rsidR="00AC30D5" w:rsidRPr="00664FBF">
        <w:rPr>
          <w:rFonts w:ascii="GHEA Grapalat" w:hAnsi="GHEA Grapalat"/>
        </w:rPr>
        <w:tab/>
      </w:r>
      <w:r w:rsidRPr="00664FBF">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664FBF" w:rsidRDefault="00BE5525" w:rsidP="00B46D58">
      <w:pPr>
        <w:widowControl w:val="0"/>
        <w:tabs>
          <w:tab w:val="left" w:pos="1134"/>
        </w:tabs>
        <w:spacing w:after="160"/>
        <w:ind w:firstLine="567"/>
        <w:jc w:val="both"/>
        <w:rPr>
          <w:rFonts w:ascii="GHEA Grapalat" w:hAnsi="GHEA Grapalat"/>
        </w:rPr>
      </w:pPr>
      <w:r w:rsidRPr="00664FBF">
        <w:rPr>
          <w:rFonts w:ascii="GHEA Grapalat" w:hAnsi="GHEA Grapalat"/>
        </w:rPr>
        <w:t>6</w:t>
      </w:r>
      <w:r w:rsidR="0094684E" w:rsidRPr="00664FBF">
        <w:rPr>
          <w:rFonts w:ascii="GHEA Grapalat" w:hAnsi="GHEA Grapalat"/>
        </w:rPr>
        <w:t>.</w:t>
      </w:r>
      <w:r w:rsidR="00AC30D5" w:rsidRPr="00664FBF">
        <w:rPr>
          <w:rFonts w:ascii="GHEA Grapalat" w:hAnsi="GHEA Grapalat"/>
        </w:rPr>
        <w:t>7.</w:t>
      </w:r>
      <w:r w:rsidR="00AC30D5" w:rsidRPr="00664FBF">
        <w:rPr>
          <w:rFonts w:ascii="GHEA Grapalat" w:hAnsi="GHEA Grapalat"/>
        </w:rPr>
        <w:tab/>
      </w:r>
      <w:r w:rsidR="0094684E" w:rsidRPr="00664FBF">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664FBF" w:rsidRDefault="00D52566" w:rsidP="00B46D58">
      <w:pPr>
        <w:rPr>
          <w:rFonts w:ascii="GHEA Grapalat" w:hAnsi="GHEA Grapalat"/>
          <w:lang w:val="hy-AM"/>
        </w:rPr>
      </w:pPr>
    </w:p>
    <w:p w:rsidR="009F337A" w:rsidRPr="00664FBF" w:rsidRDefault="009F337A" w:rsidP="00B46D58">
      <w:pPr>
        <w:widowControl w:val="0"/>
        <w:spacing w:after="160"/>
        <w:jc w:val="center"/>
        <w:rPr>
          <w:rFonts w:ascii="GHEA Grapalat" w:hAnsi="GHEA Grapalat"/>
          <w:b/>
        </w:rPr>
      </w:pPr>
      <w:r w:rsidRPr="00664FBF">
        <w:rPr>
          <w:rFonts w:ascii="GHEA Grapalat" w:hAnsi="GHEA Grapalat"/>
          <w:b/>
        </w:rPr>
        <w:t>7. ДЕЙСТВИЕ НЕПРЕОДОЛИМОЙ СИЛЫ (ФОРС-МАЖОР)</w:t>
      </w:r>
    </w:p>
    <w:p w:rsidR="009F337A" w:rsidRPr="00664FBF" w:rsidRDefault="009F337A" w:rsidP="00B46D58">
      <w:pPr>
        <w:widowControl w:val="0"/>
        <w:spacing w:after="160"/>
        <w:ind w:firstLine="567"/>
        <w:jc w:val="both"/>
        <w:rPr>
          <w:rFonts w:ascii="GHEA Grapalat" w:hAnsi="GHEA Grapalat"/>
        </w:rPr>
      </w:pPr>
      <w:r w:rsidRPr="00664FBF">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664FBF" w:rsidRDefault="0094684E" w:rsidP="00B46D58">
      <w:pPr>
        <w:widowControl w:val="0"/>
        <w:spacing w:after="160"/>
        <w:jc w:val="center"/>
        <w:rPr>
          <w:rFonts w:ascii="GHEA Grapalat" w:hAnsi="GHEA Grapalat"/>
          <w:lang w:val="hy-AM"/>
        </w:rPr>
      </w:pPr>
    </w:p>
    <w:p w:rsidR="00071D1C" w:rsidRPr="00664FBF" w:rsidRDefault="00071D1C" w:rsidP="00B46D58">
      <w:pPr>
        <w:widowControl w:val="0"/>
        <w:spacing w:after="160"/>
        <w:jc w:val="center"/>
        <w:rPr>
          <w:rFonts w:ascii="GHEA Grapalat" w:hAnsi="GHEA Grapalat"/>
          <w:b/>
        </w:rPr>
      </w:pPr>
      <w:r w:rsidRPr="00664FBF">
        <w:rPr>
          <w:rFonts w:ascii="GHEA Grapalat" w:hAnsi="GHEA Grapalat"/>
          <w:b/>
        </w:rPr>
        <w:t>8. ИНЫЕ УСЛОВИЯ</w:t>
      </w:r>
    </w:p>
    <w:p w:rsidR="00071D1C" w:rsidRPr="00664FBF" w:rsidRDefault="00071D1C" w:rsidP="00B46D58">
      <w:pPr>
        <w:widowControl w:val="0"/>
        <w:tabs>
          <w:tab w:val="left" w:pos="1134"/>
        </w:tabs>
        <w:spacing w:after="160"/>
        <w:ind w:firstLine="567"/>
        <w:jc w:val="both"/>
        <w:rPr>
          <w:rFonts w:ascii="GHEA Grapalat" w:hAnsi="GHEA Grapalat" w:cs="Times Armenian"/>
        </w:rPr>
      </w:pPr>
      <w:r w:rsidRPr="00664FBF">
        <w:rPr>
          <w:rFonts w:ascii="GHEA Grapalat" w:hAnsi="GHEA Grapalat"/>
        </w:rPr>
        <w:t>8.</w:t>
      </w:r>
      <w:r w:rsidR="009D71F8" w:rsidRPr="00664FBF">
        <w:rPr>
          <w:rFonts w:ascii="GHEA Grapalat" w:hAnsi="GHEA Grapalat"/>
        </w:rPr>
        <w:t>1.</w:t>
      </w:r>
      <w:r w:rsidR="009D71F8" w:rsidRPr="00664FBF">
        <w:rPr>
          <w:rFonts w:ascii="GHEA Grapalat" w:hAnsi="GHEA Grapalat"/>
        </w:rPr>
        <w:tab/>
      </w:r>
      <w:r w:rsidRPr="00664FBF">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664FBF" w:rsidRDefault="00071D1C" w:rsidP="00B46D58">
      <w:pPr>
        <w:widowControl w:val="0"/>
        <w:spacing w:after="160"/>
        <w:ind w:firstLine="567"/>
        <w:jc w:val="both"/>
        <w:rPr>
          <w:rFonts w:ascii="GHEA Grapalat" w:hAnsi="GHEA Grapalat" w:cs="Sylfaen"/>
        </w:rPr>
      </w:pPr>
      <w:r w:rsidRPr="00664FBF">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664FBF">
        <w:rPr>
          <w:rStyle w:val="FootnoteReference"/>
          <w:rFonts w:ascii="GHEA Grapalat" w:hAnsi="GHEA Grapalat"/>
        </w:rPr>
        <w:footnoteReference w:customMarkFollows="1" w:id="16"/>
        <w:t>21</w:t>
      </w:r>
      <w:r w:rsidRPr="00664FBF">
        <w:rPr>
          <w:rFonts w:ascii="GHEA Grapalat" w:hAnsi="GHEA Grapalat"/>
        </w:rPr>
        <w:t>.</w:t>
      </w:r>
    </w:p>
    <w:p w:rsidR="00071D1C" w:rsidRPr="00664FBF" w:rsidRDefault="00071D1C"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8.</w:t>
      </w:r>
      <w:r w:rsidR="009D71F8" w:rsidRPr="00664FBF">
        <w:rPr>
          <w:rFonts w:ascii="GHEA Grapalat" w:hAnsi="GHEA Grapalat"/>
        </w:rPr>
        <w:t>2.</w:t>
      </w:r>
      <w:r w:rsidR="009D71F8" w:rsidRPr="00664FBF">
        <w:rPr>
          <w:rFonts w:ascii="GHEA Grapalat" w:hAnsi="GHEA Grapalat"/>
        </w:rPr>
        <w:tab/>
      </w:r>
      <w:r w:rsidRPr="00664FBF">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664FBF">
        <w:rPr>
          <w:rFonts w:ascii="Courier New" w:hAnsi="Courier New" w:cs="Courier New"/>
          <w:lang w:val="en-US"/>
        </w:rPr>
        <w:t> </w:t>
      </w:r>
      <w:r w:rsidRPr="00664FBF">
        <w:rPr>
          <w:rFonts w:ascii="GHEA Grapalat" w:hAnsi="GHEA Grapalat"/>
        </w:rPr>
        <w:t>тре</w:t>
      </w:r>
      <w:r w:rsidR="00D52566" w:rsidRPr="00664FBF">
        <w:rPr>
          <w:rFonts w:ascii="GHEA Grapalat" w:hAnsi="GHEA Grapalat"/>
        </w:rPr>
        <w:t>бования, вытекающее из договора</w:t>
      </w:r>
      <w:r w:rsidRPr="00664FBF">
        <w:rPr>
          <w:rFonts w:ascii="GHEA Grapalat" w:hAnsi="GHEA Grapalat"/>
        </w:rPr>
        <w:t xml:space="preserve">, не может быть передано другому лицу без письменного согласия стороны должника. </w:t>
      </w:r>
    </w:p>
    <w:p w:rsidR="00071D1C" w:rsidRPr="00664FBF" w:rsidRDefault="00071D1C"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8.</w:t>
      </w:r>
      <w:r w:rsidR="005B2A24" w:rsidRPr="00664FBF">
        <w:rPr>
          <w:rFonts w:ascii="GHEA Grapalat" w:hAnsi="GHEA Grapalat"/>
        </w:rPr>
        <w:t>3.</w:t>
      </w:r>
      <w:r w:rsidR="005B2A24" w:rsidRPr="00664FBF">
        <w:rPr>
          <w:rFonts w:ascii="GHEA Grapalat" w:hAnsi="GHEA Grapalat"/>
        </w:rPr>
        <w:tab/>
      </w:r>
      <w:r w:rsidRPr="00664FBF">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w:t>
      </w:r>
      <w:r w:rsidRPr="00664FBF">
        <w:rPr>
          <w:rFonts w:ascii="GHEA Grapalat" w:hAnsi="GHEA Grapalat"/>
        </w:rPr>
        <w:lastRenderedPageBreak/>
        <w:t>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664FBF">
        <w:rPr>
          <w:rFonts w:ascii="GHEA Grapalat" w:hAnsi="GHEA Grapalat"/>
          <w:lang w:val="hy-AM"/>
        </w:rPr>
        <w:t xml:space="preserve"> расторгает договор</w:t>
      </w:r>
      <w:r w:rsidRPr="00664FBF">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664FBF" w:rsidRDefault="00071D1C"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8.</w:t>
      </w:r>
      <w:r w:rsidR="00552934" w:rsidRPr="00664FBF">
        <w:rPr>
          <w:rFonts w:ascii="GHEA Grapalat" w:hAnsi="GHEA Grapalat"/>
        </w:rPr>
        <w:t>4.</w:t>
      </w:r>
      <w:r w:rsidR="00552934" w:rsidRPr="00664FBF">
        <w:rPr>
          <w:rFonts w:ascii="GHEA Grapalat" w:hAnsi="GHEA Grapalat"/>
        </w:rPr>
        <w:tab/>
      </w:r>
      <w:r w:rsidRPr="00664FBF">
        <w:rPr>
          <w:rFonts w:ascii="GHEA Grapalat" w:hAnsi="GHEA Grapalat"/>
        </w:rPr>
        <w:t>Споры в связи с договором подлежат рассмотрению в судах Республики Армения.</w:t>
      </w:r>
    </w:p>
    <w:p w:rsidR="00071D1C" w:rsidRPr="00664FBF" w:rsidRDefault="00071D1C"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8.5</w:t>
      </w:r>
      <w:r w:rsidRPr="00664FBF">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664FBF">
        <w:rPr>
          <w:rFonts w:ascii="GHEA Grapalat" w:hAnsi="GHEA Grapalat"/>
        </w:rPr>
        <w:t>—</w:t>
      </w:r>
      <w:r w:rsidRPr="00664FBF">
        <w:rPr>
          <w:rFonts w:ascii="GHEA Grapalat" w:hAnsi="GHEA Grapalat"/>
        </w:rPr>
        <w:t xml:space="preserve"> посредством заключения соглашения, которое будет являться неотъемлемой частью договора. </w:t>
      </w:r>
    </w:p>
    <w:p w:rsidR="00071D1C" w:rsidRPr="00664FBF" w:rsidRDefault="00071D1C" w:rsidP="00B46D58">
      <w:pPr>
        <w:widowControl w:val="0"/>
        <w:tabs>
          <w:tab w:val="left" w:pos="1134"/>
        </w:tabs>
        <w:spacing w:after="160"/>
        <w:ind w:firstLine="567"/>
        <w:jc w:val="both"/>
        <w:rPr>
          <w:rFonts w:ascii="GHEA Grapalat" w:hAnsi="GHEA Grapalat" w:cs="Sylfaen"/>
          <w:spacing w:val="-6"/>
        </w:rPr>
      </w:pPr>
      <w:r w:rsidRPr="00664FBF">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664FBF" w:rsidRDefault="00071D1C" w:rsidP="00B46D58">
      <w:pPr>
        <w:widowControl w:val="0"/>
        <w:spacing w:after="160"/>
        <w:ind w:firstLine="567"/>
        <w:jc w:val="both"/>
        <w:rPr>
          <w:rFonts w:ascii="GHEA Grapalat" w:hAnsi="GHEA Grapalat"/>
        </w:rPr>
      </w:pPr>
      <w:r w:rsidRPr="00664FBF">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664FBF" w:rsidRDefault="00071D1C" w:rsidP="00B46D58">
      <w:pPr>
        <w:widowControl w:val="0"/>
        <w:tabs>
          <w:tab w:val="left" w:pos="1134"/>
        </w:tabs>
        <w:spacing w:after="160"/>
        <w:ind w:firstLine="567"/>
        <w:jc w:val="both"/>
        <w:rPr>
          <w:rFonts w:ascii="GHEA Grapalat" w:hAnsi="GHEA Grapalat"/>
        </w:rPr>
      </w:pPr>
      <w:r w:rsidRPr="00664FBF">
        <w:rPr>
          <w:rFonts w:ascii="GHEA Grapalat" w:hAnsi="GHEA Grapalat"/>
        </w:rPr>
        <w:t>8.</w:t>
      </w:r>
      <w:r w:rsidR="00AC30D5" w:rsidRPr="00664FBF">
        <w:rPr>
          <w:rFonts w:ascii="GHEA Grapalat" w:hAnsi="GHEA Grapalat"/>
        </w:rPr>
        <w:t>6.</w:t>
      </w:r>
      <w:r w:rsidR="00AC30D5" w:rsidRPr="00664FBF">
        <w:rPr>
          <w:rFonts w:ascii="GHEA Grapalat" w:hAnsi="GHEA Grapalat"/>
        </w:rPr>
        <w:tab/>
      </w:r>
      <w:r w:rsidRPr="00664FBF">
        <w:rPr>
          <w:rFonts w:ascii="GHEA Grapalat" w:hAnsi="GHEA Grapalat"/>
        </w:rPr>
        <w:t>Если договор осуществляется посредством заключения агентского договора:</w:t>
      </w:r>
    </w:p>
    <w:p w:rsidR="00071D1C" w:rsidRPr="00664FBF" w:rsidRDefault="00071D1C" w:rsidP="00B46D58">
      <w:pPr>
        <w:widowControl w:val="0"/>
        <w:tabs>
          <w:tab w:val="left" w:pos="1134"/>
        </w:tabs>
        <w:spacing w:after="160"/>
        <w:ind w:firstLine="567"/>
        <w:jc w:val="both"/>
        <w:rPr>
          <w:rFonts w:ascii="GHEA Grapalat" w:hAnsi="GHEA Grapalat"/>
        </w:rPr>
      </w:pPr>
      <w:r w:rsidRPr="00664FBF">
        <w:rPr>
          <w:rFonts w:ascii="GHEA Grapalat" w:hAnsi="GHEA Grapalat"/>
        </w:rPr>
        <w:t>1)</w:t>
      </w:r>
      <w:r w:rsidR="00E95CE6" w:rsidRPr="00664FBF">
        <w:rPr>
          <w:rFonts w:ascii="GHEA Grapalat" w:hAnsi="GHEA Grapalat"/>
        </w:rPr>
        <w:tab/>
      </w:r>
      <w:r w:rsidRPr="00664FBF">
        <w:rPr>
          <w:rFonts w:ascii="GHEA Grapalat" w:hAnsi="GHEA Grapalat"/>
        </w:rPr>
        <w:t>Продавец несет ответственность за неисполнение или ненадлежащее исполнение обязательств агента;</w:t>
      </w:r>
    </w:p>
    <w:p w:rsidR="00071D1C" w:rsidRPr="00664FBF" w:rsidRDefault="00071D1C" w:rsidP="00B46D58">
      <w:pPr>
        <w:widowControl w:val="0"/>
        <w:tabs>
          <w:tab w:val="left" w:pos="1134"/>
        </w:tabs>
        <w:spacing w:after="160"/>
        <w:ind w:firstLine="567"/>
        <w:jc w:val="both"/>
        <w:rPr>
          <w:rFonts w:ascii="GHEA Grapalat" w:hAnsi="GHEA Grapalat"/>
        </w:rPr>
      </w:pPr>
      <w:r w:rsidRPr="00664FBF">
        <w:rPr>
          <w:rFonts w:ascii="GHEA Grapalat" w:hAnsi="GHEA Grapalat"/>
        </w:rPr>
        <w:t>2)</w:t>
      </w:r>
      <w:r w:rsidR="00E95CE6" w:rsidRPr="00664FBF">
        <w:rPr>
          <w:rFonts w:ascii="GHEA Grapalat" w:hAnsi="GHEA Grapalat"/>
        </w:rPr>
        <w:tab/>
      </w:r>
      <w:r w:rsidRPr="00664FBF">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664FBF">
        <w:rPr>
          <w:rStyle w:val="FootnoteReference"/>
          <w:rFonts w:ascii="GHEA Grapalat" w:hAnsi="GHEA Grapalat"/>
        </w:rPr>
        <w:footnoteReference w:customMarkFollows="1" w:id="17"/>
        <w:t>22</w:t>
      </w:r>
      <w:r w:rsidRPr="00664FBF">
        <w:rPr>
          <w:rFonts w:ascii="GHEA Grapalat" w:hAnsi="GHEA Grapalat"/>
        </w:rPr>
        <w:t>.</w:t>
      </w:r>
    </w:p>
    <w:p w:rsidR="00071D1C" w:rsidRPr="00664FBF" w:rsidRDefault="00071D1C" w:rsidP="00B46D58">
      <w:pPr>
        <w:widowControl w:val="0"/>
        <w:tabs>
          <w:tab w:val="left" w:pos="1134"/>
        </w:tabs>
        <w:spacing w:after="160"/>
        <w:ind w:firstLine="567"/>
        <w:jc w:val="both"/>
        <w:rPr>
          <w:rFonts w:ascii="GHEA Grapalat" w:hAnsi="GHEA Grapalat"/>
        </w:rPr>
      </w:pPr>
      <w:r w:rsidRPr="00664FBF">
        <w:rPr>
          <w:rFonts w:ascii="GHEA Grapalat" w:hAnsi="GHEA Grapalat"/>
        </w:rPr>
        <w:t>8.</w:t>
      </w:r>
      <w:r w:rsidR="00AC30D5" w:rsidRPr="00664FBF">
        <w:rPr>
          <w:rFonts w:ascii="GHEA Grapalat" w:hAnsi="GHEA Grapalat"/>
        </w:rPr>
        <w:t>7.</w:t>
      </w:r>
      <w:r w:rsidR="00AC30D5" w:rsidRPr="00664FBF">
        <w:rPr>
          <w:rFonts w:ascii="GHEA Grapalat" w:hAnsi="GHEA Grapalat"/>
        </w:rPr>
        <w:tab/>
      </w:r>
      <w:r w:rsidRPr="00664FBF">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664FBF">
        <w:rPr>
          <w:rStyle w:val="FootnoteReference"/>
          <w:rFonts w:ascii="GHEA Grapalat" w:hAnsi="GHEA Grapalat"/>
        </w:rPr>
        <w:footnoteReference w:customMarkFollows="1" w:id="18"/>
        <w:t>23</w:t>
      </w:r>
      <w:r w:rsidRPr="00664FBF">
        <w:rPr>
          <w:rFonts w:ascii="GHEA Grapalat" w:hAnsi="GHEA Grapalat"/>
        </w:rPr>
        <w:t>.</w:t>
      </w:r>
    </w:p>
    <w:p w:rsidR="00071D1C" w:rsidRPr="00664FBF" w:rsidRDefault="00071D1C" w:rsidP="00B46D58">
      <w:pPr>
        <w:widowControl w:val="0"/>
        <w:tabs>
          <w:tab w:val="left" w:pos="1134"/>
        </w:tabs>
        <w:spacing w:after="160"/>
        <w:ind w:firstLine="567"/>
        <w:jc w:val="both"/>
        <w:rPr>
          <w:rFonts w:ascii="GHEA Grapalat" w:hAnsi="GHEA Grapalat"/>
        </w:rPr>
      </w:pPr>
      <w:r w:rsidRPr="00664FBF">
        <w:rPr>
          <w:rFonts w:ascii="GHEA Grapalat" w:hAnsi="GHEA Grapalat"/>
        </w:rPr>
        <w:lastRenderedPageBreak/>
        <w:t>8.</w:t>
      </w:r>
      <w:r w:rsidR="006E15CD" w:rsidRPr="00664FBF">
        <w:rPr>
          <w:rFonts w:ascii="GHEA Grapalat" w:hAnsi="GHEA Grapalat"/>
        </w:rPr>
        <w:t>8.</w:t>
      </w:r>
      <w:r w:rsidR="006E15CD" w:rsidRPr="00664FBF">
        <w:rPr>
          <w:rFonts w:ascii="GHEA Grapalat" w:hAnsi="GHEA Grapalat"/>
        </w:rPr>
        <w:tab/>
      </w:r>
      <w:r w:rsidRPr="00664FBF">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664FBF">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664FBF">
        <w:rPr>
          <w:rFonts w:ascii="GHEA Grapalat" w:hAnsi="GHEA Grapalat"/>
          <w:lang w:val="hy-AM"/>
        </w:rPr>
        <w:t xml:space="preserve">. </w:t>
      </w:r>
      <w:r w:rsidRPr="00664FBF">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664FBF" w:rsidRDefault="00071D1C" w:rsidP="00B46D58">
      <w:pPr>
        <w:widowControl w:val="0"/>
        <w:tabs>
          <w:tab w:val="left" w:pos="1134"/>
        </w:tabs>
        <w:spacing w:after="160"/>
        <w:ind w:firstLine="567"/>
        <w:jc w:val="both"/>
        <w:rPr>
          <w:rFonts w:ascii="GHEA Grapalat" w:hAnsi="GHEA Grapalat"/>
        </w:rPr>
      </w:pPr>
      <w:r w:rsidRPr="00664FBF">
        <w:rPr>
          <w:rFonts w:ascii="GHEA Grapalat" w:hAnsi="GHEA Grapalat"/>
        </w:rPr>
        <w:t>8.</w:t>
      </w:r>
      <w:r w:rsidR="006E15CD" w:rsidRPr="00664FBF">
        <w:rPr>
          <w:rFonts w:ascii="GHEA Grapalat" w:hAnsi="GHEA Grapalat"/>
        </w:rPr>
        <w:t>9.</w:t>
      </w:r>
      <w:r w:rsidR="006E15CD" w:rsidRPr="00664FBF">
        <w:rPr>
          <w:rFonts w:ascii="GHEA Grapalat" w:hAnsi="GHEA Grapalat"/>
        </w:rPr>
        <w:tab/>
      </w:r>
      <w:r w:rsidRPr="00664FBF">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664FBF">
        <w:rPr>
          <w:rFonts w:ascii="GHEA Grapalat" w:hAnsi="GHEA Grapalat"/>
        </w:rPr>
        <w:t>—</w:t>
      </w:r>
      <w:r w:rsidRPr="00664FBF">
        <w:rPr>
          <w:rFonts w:ascii="GHEA Grapalat" w:hAnsi="GHEA Grapalat"/>
        </w:rPr>
        <w:t xml:space="preserve"> это выгода или убытки, понесенные данной стороной.</w:t>
      </w:r>
      <w:r w:rsidR="003A39AC" w:rsidRPr="00664FBF" w:rsidDel="003A39AC">
        <w:rPr>
          <w:rFonts w:ascii="GHEA Grapalat" w:hAnsi="GHEA Grapalat"/>
        </w:rPr>
        <w:t xml:space="preserve"> </w:t>
      </w:r>
      <w:r w:rsidRPr="00664FBF">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8.1</w:t>
      </w:r>
      <w:r w:rsidR="00E3606B" w:rsidRPr="00664FBF">
        <w:rPr>
          <w:rFonts w:ascii="GHEA Grapalat" w:hAnsi="GHEA Grapalat"/>
        </w:rPr>
        <w:t>0.</w:t>
      </w:r>
      <w:r w:rsidR="00E3606B" w:rsidRPr="00664FBF">
        <w:rPr>
          <w:rFonts w:ascii="GHEA Grapalat" w:hAnsi="GHEA Grapalat"/>
        </w:rPr>
        <w:tab/>
      </w:r>
      <w:r w:rsidRPr="00664FBF">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664FBF">
        <w:rPr>
          <w:rFonts w:ascii="Courier New" w:hAnsi="Courier New" w:cs="Courier New"/>
          <w:lang w:val="en-US"/>
        </w:rPr>
        <w:t> </w:t>
      </w:r>
      <w:r w:rsidRPr="00664FBF">
        <w:rPr>
          <w:rFonts w:ascii="GHEA Grapalat" w:hAnsi="GHEA Grapalat"/>
        </w:rPr>
        <w:t xml:space="preserve">Армения. </w:t>
      </w:r>
    </w:p>
    <w:p w:rsidR="00071D1C" w:rsidRPr="00664FBF" w:rsidRDefault="00071D1C" w:rsidP="00B46D58">
      <w:pPr>
        <w:widowControl w:val="0"/>
        <w:tabs>
          <w:tab w:val="left" w:pos="1276"/>
        </w:tabs>
        <w:spacing w:after="160"/>
        <w:ind w:firstLine="567"/>
        <w:jc w:val="both"/>
        <w:rPr>
          <w:rFonts w:ascii="GHEA Grapalat" w:hAnsi="GHEA Grapalat"/>
          <w:spacing w:val="-6"/>
        </w:rPr>
      </w:pPr>
      <w:r w:rsidRPr="00664FBF">
        <w:rPr>
          <w:rFonts w:ascii="GHEA Grapalat" w:hAnsi="GHEA Grapalat"/>
        </w:rPr>
        <w:t>8.1</w:t>
      </w:r>
      <w:r w:rsidR="009D71F8" w:rsidRPr="00664FBF">
        <w:rPr>
          <w:rFonts w:ascii="GHEA Grapalat" w:hAnsi="GHEA Grapalat"/>
        </w:rPr>
        <w:t>1.</w:t>
      </w:r>
      <w:r w:rsidR="009D71F8" w:rsidRPr="00664FBF">
        <w:rPr>
          <w:rFonts w:ascii="GHEA Grapalat" w:hAnsi="GHEA Grapalat"/>
        </w:rPr>
        <w:tab/>
      </w:r>
      <w:r w:rsidRPr="00664FBF">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664FBF">
        <w:rPr>
          <w:rFonts w:ascii="Courier New" w:hAnsi="Courier New" w:cs="Courier New"/>
          <w:spacing w:val="-6"/>
          <w:lang w:val="en-US"/>
        </w:rPr>
        <w:t> </w:t>
      </w:r>
      <w:r w:rsidRPr="00664FBF">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664FBF">
        <w:rPr>
          <w:rFonts w:ascii="Courier New" w:hAnsi="Courier New" w:cs="Courier New"/>
          <w:spacing w:val="-6"/>
          <w:lang w:val="en-US"/>
        </w:rPr>
        <w:t> </w:t>
      </w:r>
      <w:r w:rsidRPr="00664FBF">
        <w:rPr>
          <w:rFonts w:ascii="GHEA Grapalat" w:hAnsi="GHEA Grapalat"/>
          <w:spacing w:val="-6"/>
        </w:rPr>
        <w:t>следующего за опубликованием уведомления дня, установленного настоящим пунктом.</w:t>
      </w:r>
      <w:r w:rsidR="00DD41E4" w:rsidRPr="00664FBF">
        <w:t xml:space="preserve"> </w:t>
      </w:r>
      <w:r w:rsidR="00DD41E4" w:rsidRPr="00664FBF">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664FBF">
        <w:rPr>
          <w:rFonts w:ascii="GHEA Grapalat" w:hAnsi="GHEA Grapalat"/>
          <w:spacing w:val="-6"/>
        </w:rPr>
        <w:t xml:space="preserve">высылает </w:t>
      </w:r>
      <w:r w:rsidR="00DD41E4" w:rsidRPr="00664FBF">
        <w:rPr>
          <w:rFonts w:ascii="GHEA Grapalat" w:hAnsi="GHEA Grapalat"/>
          <w:spacing w:val="-6"/>
        </w:rPr>
        <w:t>его также на электронную почту Продавца.</w:t>
      </w:r>
    </w:p>
    <w:p w:rsidR="00071D1C" w:rsidRPr="00664FBF" w:rsidRDefault="00071D1C" w:rsidP="00B46D58">
      <w:pPr>
        <w:widowControl w:val="0"/>
        <w:tabs>
          <w:tab w:val="left" w:pos="1276"/>
        </w:tabs>
        <w:spacing w:after="160"/>
        <w:ind w:firstLine="567"/>
        <w:jc w:val="both"/>
        <w:rPr>
          <w:rFonts w:ascii="GHEA Grapalat" w:hAnsi="GHEA Grapalat"/>
          <w:spacing w:val="-6"/>
        </w:rPr>
      </w:pPr>
      <w:r w:rsidRPr="00664FBF">
        <w:rPr>
          <w:rFonts w:ascii="GHEA Grapalat" w:hAnsi="GHEA Grapalat"/>
        </w:rPr>
        <w:t>8.1</w:t>
      </w:r>
      <w:r w:rsidR="009D71F8" w:rsidRPr="00664FBF">
        <w:rPr>
          <w:rFonts w:ascii="GHEA Grapalat" w:hAnsi="GHEA Grapalat"/>
        </w:rPr>
        <w:t>2.</w:t>
      </w:r>
      <w:r w:rsidR="009D71F8" w:rsidRPr="00664FBF">
        <w:rPr>
          <w:rFonts w:ascii="GHEA Grapalat" w:hAnsi="GHEA Grapalat"/>
        </w:rPr>
        <w:tab/>
      </w:r>
      <w:r w:rsidRPr="00664FBF">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8.1</w:t>
      </w:r>
      <w:r w:rsidR="005B2A24" w:rsidRPr="00664FBF">
        <w:rPr>
          <w:rFonts w:ascii="GHEA Grapalat" w:hAnsi="GHEA Grapalat"/>
        </w:rPr>
        <w:t>3.</w:t>
      </w:r>
      <w:r w:rsidR="005B2A24" w:rsidRPr="00664FBF">
        <w:rPr>
          <w:rFonts w:ascii="GHEA Grapalat" w:hAnsi="GHEA Grapalat"/>
        </w:rPr>
        <w:tab/>
      </w:r>
      <w:r w:rsidRPr="00664FBF">
        <w:rPr>
          <w:rFonts w:ascii="GHEA Grapalat" w:hAnsi="GHEA Grapalat"/>
        </w:rPr>
        <w:t>Договор составлен на ____</w:t>
      </w:r>
      <w:r w:rsidR="00E95CE6" w:rsidRPr="00664FBF">
        <w:rPr>
          <w:rFonts w:ascii="GHEA Grapalat" w:hAnsi="GHEA Grapalat"/>
        </w:rPr>
        <w:t>_______</w:t>
      </w:r>
      <w:r w:rsidRPr="00664FBF">
        <w:rPr>
          <w:rFonts w:ascii="GHEA Grapalat" w:hAnsi="GHEA Grapalat"/>
        </w:rPr>
        <w:t xml:space="preserve">_ страницах, заключается в двух </w:t>
      </w:r>
      <w:r w:rsidRPr="00664FBF">
        <w:rPr>
          <w:rFonts w:ascii="GHEA Grapalat" w:hAnsi="GHEA Grapalat"/>
        </w:rPr>
        <w:lastRenderedPageBreak/>
        <w:t>экземплярах, имеющих равную юридическую силу, каждой стороне предоставляется по одному экземпляру. Приложения № 1, № 2, № 3 и № 3.</w:t>
      </w:r>
      <w:r w:rsidR="009D71F8" w:rsidRPr="00664FBF">
        <w:rPr>
          <w:rFonts w:ascii="GHEA Grapalat" w:hAnsi="GHEA Grapalat"/>
        </w:rPr>
        <w:t>1.</w:t>
      </w:r>
      <w:r w:rsidR="00E95CE6" w:rsidRPr="00664FBF">
        <w:rPr>
          <w:rFonts w:ascii="GHEA Grapalat" w:hAnsi="GHEA Grapalat"/>
        </w:rPr>
        <w:t xml:space="preserve"> </w:t>
      </w:r>
      <w:r w:rsidRPr="00664FBF">
        <w:rPr>
          <w:rFonts w:ascii="GHEA Grapalat" w:hAnsi="GHEA Grapalat"/>
        </w:rPr>
        <w:t>к</w:t>
      </w:r>
      <w:r w:rsidR="00E95CE6" w:rsidRPr="00664FBF">
        <w:rPr>
          <w:rFonts w:ascii="Courier New" w:hAnsi="Courier New" w:cs="Courier New"/>
          <w:lang w:val="en-US"/>
        </w:rPr>
        <w:t> </w:t>
      </w:r>
      <w:r w:rsidRPr="00664FBF">
        <w:rPr>
          <w:rFonts w:ascii="GHEA Grapalat" w:hAnsi="GHEA Grapalat"/>
        </w:rPr>
        <w:t>договору считаются неотъемлемой частью договора.</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8.1</w:t>
      </w:r>
      <w:r w:rsidR="00552934" w:rsidRPr="00664FBF">
        <w:rPr>
          <w:rFonts w:ascii="GHEA Grapalat" w:hAnsi="GHEA Grapalat"/>
        </w:rPr>
        <w:t>4.</w:t>
      </w:r>
      <w:r w:rsidR="00552934" w:rsidRPr="00664FBF">
        <w:rPr>
          <w:rFonts w:ascii="GHEA Grapalat" w:hAnsi="GHEA Grapalat"/>
        </w:rPr>
        <w:tab/>
      </w:r>
      <w:r w:rsidRPr="00664FBF">
        <w:rPr>
          <w:rFonts w:ascii="GHEA Grapalat" w:hAnsi="GHEA Grapalat"/>
        </w:rPr>
        <w:t>К отношениям, связанным с договором, применяется право Республики Армения.</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8.1</w:t>
      </w:r>
      <w:r w:rsidR="003A734A" w:rsidRPr="00664FBF">
        <w:rPr>
          <w:rFonts w:ascii="GHEA Grapalat" w:hAnsi="GHEA Grapalat"/>
        </w:rPr>
        <w:t>5.</w:t>
      </w:r>
      <w:r w:rsidR="003A734A" w:rsidRPr="00664FBF">
        <w:rPr>
          <w:rFonts w:ascii="GHEA Grapalat" w:hAnsi="GHEA Grapalat"/>
        </w:rPr>
        <w:tab/>
      </w:r>
      <w:r w:rsidRPr="00664FBF">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r w:rsidR="003839FF" w:rsidRPr="00664FBF">
        <w:rPr>
          <w:rFonts w:ascii="GHEA Grapalat" w:hAnsi="GHEA Grapalat"/>
        </w:rPr>
        <w:t>двадцатипя</w:t>
      </w:r>
      <w:r w:rsidRPr="00664FBF">
        <w:rPr>
          <w:rFonts w:ascii="GHEA Grapalat" w:hAnsi="GHEA Grapalat"/>
        </w:rPr>
        <w:t xml:space="preserve">тикратный размер базовой единицы закупок, то Покупателем будет заключенo соглашение в случае, если </w:t>
      </w:r>
      <w:r w:rsidR="009673B8" w:rsidRPr="00664FBF">
        <w:rPr>
          <w:rFonts w:ascii="GHEA Grapalat" w:hAnsi="GHEA Grapalat"/>
        </w:rPr>
        <w:t xml:space="preserve">представленные </w:t>
      </w:r>
      <w:r w:rsidRPr="00664FBF">
        <w:rPr>
          <w:rFonts w:ascii="GHEA Grapalat" w:hAnsi="GHEA Grapalat"/>
        </w:rPr>
        <w:t xml:space="preserve">Продавцом в виде неустойки </w:t>
      </w:r>
      <w:r w:rsidR="009673B8" w:rsidRPr="00664FBF">
        <w:rPr>
          <w:rFonts w:ascii="GHEA Grapalat" w:hAnsi="GHEA Grapalat"/>
        </w:rPr>
        <w:t xml:space="preserve">обеспечения квалификации и </w:t>
      </w:r>
      <w:r w:rsidRPr="00664FBF">
        <w:rPr>
          <w:rFonts w:ascii="GHEA Grapalat" w:hAnsi="GHEA Grapalat"/>
        </w:rPr>
        <w:t>договора в размере предусмот</w:t>
      </w:r>
      <w:r w:rsidR="008707D8" w:rsidRPr="00664FBF">
        <w:rPr>
          <w:rFonts w:ascii="GHEA Grapalat" w:hAnsi="GHEA Grapalat"/>
        </w:rPr>
        <w:t>ренных финансовых средств заменяю</w:t>
      </w:r>
      <w:r w:rsidRPr="00664FBF">
        <w:rPr>
          <w:rFonts w:ascii="GHEA Grapalat" w:hAnsi="GHEA Grapalat"/>
        </w:rPr>
        <w:t xml:space="preserve">тся гарантией или наличными деньгами, с учетом требований абзаца "б" подпункта </w:t>
      </w:r>
      <w:r w:rsidR="000B33B2" w:rsidRPr="00664FBF">
        <w:rPr>
          <w:rFonts w:ascii="GHEA Grapalat" w:hAnsi="GHEA Grapalat"/>
        </w:rPr>
        <w:t xml:space="preserve">17 </w:t>
      </w:r>
      <w:r w:rsidRPr="00664FBF">
        <w:rPr>
          <w:rFonts w:ascii="GHEA Grapalat" w:hAnsi="GHEA Grapalat"/>
        </w:rPr>
        <w:t xml:space="preserve">пункта 32 Приложения № </w:t>
      </w:r>
      <w:r w:rsidR="006E50E4" w:rsidRPr="00664FBF">
        <w:rPr>
          <w:rFonts w:ascii="GHEA Grapalat" w:hAnsi="GHEA Grapalat"/>
        </w:rPr>
        <w:t>1</w:t>
      </w:r>
      <w:r w:rsidR="006E50E4" w:rsidRPr="00664FBF">
        <w:rPr>
          <w:rFonts w:ascii="GHEA Grapalat" w:hAnsi="GHEA Grapalat"/>
          <w:lang w:val="hy-AM"/>
        </w:rPr>
        <w:t xml:space="preserve"> </w:t>
      </w:r>
      <w:r w:rsidRPr="00664FBF">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664FBF">
        <w:rPr>
          <w:rFonts w:ascii="GHEA Grapalat" w:hAnsi="GHEA Grapalat"/>
        </w:rPr>
        <w:t xml:space="preserve">обеспечений квалификации и </w:t>
      </w:r>
      <w:r w:rsidRPr="00664FBF">
        <w:rPr>
          <w:rFonts w:ascii="GHEA Grapalat" w:hAnsi="GHEA Grapalat"/>
        </w:rPr>
        <w:t xml:space="preserve">договора </w:t>
      </w:r>
      <w:r w:rsidR="00CD7A4F" w:rsidRPr="00664FBF">
        <w:rPr>
          <w:rFonts w:ascii="GHEA Grapalat" w:hAnsi="GHEA Grapalat"/>
        </w:rPr>
        <w:t xml:space="preserve">представленных </w:t>
      </w:r>
      <w:r w:rsidRPr="00664FBF">
        <w:rPr>
          <w:rFonts w:ascii="GHEA Grapalat" w:hAnsi="GHEA Grapalat"/>
        </w:rPr>
        <w:t xml:space="preserve">в виде неустойки, также представляет Покупателю </w:t>
      </w:r>
      <w:r w:rsidR="00CD7A4F" w:rsidRPr="00664FBF">
        <w:rPr>
          <w:rFonts w:ascii="GHEA Grapalat" w:hAnsi="GHEA Grapalat"/>
        </w:rPr>
        <w:t xml:space="preserve">новые обеспечения </w:t>
      </w:r>
      <w:r w:rsidRPr="00664FBF">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664FBF">
        <w:rPr>
          <w:rStyle w:val="FootnoteReference"/>
          <w:rFonts w:ascii="GHEA Grapalat" w:hAnsi="GHEA Grapalat"/>
        </w:rPr>
        <w:footnoteReference w:customMarkFollows="1" w:id="19"/>
        <w:t>24</w:t>
      </w:r>
    </w:p>
    <w:p w:rsidR="00071D1C" w:rsidRPr="00664FBF" w:rsidRDefault="00071D1C" w:rsidP="00B46D58">
      <w:pPr>
        <w:widowControl w:val="0"/>
        <w:spacing w:after="160"/>
        <w:jc w:val="center"/>
        <w:rPr>
          <w:rFonts w:ascii="GHEA Grapalat" w:hAnsi="GHEA Grapalat"/>
          <w:b/>
        </w:rPr>
      </w:pPr>
      <w:r w:rsidRPr="00664FBF">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664FBF" w:rsidTr="0016519F">
        <w:tc>
          <w:tcPr>
            <w:tcW w:w="4536" w:type="dxa"/>
          </w:tcPr>
          <w:p w:rsidR="00071D1C" w:rsidRPr="00664FBF" w:rsidRDefault="00071D1C" w:rsidP="00B46D58">
            <w:pPr>
              <w:widowControl w:val="0"/>
              <w:spacing w:after="160"/>
              <w:jc w:val="center"/>
              <w:rPr>
                <w:rFonts w:ascii="GHEA Grapalat" w:hAnsi="GHEA Grapalat" w:cs="Sylfaen"/>
                <w:b/>
                <w:bCs/>
              </w:rPr>
            </w:pPr>
            <w:r w:rsidRPr="00664FBF">
              <w:rPr>
                <w:rFonts w:ascii="GHEA Grapalat" w:hAnsi="GHEA Grapalat"/>
                <w:b/>
              </w:rPr>
              <w:t>ПОКУПАТЕЛЬ</w:t>
            </w:r>
          </w:p>
          <w:p w:rsidR="00071D1C" w:rsidRPr="00664FBF" w:rsidRDefault="00F83E0A" w:rsidP="00B46D58">
            <w:pPr>
              <w:widowControl w:val="0"/>
              <w:jc w:val="center"/>
              <w:rPr>
                <w:rFonts w:ascii="GHEA Grapalat" w:hAnsi="GHEA Grapalat"/>
                <w:lang w:val="en-US"/>
              </w:rPr>
            </w:pPr>
            <w:r w:rsidRPr="00664FBF">
              <w:rPr>
                <w:rFonts w:ascii="GHEA Grapalat" w:hAnsi="GHEA Grapalat"/>
                <w:lang w:val="en-US"/>
              </w:rPr>
              <w:t>_______________________</w:t>
            </w:r>
          </w:p>
          <w:p w:rsidR="00071D1C" w:rsidRPr="00664FBF" w:rsidRDefault="00071D1C" w:rsidP="00B46D58">
            <w:pPr>
              <w:widowControl w:val="0"/>
              <w:spacing w:after="160"/>
              <w:jc w:val="center"/>
              <w:rPr>
                <w:rFonts w:ascii="GHEA Grapalat" w:hAnsi="GHEA Grapalat"/>
                <w:sz w:val="16"/>
                <w:szCs w:val="16"/>
              </w:rPr>
            </w:pPr>
            <w:r w:rsidRPr="00664FBF">
              <w:rPr>
                <w:rFonts w:ascii="GHEA Grapalat" w:hAnsi="GHEA Grapalat"/>
                <w:sz w:val="16"/>
                <w:szCs w:val="16"/>
              </w:rPr>
              <w:t>/подпись/</w:t>
            </w:r>
          </w:p>
          <w:p w:rsidR="00071D1C" w:rsidRPr="00664FBF" w:rsidRDefault="00071D1C" w:rsidP="00B46D58">
            <w:pPr>
              <w:widowControl w:val="0"/>
              <w:spacing w:after="160"/>
              <w:jc w:val="center"/>
              <w:rPr>
                <w:rFonts w:ascii="GHEA Grapalat" w:hAnsi="GHEA Grapalat"/>
              </w:rPr>
            </w:pPr>
            <w:r w:rsidRPr="00664FBF">
              <w:rPr>
                <w:rFonts w:ascii="GHEA Grapalat" w:hAnsi="GHEA Grapalat"/>
              </w:rPr>
              <w:t>М. П.</w:t>
            </w:r>
          </w:p>
        </w:tc>
        <w:tc>
          <w:tcPr>
            <w:tcW w:w="760" w:type="dxa"/>
          </w:tcPr>
          <w:p w:rsidR="00071D1C" w:rsidRPr="00664FBF" w:rsidRDefault="00071D1C" w:rsidP="00B46D58">
            <w:pPr>
              <w:widowControl w:val="0"/>
              <w:spacing w:after="160"/>
              <w:jc w:val="center"/>
              <w:rPr>
                <w:rFonts w:ascii="GHEA Grapalat" w:hAnsi="GHEA Grapalat"/>
              </w:rPr>
            </w:pPr>
          </w:p>
        </w:tc>
        <w:tc>
          <w:tcPr>
            <w:tcW w:w="4343" w:type="dxa"/>
          </w:tcPr>
          <w:p w:rsidR="00071D1C" w:rsidRPr="00664FBF" w:rsidRDefault="00071D1C" w:rsidP="00B46D58">
            <w:pPr>
              <w:widowControl w:val="0"/>
              <w:spacing w:after="160"/>
              <w:jc w:val="center"/>
              <w:rPr>
                <w:rFonts w:ascii="GHEA Grapalat" w:hAnsi="GHEA Grapalat" w:cs="Sylfaen"/>
                <w:b/>
                <w:bCs/>
              </w:rPr>
            </w:pPr>
            <w:r w:rsidRPr="00664FBF">
              <w:rPr>
                <w:rFonts w:ascii="GHEA Grapalat" w:hAnsi="GHEA Grapalat"/>
                <w:b/>
              </w:rPr>
              <w:t>ПРОДАВЕЦ</w:t>
            </w:r>
          </w:p>
          <w:p w:rsidR="00071D1C" w:rsidRPr="00664FBF" w:rsidRDefault="00F83E0A" w:rsidP="00B46D58">
            <w:pPr>
              <w:widowControl w:val="0"/>
              <w:jc w:val="center"/>
              <w:rPr>
                <w:rFonts w:ascii="GHEA Grapalat" w:hAnsi="GHEA Grapalat"/>
                <w:lang w:val="en-US"/>
              </w:rPr>
            </w:pPr>
            <w:r w:rsidRPr="00664FBF">
              <w:rPr>
                <w:rFonts w:ascii="GHEA Grapalat" w:hAnsi="GHEA Grapalat"/>
                <w:lang w:val="en-US"/>
              </w:rPr>
              <w:t>______________________</w:t>
            </w:r>
          </w:p>
          <w:p w:rsidR="00071D1C" w:rsidRPr="00664FBF" w:rsidRDefault="00071D1C" w:rsidP="00B46D58">
            <w:pPr>
              <w:widowControl w:val="0"/>
              <w:spacing w:after="160"/>
              <w:jc w:val="center"/>
              <w:rPr>
                <w:rFonts w:ascii="GHEA Grapalat" w:hAnsi="GHEA Grapalat"/>
                <w:sz w:val="16"/>
                <w:szCs w:val="16"/>
              </w:rPr>
            </w:pPr>
            <w:r w:rsidRPr="00664FBF">
              <w:rPr>
                <w:rFonts w:ascii="GHEA Grapalat" w:hAnsi="GHEA Grapalat"/>
                <w:sz w:val="16"/>
                <w:szCs w:val="16"/>
              </w:rPr>
              <w:t>/подпись/</w:t>
            </w:r>
          </w:p>
          <w:p w:rsidR="00071D1C" w:rsidRPr="00664FBF" w:rsidRDefault="00071D1C" w:rsidP="00B46D58">
            <w:pPr>
              <w:widowControl w:val="0"/>
              <w:spacing w:after="160"/>
              <w:jc w:val="center"/>
              <w:rPr>
                <w:rFonts w:ascii="GHEA Grapalat" w:hAnsi="GHEA Grapalat"/>
              </w:rPr>
            </w:pPr>
            <w:r w:rsidRPr="00664FBF">
              <w:rPr>
                <w:rFonts w:ascii="GHEA Grapalat" w:hAnsi="GHEA Grapalat"/>
              </w:rPr>
              <w:t>М. П.</w:t>
            </w:r>
          </w:p>
        </w:tc>
      </w:tr>
    </w:tbl>
    <w:p w:rsidR="00382B60" w:rsidRPr="00664FBF" w:rsidRDefault="00382B60" w:rsidP="00B46D58">
      <w:pPr>
        <w:widowControl w:val="0"/>
        <w:spacing w:after="160"/>
        <w:ind w:firstLine="567"/>
        <w:jc w:val="both"/>
        <w:rPr>
          <w:rFonts w:ascii="GHEA Grapalat" w:hAnsi="GHEA Grapalat"/>
          <w:i/>
          <w:lang w:val="hy-AM"/>
        </w:rPr>
      </w:pPr>
    </w:p>
    <w:p w:rsidR="00071D1C" w:rsidRPr="00664FBF" w:rsidRDefault="00071D1C" w:rsidP="00B46D58">
      <w:pPr>
        <w:widowControl w:val="0"/>
        <w:spacing w:after="160"/>
        <w:ind w:firstLine="567"/>
        <w:jc w:val="both"/>
        <w:rPr>
          <w:rFonts w:ascii="GHEA Grapalat" w:hAnsi="GHEA Grapalat"/>
        </w:rPr>
      </w:pPr>
      <w:r w:rsidRPr="00664FBF">
        <w:rPr>
          <w:rFonts w:ascii="GHEA Grapalat" w:hAnsi="GHEA Grapalat"/>
          <w:i/>
        </w:rPr>
        <w:t>В случае необходимости в договор могут быть включены не</w:t>
      </w:r>
      <w:r w:rsidR="001D0249" w:rsidRPr="00664FBF">
        <w:rPr>
          <w:rFonts w:ascii="Courier New" w:hAnsi="Courier New" w:cs="Courier New"/>
          <w:i/>
          <w:lang w:val="en-US"/>
        </w:rPr>
        <w:t> </w:t>
      </w:r>
      <w:r w:rsidRPr="00664FBF">
        <w:rPr>
          <w:rFonts w:ascii="GHEA Grapalat" w:hAnsi="GHEA Grapalat"/>
          <w:i/>
        </w:rPr>
        <w:t>противоречащие законодательству Республики Армения положения.</w:t>
      </w:r>
    </w:p>
    <w:p w:rsidR="00071D1C" w:rsidRPr="00664FBF" w:rsidRDefault="00071D1C" w:rsidP="00B46D58">
      <w:pPr>
        <w:widowControl w:val="0"/>
        <w:spacing w:after="160"/>
        <w:rPr>
          <w:rFonts w:ascii="GHEA Grapalat" w:hAnsi="GHEA Grapalat"/>
        </w:rPr>
      </w:pPr>
    </w:p>
    <w:p w:rsidR="00071D1C" w:rsidRPr="00664FBF" w:rsidRDefault="00071D1C" w:rsidP="00B46D58">
      <w:pPr>
        <w:widowControl w:val="0"/>
        <w:spacing w:after="160"/>
        <w:jc w:val="right"/>
        <w:rPr>
          <w:rFonts w:ascii="GHEA Grapalat" w:hAnsi="GHEA Grapalat"/>
        </w:rPr>
        <w:sectPr w:rsidR="00071D1C" w:rsidRPr="00664FBF" w:rsidSect="000811C1">
          <w:footerReference w:type="default" r:id="rId9"/>
          <w:footnotePr>
            <w:pos w:val="beneathText"/>
          </w:footnotePr>
          <w:pgSz w:w="11906" w:h="16838" w:code="9"/>
          <w:pgMar w:top="993" w:right="1418" w:bottom="1418" w:left="1418" w:header="561" w:footer="561" w:gutter="0"/>
          <w:cols w:space="720"/>
          <w:docGrid w:linePitch="326"/>
        </w:sectPr>
      </w:pPr>
    </w:p>
    <w:p w:rsidR="00071D1C" w:rsidRPr="00664FBF" w:rsidRDefault="00071D1C" w:rsidP="00B46D58">
      <w:pPr>
        <w:widowControl w:val="0"/>
        <w:spacing w:after="160"/>
        <w:jc w:val="right"/>
        <w:rPr>
          <w:rFonts w:ascii="GHEA Grapalat" w:hAnsi="GHEA Grapalat"/>
          <w:i/>
        </w:rPr>
      </w:pPr>
      <w:r w:rsidRPr="00664FBF">
        <w:rPr>
          <w:rFonts w:ascii="GHEA Grapalat" w:hAnsi="GHEA Grapalat"/>
          <w:i/>
        </w:rPr>
        <w:lastRenderedPageBreak/>
        <w:t>Приложение № 1</w:t>
      </w:r>
    </w:p>
    <w:p w:rsidR="00071D1C" w:rsidRPr="00664FBF" w:rsidRDefault="00071D1C" w:rsidP="00B46D58">
      <w:pPr>
        <w:widowControl w:val="0"/>
        <w:spacing w:after="160"/>
        <w:jc w:val="right"/>
        <w:rPr>
          <w:rFonts w:ascii="GHEA Grapalat" w:hAnsi="GHEA Grapalat"/>
          <w:i/>
        </w:rPr>
      </w:pPr>
      <w:r w:rsidRPr="00664FBF">
        <w:rPr>
          <w:rFonts w:ascii="GHEA Grapalat" w:hAnsi="GHEA Grapalat"/>
          <w:i/>
        </w:rPr>
        <w:t xml:space="preserve">к Договору под кодом </w:t>
      </w:r>
      <w:r w:rsidR="001D0249" w:rsidRPr="00664FBF">
        <w:rPr>
          <w:rFonts w:ascii="GHEA Grapalat" w:hAnsi="GHEA Grapalat"/>
          <w:i/>
        </w:rPr>
        <w:br/>
      </w:r>
      <w:r w:rsidRPr="00664FBF">
        <w:rPr>
          <w:rFonts w:ascii="GHEA Grapalat" w:hAnsi="GHEA Grapalat"/>
          <w:i/>
        </w:rPr>
        <w:t xml:space="preserve">заключенному </w:t>
      </w:r>
      <w:r w:rsidR="006132ED" w:rsidRPr="00664FBF">
        <w:rPr>
          <w:rFonts w:ascii="GHEA Grapalat" w:hAnsi="GHEA Grapalat"/>
          <w:i/>
        </w:rPr>
        <w:t>"</w:t>
      </w:r>
      <w:r w:rsidR="00D52566" w:rsidRPr="00664FBF">
        <w:rPr>
          <w:rFonts w:ascii="GHEA Grapalat" w:hAnsi="GHEA Grapalat"/>
          <w:i/>
        </w:rPr>
        <w:tab/>
      </w:r>
      <w:r w:rsidR="006132ED" w:rsidRPr="00664FBF">
        <w:rPr>
          <w:rFonts w:ascii="GHEA Grapalat" w:hAnsi="GHEA Grapalat"/>
          <w:i/>
        </w:rPr>
        <w:t>"</w:t>
      </w:r>
      <w:r w:rsidR="00D52566" w:rsidRPr="00664FBF">
        <w:rPr>
          <w:rFonts w:ascii="GHEA Grapalat" w:hAnsi="GHEA Grapalat"/>
          <w:i/>
        </w:rPr>
        <w:tab/>
      </w:r>
      <w:r w:rsidRPr="00664FBF">
        <w:rPr>
          <w:rFonts w:ascii="GHEA Grapalat" w:hAnsi="GHEA Grapalat"/>
          <w:i/>
        </w:rPr>
        <w:t>20</w:t>
      </w:r>
      <w:r w:rsidR="00D52566" w:rsidRPr="00664FBF">
        <w:rPr>
          <w:rFonts w:ascii="GHEA Grapalat" w:hAnsi="GHEA Grapalat"/>
          <w:i/>
        </w:rPr>
        <w:tab/>
      </w:r>
      <w:r w:rsidRPr="00664FBF">
        <w:rPr>
          <w:rFonts w:ascii="GHEA Grapalat" w:hAnsi="GHEA Grapalat"/>
          <w:i/>
        </w:rPr>
        <w:t>г.</w:t>
      </w:r>
    </w:p>
    <w:p w:rsidR="00071D1C" w:rsidRPr="00664FBF" w:rsidRDefault="00071D1C" w:rsidP="00B46D58">
      <w:pPr>
        <w:widowControl w:val="0"/>
        <w:spacing w:after="160"/>
        <w:jc w:val="center"/>
        <w:rPr>
          <w:rFonts w:ascii="GHEA Grapalat" w:hAnsi="GHEA Grapalat"/>
        </w:rPr>
      </w:pPr>
      <w:r w:rsidRPr="00664FBF">
        <w:rPr>
          <w:rFonts w:ascii="GHEA Grapalat" w:hAnsi="GHEA Grapalat"/>
        </w:rPr>
        <w:t>ТЕХНИЧЕСКА</w:t>
      </w:r>
      <w:r w:rsidR="001D0249" w:rsidRPr="00664FBF">
        <w:rPr>
          <w:rFonts w:ascii="GHEA Grapalat" w:hAnsi="GHEA Grapalat"/>
        </w:rPr>
        <w:t>Я ХАРАКТЕРИСТИКА-ГРАФИК ЗАКУПКИ</w:t>
      </w:r>
      <w:r w:rsidR="001D0249" w:rsidRPr="00664FBF">
        <w:rPr>
          <w:rStyle w:val="FootnoteReference"/>
          <w:rFonts w:ascii="GHEA Grapalat" w:hAnsi="GHEA Grapalat"/>
        </w:rPr>
        <w:footnoteReference w:customMarkFollows="1" w:id="20"/>
        <w:t>*</w:t>
      </w:r>
    </w:p>
    <w:p w:rsidR="00071D1C" w:rsidRPr="00664FBF" w:rsidRDefault="00071D1C" w:rsidP="00B46D58">
      <w:pPr>
        <w:widowControl w:val="0"/>
        <w:spacing w:after="160"/>
        <w:jc w:val="right"/>
        <w:rPr>
          <w:rFonts w:ascii="GHEA Grapalat" w:hAnsi="GHEA Grapalat"/>
        </w:rPr>
      </w:pPr>
      <w:r w:rsidRPr="00664FBF">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282"/>
        <w:gridCol w:w="1260"/>
        <w:gridCol w:w="1260"/>
        <w:gridCol w:w="3864"/>
        <w:gridCol w:w="1085"/>
        <w:gridCol w:w="1559"/>
        <w:gridCol w:w="1134"/>
        <w:gridCol w:w="850"/>
        <w:gridCol w:w="709"/>
        <w:gridCol w:w="1158"/>
        <w:gridCol w:w="947"/>
      </w:tblGrid>
      <w:tr w:rsidR="00B138F3" w:rsidRPr="00664FBF" w:rsidTr="00317BD2">
        <w:trPr>
          <w:jc w:val="center"/>
        </w:trPr>
        <w:tc>
          <w:tcPr>
            <w:tcW w:w="16350" w:type="dxa"/>
            <w:gridSpan w:val="12"/>
          </w:tcPr>
          <w:p w:rsidR="00071D1C" w:rsidRPr="00664FBF" w:rsidRDefault="00071D1C" w:rsidP="00B46D58">
            <w:pPr>
              <w:widowControl w:val="0"/>
              <w:jc w:val="center"/>
              <w:rPr>
                <w:rFonts w:ascii="GHEA Grapalat" w:hAnsi="GHEA Grapalat"/>
                <w:sz w:val="16"/>
                <w:szCs w:val="16"/>
              </w:rPr>
            </w:pPr>
            <w:r w:rsidRPr="00664FBF">
              <w:rPr>
                <w:rFonts w:ascii="GHEA Grapalat" w:hAnsi="GHEA Grapalat"/>
                <w:sz w:val="16"/>
                <w:szCs w:val="16"/>
              </w:rPr>
              <w:t>Товар</w:t>
            </w:r>
          </w:p>
        </w:tc>
      </w:tr>
      <w:tr w:rsidR="00B138F3" w:rsidRPr="00664FBF" w:rsidTr="00CE4B16">
        <w:trPr>
          <w:trHeight w:val="219"/>
          <w:jc w:val="center"/>
        </w:trPr>
        <w:tc>
          <w:tcPr>
            <w:tcW w:w="1242" w:type="dxa"/>
            <w:vMerge w:val="restart"/>
            <w:vAlign w:val="center"/>
          </w:tcPr>
          <w:p w:rsidR="00071D1C" w:rsidRPr="00664FBF" w:rsidRDefault="00071D1C" w:rsidP="00B46D58">
            <w:pPr>
              <w:widowControl w:val="0"/>
              <w:jc w:val="center"/>
              <w:rPr>
                <w:rFonts w:ascii="GHEA Grapalat" w:hAnsi="GHEA Grapalat"/>
                <w:sz w:val="16"/>
                <w:szCs w:val="16"/>
              </w:rPr>
            </w:pPr>
            <w:r w:rsidRPr="00664FBF">
              <w:rPr>
                <w:rFonts w:ascii="GHEA Grapalat" w:hAnsi="GHEA Grapalat"/>
                <w:sz w:val="16"/>
                <w:szCs w:val="16"/>
              </w:rPr>
              <w:t xml:space="preserve">номер предусмотренного </w:t>
            </w:r>
            <w:r w:rsidRPr="00664FBF">
              <w:rPr>
                <w:rFonts w:ascii="GHEA Grapalat" w:hAnsi="GHEA Grapalat"/>
                <w:spacing w:val="-6"/>
                <w:sz w:val="16"/>
                <w:szCs w:val="16"/>
              </w:rPr>
              <w:t>приглашением</w:t>
            </w:r>
            <w:r w:rsidRPr="00664FBF">
              <w:rPr>
                <w:rFonts w:ascii="GHEA Grapalat" w:hAnsi="GHEA Grapalat"/>
                <w:sz w:val="16"/>
                <w:szCs w:val="16"/>
              </w:rPr>
              <w:t xml:space="preserve"> лота</w:t>
            </w:r>
          </w:p>
        </w:tc>
        <w:tc>
          <w:tcPr>
            <w:tcW w:w="1282" w:type="dxa"/>
            <w:vMerge w:val="restart"/>
            <w:vAlign w:val="center"/>
          </w:tcPr>
          <w:p w:rsidR="00071D1C" w:rsidRPr="00664FBF" w:rsidRDefault="00071D1C" w:rsidP="00B46D58">
            <w:pPr>
              <w:widowControl w:val="0"/>
              <w:jc w:val="center"/>
              <w:rPr>
                <w:rFonts w:ascii="GHEA Grapalat" w:hAnsi="GHEA Grapalat"/>
                <w:sz w:val="16"/>
                <w:szCs w:val="16"/>
              </w:rPr>
            </w:pPr>
            <w:r w:rsidRPr="00664FBF">
              <w:rPr>
                <w:rFonts w:ascii="GHEA Grapalat" w:hAnsi="GHEA Grapalat"/>
                <w:sz w:val="16"/>
                <w:szCs w:val="16"/>
              </w:rPr>
              <w:t>промежуточный код, предусмотренный планом закупок по классификации ЕЗК (CPV)</w:t>
            </w:r>
          </w:p>
        </w:tc>
        <w:tc>
          <w:tcPr>
            <w:tcW w:w="1260" w:type="dxa"/>
            <w:vMerge w:val="restart"/>
            <w:vAlign w:val="center"/>
          </w:tcPr>
          <w:p w:rsidR="00071D1C" w:rsidRPr="00664FBF" w:rsidRDefault="001D0249" w:rsidP="00B64ECA">
            <w:pPr>
              <w:widowControl w:val="0"/>
              <w:jc w:val="center"/>
              <w:rPr>
                <w:rFonts w:ascii="GHEA Grapalat" w:hAnsi="GHEA Grapalat"/>
                <w:sz w:val="16"/>
                <w:szCs w:val="16"/>
                <w:lang w:val="en-US"/>
              </w:rPr>
            </w:pPr>
            <w:r w:rsidRPr="00664FBF">
              <w:rPr>
                <w:rFonts w:ascii="GHEA Grapalat" w:hAnsi="GHEA Grapalat"/>
                <w:sz w:val="16"/>
                <w:szCs w:val="16"/>
              </w:rPr>
              <w:t xml:space="preserve">наименование </w:t>
            </w:r>
          </w:p>
        </w:tc>
        <w:tc>
          <w:tcPr>
            <w:tcW w:w="1260" w:type="dxa"/>
            <w:vMerge w:val="restart"/>
            <w:vAlign w:val="center"/>
          </w:tcPr>
          <w:p w:rsidR="00071D1C" w:rsidRPr="00664FBF" w:rsidRDefault="00A205BF" w:rsidP="00B64ECA">
            <w:pPr>
              <w:widowControl w:val="0"/>
              <w:ind w:left="-96" w:right="-108"/>
              <w:jc w:val="center"/>
              <w:rPr>
                <w:rFonts w:ascii="GHEA Grapalat" w:hAnsi="GHEA Grapalat"/>
                <w:sz w:val="16"/>
                <w:szCs w:val="16"/>
              </w:rPr>
            </w:pPr>
            <w:r w:rsidRPr="00664FBF">
              <w:rPr>
                <w:rFonts w:ascii="GHEA Grapalat" w:hAnsi="GHEA Grapalat"/>
                <w:sz w:val="16"/>
                <w:szCs w:val="16"/>
              </w:rPr>
              <w:t>товарный знак,</w:t>
            </w:r>
            <w:r w:rsidRPr="00664FBF">
              <w:rPr>
                <w:rFonts w:ascii="GHEA Grapalat" w:hAnsi="GHEA Grapalat"/>
                <w:sz w:val="16"/>
                <w:szCs w:val="16"/>
                <w:lang w:val="hy-AM"/>
              </w:rPr>
              <w:t xml:space="preserve"> </w:t>
            </w:r>
            <w:r w:rsidRPr="00664FBF">
              <w:rPr>
                <w:rFonts w:ascii="GHEA Grapalat" w:hAnsi="GHEA Grapalat"/>
                <w:sz w:val="16"/>
                <w:szCs w:val="16"/>
              </w:rPr>
              <w:t>марка</w:t>
            </w:r>
            <w:r w:rsidR="00317BD2" w:rsidRPr="00664FBF">
              <w:rPr>
                <w:rFonts w:ascii="GHEA Grapalat" w:hAnsi="GHEA Grapalat"/>
                <w:sz w:val="16"/>
                <w:szCs w:val="16"/>
                <w:lang w:val="hy-AM"/>
              </w:rPr>
              <w:t xml:space="preserve"> </w:t>
            </w:r>
            <w:r w:rsidR="00CC6362" w:rsidRPr="00664FBF">
              <w:rPr>
                <w:rFonts w:ascii="GHEA Grapalat" w:hAnsi="GHEA Grapalat"/>
                <w:sz w:val="16"/>
                <w:szCs w:val="16"/>
              </w:rPr>
              <w:t xml:space="preserve">и </w:t>
            </w:r>
            <w:r w:rsidR="009F06BA" w:rsidRPr="00664FBF">
              <w:rPr>
                <w:rFonts w:ascii="GHEA Grapalat" w:hAnsi="GHEA Grapalat"/>
                <w:sz w:val="16"/>
                <w:szCs w:val="16"/>
              </w:rPr>
              <w:t xml:space="preserve">наименование производителя </w:t>
            </w:r>
            <w:r w:rsidR="00B64ECA" w:rsidRPr="00664FBF">
              <w:rPr>
                <w:rStyle w:val="FootnoteReference"/>
                <w:rFonts w:ascii="GHEA Grapalat" w:hAnsi="GHEA Grapalat"/>
                <w:sz w:val="16"/>
                <w:szCs w:val="16"/>
              </w:rPr>
              <w:footnoteReference w:customMarkFollows="1" w:id="21"/>
              <w:t>**</w:t>
            </w:r>
          </w:p>
        </w:tc>
        <w:tc>
          <w:tcPr>
            <w:tcW w:w="3864" w:type="dxa"/>
            <w:vMerge w:val="restart"/>
            <w:vAlign w:val="center"/>
          </w:tcPr>
          <w:p w:rsidR="00071D1C" w:rsidRPr="00664FBF" w:rsidRDefault="00071D1C" w:rsidP="00B46D58">
            <w:pPr>
              <w:widowControl w:val="0"/>
              <w:ind w:left="-108" w:right="-59"/>
              <w:jc w:val="center"/>
              <w:rPr>
                <w:rFonts w:ascii="GHEA Grapalat" w:hAnsi="GHEA Grapalat"/>
                <w:sz w:val="16"/>
                <w:szCs w:val="16"/>
              </w:rPr>
            </w:pPr>
            <w:r w:rsidRPr="00664FBF">
              <w:rPr>
                <w:rFonts w:ascii="GHEA Grapalat" w:hAnsi="GHEA Grapalat"/>
                <w:sz w:val="16"/>
                <w:szCs w:val="16"/>
              </w:rPr>
              <w:t>техническая характеристика</w:t>
            </w:r>
          </w:p>
        </w:tc>
        <w:tc>
          <w:tcPr>
            <w:tcW w:w="1085" w:type="dxa"/>
            <w:vMerge w:val="restart"/>
            <w:vAlign w:val="center"/>
          </w:tcPr>
          <w:p w:rsidR="00071D1C" w:rsidRPr="00664FBF" w:rsidRDefault="00071D1C" w:rsidP="00B46D58">
            <w:pPr>
              <w:widowControl w:val="0"/>
              <w:ind w:left="-48" w:right="-108"/>
              <w:jc w:val="center"/>
              <w:rPr>
                <w:rFonts w:ascii="GHEA Grapalat" w:hAnsi="GHEA Grapalat"/>
                <w:sz w:val="16"/>
                <w:szCs w:val="16"/>
              </w:rPr>
            </w:pPr>
            <w:r w:rsidRPr="00664FBF">
              <w:rPr>
                <w:rFonts w:ascii="GHEA Grapalat" w:hAnsi="GHEA Grapalat"/>
                <w:sz w:val="16"/>
                <w:szCs w:val="16"/>
              </w:rPr>
              <w:t>единица измерения</w:t>
            </w:r>
          </w:p>
        </w:tc>
        <w:tc>
          <w:tcPr>
            <w:tcW w:w="1559" w:type="dxa"/>
            <w:vMerge w:val="restart"/>
            <w:vAlign w:val="center"/>
          </w:tcPr>
          <w:p w:rsidR="00071D1C" w:rsidRPr="00664FBF" w:rsidRDefault="00071D1C" w:rsidP="00B46D58">
            <w:pPr>
              <w:widowControl w:val="0"/>
              <w:ind w:left="-108" w:right="-108"/>
              <w:jc w:val="center"/>
              <w:rPr>
                <w:rFonts w:ascii="GHEA Grapalat" w:hAnsi="GHEA Grapalat"/>
                <w:sz w:val="16"/>
                <w:szCs w:val="16"/>
              </w:rPr>
            </w:pPr>
            <w:r w:rsidRPr="00664FBF">
              <w:rPr>
                <w:rFonts w:ascii="GHEA Grapalat" w:hAnsi="GHEA Grapalat"/>
                <w:sz w:val="16"/>
                <w:szCs w:val="16"/>
              </w:rPr>
              <w:t>цена единицы/драмов РА</w:t>
            </w:r>
          </w:p>
        </w:tc>
        <w:tc>
          <w:tcPr>
            <w:tcW w:w="1134" w:type="dxa"/>
            <w:vMerge w:val="restart"/>
            <w:vAlign w:val="center"/>
          </w:tcPr>
          <w:p w:rsidR="00071D1C" w:rsidRPr="00664FBF" w:rsidRDefault="00071D1C" w:rsidP="00B46D58">
            <w:pPr>
              <w:widowControl w:val="0"/>
              <w:ind w:left="-108" w:right="-108"/>
              <w:jc w:val="center"/>
              <w:rPr>
                <w:rFonts w:ascii="GHEA Grapalat" w:hAnsi="GHEA Grapalat"/>
                <w:sz w:val="16"/>
                <w:szCs w:val="16"/>
              </w:rPr>
            </w:pPr>
            <w:r w:rsidRPr="00664FBF">
              <w:rPr>
                <w:rFonts w:ascii="GHEA Grapalat" w:hAnsi="GHEA Grapalat"/>
                <w:sz w:val="16"/>
                <w:szCs w:val="16"/>
              </w:rPr>
              <w:t>общая цена/драмов РА</w:t>
            </w:r>
          </w:p>
        </w:tc>
        <w:tc>
          <w:tcPr>
            <w:tcW w:w="850" w:type="dxa"/>
            <w:vMerge w:val="restart"/>
            <w:vAlign w:val="center"/>
          </w:tcPr>
          <w:p w:rsidR="00071D1C" w:rsidRPr="00664FBF" w:rsidRDefault="00071D1C" w:rsidP="00B46D58">
            <w:pPr>
              <w:widowControl w:val="0"/>
              <w:ind w:left="-126" w:right="-108"/>
              <w:jc w:val="center"/>
              <w:rPr>
                <w:rFonts w:ascii="GHEA Grapalat" w:hAnsi="GHEA Grapalat"/>
                <w:sz w:val="16"/>
                <w:szCs w:val="16"/>
              </w:rPr>
            </w:pPr>
            <w:r w:rsidRPr="00664FBF">
              <w:rPr>
                <w:rFonts w:ascii="GHEA Grapalat" w:hAnsi="GHEA Grapalat"/>
                <w:sz w:val="16"/>
                <w:szCs w:val="16"/>
              </w:rPr>
              <w:t>общий объем</w:t>
            </w:r>
          </w:p>
        </w:tc>
        <w:tc>
          <w:tcPr>
            <w:tcW w:w="2814" w:type="dxa"/>
            <w:gridSpan w:val="3"/>
            <w:vAlign w:val="center"/>
          </w:tcPr>
          <w:p w:rsidR="00071D1C" w:rsidRPr="00664FBF" w:rsidRDefault="00071D1C" w:rsidP="00B46D58">
            <w:pPr>
              <w:widowControl w:val="0"/>
              <w:jc w:val="center"/>
              <w:rPr>
                <w:rFonts w:ascii="GHEA Grapalat" w:hAnsi="GHEA Grapalat"/>
                <w:sz w:val="16"/>
                <w:szCs w:val="16"/>
              </w:rPr>
            </w:pPr>
            <w:r w:rsidRPr="00664FBF">
              <w:rPr>
                <w:rFonts w:ascii="GHEA Grapalat" w:hAnsi="GHEA Grapalat"/>
                <w:sz w:val="16"/>
                <w:szCs w:val="16"/>
              </w:rPr>
              <w:t>поставки</w:t>
            </w:r>
          </w:p>
        </w:tc>
      </w:tr>
      <w:tr w:rsidR="00B138F3" w:rsidRPr="00664FBF" w:rsidTr="00CE4B16">
        <w:trPr>
          <w:trHeight w:val="445"/>
          <w:jc w:val="center"/>
        </w:trPr>
        <w:tc>
          <w:tcPr>
            <w:tcW w:w="1242" w:type="dxa"/>
            <w:vMerge/>
            <w:vAlign w:val="center"/>
          </w:tcPr>
          <w:p w:rsidR="00071D1C" w:rsidRPr="00664FBF" w:rsidRDefault="00071D1C" w:rsidP="00B46D58">
            <w:pPr>
              <w:widowControl w:val="0"/>
              <w:jc w:val="center"/>
              <w:rPr>
                <w:rFonts w:ascii="GHEA Grapalat" w:hAnsi="GHEA Grapalat"/>
                <w:sz w:val="16"/>
                <w:szCs w:val="16"/>
              </w:rPr>
            </w:pPr>
          </w:p>
        </w:tc>
        <w:tc>
          <w:tcPr>
            <w:tcW w:w="1282" w:type="dxa"/>
            <w:vMerge/>
            <w:vAlign w:val="center"/>
          </w:tcPr>
          <w:p w:rsidR="00071D1C" w:rsidRPr="00664FBF" w:rsidRDefault="00071D1C" w:rsidP="00B46D58">
            <w:pPr>
              <w:widowControl w:val="0"/>
              <w:jc w:val="center"/>
              <w:rPr>
                <w:rFonts w:ascii="GHEA Grapalat" w:hAnsi="GHEA Grapalat"/>
                <w:sz w:val="16"/>
                <w:szCs w:val="16"/>
              </w:rPr>
            </w:pPr>
          </w:p>
        </w:tc>
        <w:tc>
          <w:tcPr>
            <w:tcW w:w="1260" w:type="dxa"/>
            <w:vMerge/>
            <w:vAlign w:val="center"/>
          </w:tcPr>
          <w:p w:rsidR="00071D1C" w:rsidRPr="00664FBF" w:rsidRDefault="00071D1C" w:rsidP="00B46D58">
            <w:pPr>
              <w:widowControl w:val="0"/>
              <w:jc w:val="center"/>
              <w:rPr>
                <w:rFonts w:ascii="GHEA Grapalat" w:hAnsi="GHEA Grapalat"/>
                <w:sz w:val="16"/>
                <w:szCs w:val="16"/>
              </w:rPr>
            </w:pPr>
          </w:p>
        </w:tc>
        <w:tc>
          <w:tcPr>
            <w:tcW w:w="1260" w:type="dxa"/>
            <w:vMerge/>
            <w:vAlign w:val="center"/>
          </w:tcPr>
          <w:p w:rsidR="00071D1C" w:rsidRPr="00664FBF" w:rsidRDefault="00071D1C" w:rsidP="00B46D58">
            <w:pPr>
              <w:widowControl w:val="0"/>
              <w:jc w:val="center"/>
              <w:rPr>
                <w:rFonts w:ascii="GHEA Grapalat" w:hAnsi="GHEA Grapalat"/>
                <w:sz w:val="16"/>
                <w:szCs w:val="16"/>
              </w:rPr>
            </w:pPr>
          </w:p>
        </w:tc>
        <w:tc>
          <w:tcPr>
            <w:tcW w:w="3864" w:type="dxa"/>
            <w:vMerge/>
            <w:vAlign w:val="center"/>
          </w:tcPr>
          <w:p w:rsidR="00071D1C" w:rsidRPr="00664FBF" w:rsidRDefault="00071D1C" w:rsidP="00B46D58">
            <w:pPr>
              <w:widowControl w:val="0"/>
              <w:jc w:val="center"/>
              <w:rPr>
                <w:rFonts w:ascii="GHEA Grapalat" w:hAnsi="GHEA Grapalat"/>
                <w:sz w:val="16"/>
                <w:szCs w:val="16"/>
              </w:rPr>
            </w:pPr>
          </w:p>
        </w:tc>
        <w:tc>
          <w:tcPr>
            <w:tcW w:w="1085" w:type="dxa"/>
            <w:vMerge/>
            <w:vAlign w:val="center"/>
          </w:tcPr>
          <w:p w:rsidR="00071D1C" w:rsidRPr="00664FBF" w:rsidRDefault="00071D1C" w:rsidP="00B46D58">
            <w:pPr>
              <w:widowControl w:val="0"/>
              <w:jc w:val="center"/>
              <w:rPr>
                <w:rFonts w:ascii="GHEA Grapalat" w:hAnsi="GHEA Grapalat"/>
                <w:sz w:val="16"/>
                <w:szCs w:val="16"/>
              </w:rPr>
            </w:pPr>
          </w:p>
        </w:tc>
        <w:tc>
          <w:tcPr>
            <w:tcW w:w="1559" w:type="dxa"/>
            <w:vMerge/>
            <w:vAlign w:val="center"/>
          </w:tcPr>
          <w:p w:rsidR="00071D1C" w:rsidRPr="00664FBF" w:rsidRDefault="00071D1C" w:rsidP="00B46D58">
            <w:pPr>
              <w:widowControl w:val="0"/>
              <w:jc w:val="center"/>
              <w:rPr>
                <w:rFonts w:ascii="GHEA Grapalat" w:hAnsi="GHEA Grapalat"/>
                <w:sz w:val="16"/>
                <w:szCs w:val="16"/>
              </w:rPr>
            </w:pPr>
          </w:p>
        </w:tc>
        <w:tc>
          <w:tcPr>
            <w:tcW w:w="1134" w:type="dxa"/>
            <w:vMerge/>
            <w:vAlign w:val="center"/>
          </w:tcPr>
          <w:p w:rsidR="00071D1C" w:rsidRPr="00664FBF" w:rsidRDefault="00071D1C" w:rsidP="00B46D58">
            <w:pPr>
              <w:widowControl w:val="0"/>
              <w:jc w:val="center"/>
              <w:rPr>
                <w:rFonts w:ascii="GHEA Grapalat" w:hAnsi="GHEA Grapalat"/>
                <w:sz w:val="16"/>
                <w:szCs w:val="16"/>
              </w:rPr>
            </w:pPr>
          </w:p>
        </w:tc>
        <w:tc>
          <w:tcPr>
            <w:tcW w:w="850" w:type="dxa"/>
            <w:vMerge/>
            <w:vAlign w:val="center"/>
          </w:tcPr>
          <w:p w:rsidR="00071D1C" w:rsidRPr="00664FBF" w:rsidRDefault="00071D1C" w:rsidP="00B46D58">
            <w:pPr>
              <w:widowControl w:val="0"/>
              <w:jc w:val="center"/>
              <w:rPr>
                <w:rFonts w:ascii="GHEA Grapalat" w:hAnsi="GHEA Grapalat"/>
                <w:sz w:val="16"/>
                <w:szCs w:val="16"/>
              </w:rPr>
            </w:pPr>
          </w:p>
        </w:tc>
        <w:tc>
          <w:tcPr>
            <w:tcW w:w="709" w:type="dxa"/>
            <w:vAlign w:val="center"/>
          </w:tcPr>
          <w:p w:rsidR="00071D1C" w:rsidRPr="00664FBF" w:rsidRDefault="00071D1C" w:rsidP="00B46D58">
            <w:pPr>
              <w:widowControl w:val="0"/>
              <w:ind w:left="-108" w:right="-108"/>
              <w:jc w:val="center"/>
              <w:rPr>
                <w:rFonts w:ascii="GHEA Grapalat" w:hAnsi="GHEA Grapalat"/>
                <w:sz w:val="16"/>
                <w:szCs w:val="16"/>
              </w:rPr>
            </w:pPr>
            <w:r w:rsidRPr="00664FBF">
              <w:rPr>
                <w:rFonts w:ascii="GHEA Grapalat" w:hAnsi="GHEA Grapalat"/>
                <w:sz w:val="16"/>
                <w:szCs w:val="16"/>
              </w:rPr>
              <w:t>адрес</w:t>
            </w:r>
          </w:p>
        </w:tc>
        <w:tc>
          <w:tcPr>
            <w:tcW w:w="1158" w:type="dxa"/>
            <w:vAlign w:val="center"/>
          </w:tcPr>
          <w:p w:rsidR="00071D1C" w:rsidRPr="00664FBF" w:rsidRDefault="00071D1C" w:rsidP="00B46D58">
            <w:pPr>
              <w:widowControl w:val="0"/>
              <w:ind w:left="-46" w:right="-84"/>
              <w:jc w:val="center"/>
              <w:rPr>
                <w:rFonts w:ascii="GHEA Grapalat" w:hAnsi="GHEA Grapalat"/>
                <w:sz w:val="16"/>
                <w:szCs w:val="16"/>
              </w:rPr>
            </w:pPr>
            <w:r w:rsidRPr="00664FBF">
              <w:rPr>
                <w:rFonts w:ascii="GHEA Grapalat" w:hAnsi="GHEA Grapalat"/>
                <w:sz w:val="16"/>
                <w:szCs w:val="16"/>
              </w:rPr>
              <w:t>подлежащее поставке количество товара</w:t>
            </w:r>
          </w:p>
        </w:tc>
        <w:tc>
          <w:tcPr>
            <w:tcW w:w="947" w:type="dxa"/>
            <w:vAlign w:val="center"/>
          </w:tcPr>
          <w:p w:rsidR="00700C81" w:rsidRPr="00664FBF" w:rsidRDefault="005646FC" w:rsidP="00B46D58">
            <w:pPr>
              <w:widowControl w:val="0"/>
              <w:ind w:left="-132" w:right="-129"/>
              <w:jc w:val="center"/>
              <w:rPr>
                <w:rFonts w:ascii="GHEA Grapalat" w:hAnsi="GHEA Grapalat"/>
                <w:sz w:val="16"/>
                <w:szCs w:val="16"/>
                <w:lang w:val="en-US"/>
              </w:rPr>
            </w:pPr>
            <w:r w:rsidRPr="00664FBF">
              <w:rPr>
                <w:rFonts w:ascii="GHEA Grapalat" w:hAnsi="GHEA Grapalat"/>
                <w:sz w:val="16"/>
                <w:szCs w:val="16"/>
              </w:rPr>
              <w:t>с</w:t>
            </w:r>
            <w:r w:rsidR="00700C81" w:rsidRPr="00664FBF">
              <w:rPr>
                <w:rFonts w:ascii="GHEA Grapalat" w:hAnsi="GHEA Grapalat"/>
                <w:sz w:val="16"/>
                <w:szCs w:val="16"/>
              </w:rPr>
              <w:t>рок</w:t>
            </w:r>
            <w:r w:rsidR="005A57B8" w:rsidRPr="00664FBF">
              <w:rPr>
                <w:rStyle w:val="FootnoteReference"/>
                <w:rFonts w:ascii="GHEA Grapalat" w:hAnsi="GHEA Grapalat"/>
                <w:sz w:val="16"/>
                <w:szCs w:val="16"/>
              </w:rPr>
              <w:footnoteReference w:customMarkFollows="1" w:id="22"/>
              <w:t>***</w:t>
            </w:r>
          </w:p>
        </w:tc>
      </w:tr>
      <w:tr w:rsidR="00B32397" w:rsidRPr="00664FBF" w:rsidTr="00B32397">
        <w:trPr>
          <w:trHeight w:val="445"/>
          <w:jc w:val="center"/>
        </w:trPr>
        <w:tc>
          <w:tcPr>
            <w:tcW w:w="1242" w:type="dxa"/>
          </w:tcPr>
          <w:p w:rsidR="00B32397" w:rsidRPr="00664FBF" w:rsidRDefault="00B32397" w:rsidP="00B32397">
            <w:pPr>
              <w:jc w:val="center"/>
              <w:rPr>
                <w:rFonts w:ascii="Sylfaen" w:hAnsi="Sylfaen" w:cs="Arial"/>
                <w:b/>
                <w:bCs/>
                <w:color w:val="000000"/>
                <w:sz w:val="18"/>
                <w:szCs w:val="18"/>
              </w:rPr>
            </w:pPr>
            <w:r w:rsidRPr="00664FBF">
              <w:rPr>
                <w:rFonts w:ascii="Sylfaen" w:hAnsi="Sylfaen" w:cs="Arial"/>
                <w:b/>
                <w:bCs/>
                <w:color w:val="000000"/>
                <w:sz w:val="18"/>
                <w:szCs w:val="18"/>
              </w:rPr>
              <w:t>1</w:t>
            </w:r>
          </w:p>
        </w:tc>
        <w:tc>
          <w:tcPr>
            <w:tcW w:w="1282" w:type="dxa"/>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15421100</w:t>
            </w:r>
          </w:p>
        </w:tc>
        <w:tc>
          <w:tcPr>
            <w:tcW w:w="1260" w:type="dxa"/>
          </w:tcPr>
          <w:p w:rsidR="00B32397" w:rsidRPr="00664FBF" w:rsidRDefault="00B32397" w:rsidP="00B32397">
            <w:pPr>
              <w:jc w:val="center"/>
              <w:rPr>
                <w:rFonts w:ascii="GHEA Grapalat" w:hAnsi="GHEA Grapalat"/>
                <w:sz w:val="18"/>
              </w:rPr>
            </w:pPr>
            <w:r w:rsidRPr="00664FBF">
              <w:rPr>
                <w:rFonts w:ascii="GHEA Grapalat" w:hAnsi="GHEA Grapalat"/>
                <w:sz w:val="18"/>
              </w:rPr>
              <w:t>Растительное масло</w:t>
            </w:r>
          </w:p>
        </w:tc>
        <w:tc>
          <w:tcPr>
            <w:tcW w:w="1260" w:type="dxa"/>
          </w:tcPr>
          <w:p w:rsidR="00B32397" w:rsidRPr="00664FBF" w:rsidRDefault="00B32397" w:rsidP="00B32397">
            <w:pPr>
              <w:jc w:val="center"/>
              <w:rPr>
                <w:rFonts w:ascii="Sylfaen" w:hAnsi="Sylfaen" w:cs="Arial"/>
                <w:color w:val="000000"/>
                <w:sz w:val="18"/>
                <w:szCs w:val="18"/>
              </w:rPr>
            </w:pPr>
          </w:p>
        </w:tc>
        <w:tc>
          <w:tcPr>
            <w:tcW w:w="3864" w:type="dxa"/>
          </w:tcPr>
          <w:p w:rsidR="00B32397" w:rsidRPr="00664FBF" w:rsidRDefault="00B32397" w:rsidP="00B32397">
            <w:pPr>
              <w:jc w:val="center"/>
              <w:rPr>
                <w:rFonts w:ascii="Sylfaen" w:hAnsi="Sylfaen" w:cs="Arial"/>
                <w:color w:val="000000"/>
                <w:sz w:val="18"/>
                <w:szCs w:val="18"/>
              </w:rPr>
            </w:pPr>
            <w:r w:rsidRPr="00664FBF">
              <w:rPr>
                <w:rFonts w:ascii="Sylfaen" w:hAnsi="Sylfaen" w:cs="Arial"/>
                <w:color w:val="000000"/>
                <w:sz w:val="18"/>
                <w:szCs w:val="18"/>
              </w:rPr>
              <w:t xml:space="preserve">Масло подсолнечное - рафинированное (рафинированное); Изготовлено путем отжима и прессования семян подсолнечника, высшего качества, рафинированное, дезодорированное. Фасовка: весовая во </w:t>
            </w:r>
            <w:r w:rsidRPr="00664FBF">
              <w:rPr>
                <w:rFonts w:ascii="Sylfaen" w:hAnsi="Sylfaen" w:cs="Arial"/>
                <w:color w:val="000000"/>
                <w:sz w:val="18"/>
                <w:szCs w:val="18"/>
              </w:rPr>
              <w:lastRenderedPageBreak/>
              <w:t>флаконах вместимостью 0,9-1 л (без учета массы тары). Эквивалент индикаторы.</w:t>
            </w:r>
            <w:r w:rsidRPr="00664FBF">
              <w:rPr>
                <w:rFonts w:ascii="Sylfaen" w:hAnsi="Sylfaen" w:cs="Arial"/>
                <w:color w:val="000000"/>
                <w:sz w:val="18"/>
                <w:szCs w:val="18"/>
              </w:rPr>
              <w:br w:type="page"/>
            </w:r>
            <w:r w:rsidRPr="00664FBF">
              <w:rPr>
                <w:rFonts w:ascii="Sylfaen" w:hAnsi="Sylfaen" w:cs="Arial"/>
                <w:color w:val="000000"/>
                <w:sz w:val="18"/>
                <w:szCs w:val="18"/>
              </w:rPr>
              <w:br w:type="page"/>
              <w:t>Общие обязательные условия для товара: безопасность, упаковка и маркировка, в соответствии с решением Комиссии Таможенного союза №880 от 09.12.2011 «О безопасности пищевой продукции» (ТС ТС 021/2011), Комиссия Таможенного союза №881 от 9 декабря 2011 г. Решение о маркировке пищевых продуктов (ТС ТС 022/2011), Решение Комиссии Таможенного союза от 16 августа 2011 г. № 769 о безопасности упаковки (ТС 005/2011), июль 2012 г. Совета Евразийской экономической комиссии Технические требования «Требования безопасности к пищевым добавкам, ароматизаторам и технологическим вспомогательным средствам» утверждены постановлением № 58 от 20 (ТК ТС 029/2012).</w:t>
            </w:r>
            <w:r w:rsidRPr="00664FBF">
              <w:rPr>
                <w:rFonts w:ascii="Sylfaen" w:hAnsi="Sylfaen" w:cs="Arial"/>
                <w:color w:val="000000"/>
                <w:sz w:val="18"/>
                <w:szCs w:val="18"/>
              </w:rPr>
              <w:br w:type="page"/>
            </w:r>
            <w:r w:rsidRPr="00664FBF">
              <w:rPr>
                <w:rFonts w:ascii="Sylfaen" w:hAnsi="Sylfaen" w:cs="Arial"/>
                <w:color w:val="000000"/>
                <w:sz w:val="18"/>
                <w:szCs w:val="18"/>
              </w:rPr>
              <w:br w:type="page"/>
              <w:t xml:space="preserve"> Доставка осуществляется не реже двух раз в месяц.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r w:rsidRPr="00664FBF">
              <w:rPr>
                <w:rFonts w:ascii="Sylfaen" w:hAnsi="Sylfaen" w:cs="Arial"/>
                <w:color w:val="000000"/>
                <w:sz w:val="18"/>
                <w:szCs w:val="18"/>
              </w:rPr>
              <w:br w:type="page"/>
            </w:r>
            <w:r w:rsidRPr="00664FBF">
              <w:rPr>
                <w:rFonts w:ascii="Sylfaen" w:hAnsi="Sylfaen" w:cs="Arial"/>
                <w:color w:val="000000"/>
                <w:sz w:val="18"/>
                <w:szCs w:val="18"/>
              </w:rPr>
              <w:br w:type="page"/>
              <w:t>Доставка осуществляется за счет поставщика в соответствующие детские сады по указанным адресам посредством:</w:t>
            </w:r>
            <w:r w:rsidRPr="00664FBF">
              <w:rPr>
                <w:rFonts w:ascii="Sylfaen" w:hAnsi="Sylfaen" w:cs="Arial"/>
                <w:color w:val="000000"/>
                <w:sz w:val="18"/>
                <w:szCs w:val="18"/>
              </w:rPr>
              <w:br w:type="page"/>
            </w:r>
            <w:r w:rsidRPr="00664FBF">
              <w:rPr>
                <w:rFonts w:ascii="Sylfaen" w:hAnsi="Sylfaen" w:cs="Arial"/>
                <w:color w:val="000000"/>
                <w:sz w:val="18"/>
                <w:szCs w:val="18"/>
              </w:rPr>
              <w:br w:type="page"/>
              <w:t>* Для пищевых продуктов, определенных указанным решением.</w:t>
            </w:r>
            <w:r w:rsidRPr="00664FBF">
              <w:rPr>
                <w:rFonts w:ascii="Sylfaen" w:hAnsi="Sylfaen" w:cs="Arial"/>
                <w:color w:val="000000"/>
                <w:sz w:val="18"/>
                <w:szCs w:val="18"/>
              </w:rPr>
              <w:br w:type="page"/>
            </w:r>
            <w:r w:rsidRPr="00664FBF">
              <w:rPr>
                <w:rFonts w:ascii="Sylfaen" w:hAnsi="Sylfaen" w:cs="Arial"/>
                <w:color w:val="000000"/>
                <w:sz w:val="18"/>
                <w:szCs w:val="18"/>
              </w:rPr>
              <w:br w:type="page"/>
              <w:t>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обеспечено за фактически поставленный товар».</w:t>
            </w:r>
          </w:p>
        </w:tc>
        <w:tc>
          <w:tcPr>
            <w:tcW w:w="1085" w:type="dxa"/>
          </w:tcPr>
          <w:p w:rsidR="00B32397" w:rsidRPr="00664FBF" w:rsidRDefault="00B32397" w:rsidP="00B32397">
            <w:pPr>
              <w:jc w:val="center"/>
              <w:rPr>
                <w:rFonts w:ascii="Sylfaen" w:hAnsi="Sylfaen" w:cs="Arial"/>
                <w:color w:val="000000"/>
                <w:sz w:val="18"/>
                <w:szCs w:val="18"/>
              </w:rPr>
            </w:pPr>
            <w:r w:rsidRPr="00664FBF">
              <w:rPr>
                <w:rFonts w:ascii="Sylfaen" w:hAnsi="Sylfaen" w:cs="Arial"/>
                <w:color w:val="000000"/>
                <w:sz w:val="18"/>
                <w:szCs w:val="18"/>
              </w:rPr>
              <w:lastRenderedPageBreak/>
              <w:t>литр</w:t>
            </w:r>
          </w:p>
        </w:tc>
        <w:tc>
          <w:tcPr>
            <w:tcW w:w="1559" w:type="dxa"/>
          </w:tcPr>
          <w:p w:rsidR="00B32397" w:rsidRPr="00664FBF" w:rsidRDefault="00B32397" w:rsidP="00B32397">
            <w:pPr>
              <w:jc w:val="center"/>
              <w:rPr>
                <w:rFonts w:ascii="Sylfaen" w:hAnsi="Sylfaen" w:cs="Arial"/>
                <w:color w:val="000000"/>
                <w:sz w:val="18"/>
                <w:szCs w:val="18"/>
              </w:rPr>
            </w:pPr>
          </w:p>
        </w:tc>
        <w:tc>
          <w:tcPr>
            <w:tcW w:w="1134" w:type="dxa"/>
          </w:tcPr>
          <w:p w:rsidR="00B32397" w:rsidRPr="00664FBF" w:rsidRDefault="00B32397" w:rsidP="00B32397">
            <w:pPr>
              <w:jc w:val="center"/>
              <w:rPr>
                <w:rFonts w:ascii="Sylfaen" w:hAnsi="Sylfaen" w:cs="Arial"/>
                <w:color w:val="000000"/>
                <w:sz w:val="18"/>
                <w:szCs w:val="18"/>
              </w:rPr>
            </w:pPr>
          </w:p>
        </w:tc>
        <w:tc>
          <w:tcPr>
            <w:tcW w:w="850" w:type="dxa"/>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100</w:t>
            </w:r>
          </w:p>
        </w:tc>
        <w:tc>
          <w:tcPr>
            <w:tcW w:w="709" w:type="dxa"/>
          </w:tcPr>
          <w:p w:rsidR="00B32397" w:rsidRPr="00664FBF" w:rsidRDefault="00B32397" w:rsidP="00B32397">
            <w:pPr>
              <w:jc w:val="center"/>
              <w:rPr>
                <w:rFonts w:ascii="GHEA Grapalat" w:hAnsi="GHEA Grapalat" w:cs="Arial"/>
                <w:color w:val="000000"/>
                <w:sz w:val="18"/>
                <w:szCs w:val="18"/>
              </w:rPr>
            </w:pPr>
            <w:r w:rsidRPr="00664FBF">
              <w:rPr>
                <w:rFonts w:ascii="GHEA Grapalat" w:hAnsi="GHEA Grapalat" w:cs="Arial"/>
                <w:color w:val="000000"/>
                <w:sz w:val="18"/>
                <w:szCs w:val="18"/>
              </w:rPr>
              <w:t xml:space="preserve">Ереван, </w:t>
            </w:r>
            <w:r w:rsidRPr="00664FBF">
              <w:rPr>
                <w:rFonts w:ascii="GHEA Grapalat" w:hAnsi="GHEA Grapalat"/>
                <w:sz w:val="18"/>
                <w:szCs w:val="18"/>
                <w:lang w:val="hy-AM"/>
              </w:rPr>
              <w:t xml:space="preserve">улица Вильнюса </w:t>
            </w:r>
            <w:r w:rsidRPr="00664FBF">
              <w:rPr>
                <w:rFonts w:ascii="GHEA Grapalat" w:hAnsi="GHEA Grapalat"/>
                <w:sz w:val="18"/>
                <w:szCs w:val="18"/>
                <w:lang w:val="hy-AM"/>
              </w:rPr>
              <w:lastRenderedPageBreak/>
              <w:t>43/2</w:t>
            </w:r>
          </w:p>
        </w:tc>
        <w:tc>
          <w:tcPr>
            <w:tcW w:w="1158" w:type="dxa"/>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lastRenderedPageBreak/>
              <w:t>100</w:t>
            </w:r>
          </w:p>
        </w:tc>
        <w:tc>
          <w:tcPr>
            <w:tcW w:w="947" w:type="dxa"/>
          </w:tcPr>
          <w:p w:rsidR="00B32397" w:rsidRPr="00664FBF" w:rsidRDefault="00B32397" w:rsidP="00B32397">
            <w:pPr>
              <w:jc w:val="center"/>
              <w:rPr>
                <w:rFonts w:ascii="Sylfaen" w:hAnsi="Sylfaen" w:cs="Arial"/>
                <w:color w:val="000000"/>
                <w:sz w:val="18"/>
                <w:szCs w:val="18"/>
              </w:rPr>
            </w:pPr>
            <w:r w:rsidRPr="00664FBF">
              <w:rPr>
                <w:rFonts w:ascii="Sylfaen" w:hAnsi="Sylfaen" w:cs="Arial"/>
                <w:color w:val="000000"/>
                <w:sz w:val="18"/>
                <w:szCs w:val="18"/>
              </w:rPr>
              <w:t>31.03.2022г.</w:t>
            </w:r>
          </w:p>
        </w:tc>
      </w:tr>
      <w:tr w:rsidR="00B32397" w:rsidRPr="00664FBF" w:rsidTr="00B32397">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2</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15616000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rPr>
            </w:pPr>
            <w:r w:rsidRPr="00664FBF">
              <w:rPr>
                <w:rFonts w:ascii="GHEA Grapalat" w:hAnsi="GHEA Grapalat"/>
                <w:sz w:val="18"/>
              </w:rPr>
              <w:t>Гречневая крупа</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 xml:space="preserve">Крупа гречневая I сорта, чистая, не более 5 кг, в полиэтиленовой пленке для пищевых продуктов, </w:t>
            </w:r>
            <w:r w:rsidRPr="00664FBF">
              <w:rPr>
                <w:rFonts w:ascii="GHEA Grapalat" w:hAnsi="GHEA Grapalat"/>
                <w:sz w:val="16"/>
                <w:szCs w:val="16"/>
              </w:rPr>
              <w:lastRenderedPageBreak/>
              <w:t>с соответствующей маркировкой, влажностью не более 14,0%, крупностью не менее 97,5%.</w:t>
            </w:r>
            <w:r w:rsidRPr="00664FBF">
              <w:rPr>
                <w:rFonts w:ascii="GHEA Grapalat" w:hAnsi="GHEA Grapalat"/>
                <w:sz w:val="16"/>
                <w:szCs w:val="16"/>
              </w:rPr>
              <w:br/>
              <w:t>Общие обязательные условия для товара: безопасность, упаковка и маркировка, в соответствии с решением Комиссии Таможенного союза №880 от 09.12.2011 «О безопасности пищевой продукции» (ТС ТС 021/2011), Комиссия Таможенного союза №881 от 9 декабря 2011 г. «Пищевая продукция для ее маркировки» (ТС ТС 022/2011), Решение Комиссии Таможенного союза от 16 августа 2011 г. № 769 (ТС ТС 005/2011), июль 2012 г. Совет Евразийской экономической комиссии «Требования к безопасности пищевых добавок, ароматизаторов и технологических вспомогательных средств», утвержденного решением № 58 от 20 (ТС ТС 029/2012), «О безопасности зерна», принятого решением Комиссии Таможенного союза № 874 от 09 декабря 2011 г. ( ТС ТС 015/2011) технических регламентов. Разборчивая маркировка</w:t>
            </w:r>
            <w:r w:rsidRPr="00664FBF">
              <w:rPr>
                <w:rFonts w:ascii="GHEA Grapalat" w:hAnsi="GHEA Grapalat"/>
                <w:sz w:val="16"/>
                <w:szCs w:val="16"/>
              </w:rPr>
              <w:br/>
              <w:t xml:space="preserve"> Доставка осуществляется не реже одного раза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r w:rsidRPr="00664FBF">
              <w:rPr>
                <w:rFonts w:ascii="GHEA Grapalat" w:hAnsi="GHEA Grapalat"/>
                <w:sz w:val="16"/>
                <w:szCs w:val="16"/>
              </w:rPr>
              <w:br/>
              <w:t>Доставка осуществляется за счет поставщика в соответствующие детские сады по указанным адресам посредством:</w:t>
            </w:r>
            <w:r w:rsidRPr="00664FBF">
              <w:rPr>
                <w:rFonts w:ascii="GHEA Grapalat" w:hAnsi="GHEA Grapalat"/>
                <w:sz w:val="16"/>
                <w:szCs w:val="16"/>
              </w:rPr>
              <w:br/>
              <w:t>* Для пищевых продуктов, определенных указанным решением.</w:t>
            </w:r>
            <w:r w:rsidRPr="00664FBF">
              <w:rPr>
                <w:rFonts w:ascii="GHEA Grapalat" w:hAnsi="GHEA Grapalat"/>
                <w:sz w:val="16"/>
                <w:szCs w:val="16"/>
              </w:rPr>
              <w:br/>
              <w:t>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обеспечено за фактически поставленный товар».</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200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E11155">
            <w:pPr>
              <w:jc w:val="center"/>
              <w:rPr>
                <w:rFonts w:ascii="GHEA Grapalat" w:hAnsi="GHEA Grapalat" w:cs="Arial"/>
                <w:color w:val="000000"/>
                <w:sz w:val="18"/>
                <w:szCs w:val="18"/>
              </w:rPr>
            </w:pPr>
            <w:r w:rsidRPr="00664FBF">
              <w:rPr>
                <w:rFonts w:ascii="GHEA Grapalat" w:hAnsi="GHEA Grapalat" w:cs="Arial"/>
                <w:color w:val="000000"/>
                <w:sz w:val="18"/>
                <w:szCs w:val="18"/>
              </w:rPr>
              <w:t xml:space="preserve">Ереван, </w:t>
            </w:r>
            <w:r w:rsidRPr="00664FBF">
              <w:rPr>
                <w:rFonts w:ascii="GHEA Grapalat" w:hAnsi="GHEA Grapalat"/>
                <w:sz w:val="18"/>
                <w:szCs w:val="18"/>
                <w:lang w:val="hy-AM"/>
              </w:rPr>
              <w:lastRenderedPageBreak/>
              <w:t>улица Вильнюса 43/2</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lastRenderedPageBreak/>
              <w:t>200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31.03.2022г.</w:t>
            </w:r>
          </w:p>
        </w:tc>
      </w:tr>
      <w:tr w:rsidR="00B32397" w:rsidRPr="00664FBF" w:rsidTr="00B32397">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3</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15851100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rPr>
            </w:pPr>
            <w:r w:rsidRPr="00664FBF">
              <w:rPr>
                <w:rFonts w:ascii="GHEA Grapalat" w:hAnsi="GHEA Grapalat"/>
                <w:sz w:val="18"/>
              </w:rPr>
              <w:t>Макаронные изделия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 xml:space="preserve">"Макаронные изделия обыкновенные, лапша, вермишель и другие нарезки (фасовка: 5, 10 и 20 кг, по желанию заказчика), из пресного теста, влажность макаронных изделий не более 12%, </w:t>
            </w:r>
            <w:r w:rsidRPr="00664FBF">
              <w:rPr>
                <w:rFonts w:ascii="GHEA Grapalat" w:hAnsi="GHEA Grapalat"/>
                <w:sz w:val="16"/>
                <w:szCs w:val="16"/>
              </w:rPr>
              <w:lastRenderedPageBreak/>
              <w:t>зольность: не более 2,1, кислотность 5% - Не более 0,30%, без примесей, без примесей, без заражения вредителями; из муки пшеничной), Б (из муки пшеничной хлебопекарной), фасованной и без фасовки, ГОСТ 31743-2017 или аналогичный требованиям ГОСТ Общие требования к продукту: безопасность, упаковка и маркировка в соответствии с Комиссией Таможенного союза от 9 декабря 2011 г. «О безопасности пищевой продукции», утвержденной Постановлением № 880 (ТС ТС 021/2011), «Пищевая продукция о ее маркировке», принятой Постановлением Таможенного союза № 881 Комиссия от 9 декабря 2011 г. 11) «О безопасности упаковки» (ТС ТС 005/2011), принятых Решением Комиссии Таможенного союза от 16.08.2011 № 769, утв. Решением Совета Евразийской экономической комиссии от 20.07.2012 № 58 «Пищевые добавки , Ароматизаторы и технологические требования безопасности вспомогательных средств» (ТС ТС 029/2012), технический регламент «О безопасности зерна» (ТС ТС 015/2011), принятый решением Комиссии Таможенного союза № 874 от 9 декабря 2011 г. . Разборчивая маркировка</w:t>
            </w:r>
            <w:r w:rsidRPr="00664FBF">
              <w:rPr>
                <w:rFonts w:ascii="GHEA Grapalat" w:hAnsi="GHEA Grapalat"/>
                <w:sz w:val="16"/>
                <w:szCs w:val="16"/>
              </w:rPr>
              <w:br/>
              <w:t xml:space="preserve"> Доставка осуществляется не реже одного раза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r w:rsidRPr="00664FBF">
              <w:rPr>
                <w:rFonts w:ascii="GHEA Grapalat" w:hAnsi="GHEA Grapalat"/>
                <w:sz w:val="16"/>
                <w:szCs w:val="16"/>
              </w:rPr>
              <w:br/>
              <w:t>Доставка осуществляется за счет поставщика в соответствующие детские сады по указанным адресам посредством:</w:t>
            </w:r>
            <w:r w:rsidRPr="00664FBF">
              <w:rPr>
                <w:rFonts w:ascii="GHEA Grapalat" w:hAnsi="GHEA Grapalat"/>
                <w:sz w:val="16"/>
                <w:szCs w:val="16"/>
              </w:rPr>
              <w:br/>
              <w:t>* Для пищевых продуктов, определенных указанным решением.</w:t>
            </w:r>
            <w:r w:rsidRPr="00664FBF">
              <w:rPr>
                <w:rFonts w:ascii="GHEA Grapalat" w:hAnsi="GHEA Grapalat"/>
                <w:sz w:val="16"/>
                <w:szCs w:val="16"/>
              </w:rPr>
              <w:br/>
              <w:t>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обеспечено за фактически поставленный товар».</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100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E11155">
            <w:pPr>
              <w:jc w:val="center"/>
              <w:rPr>
                <w:rFonts w:ascii="GHEA Grapalat" w:hAnsi="GHEA Grapalat" w:cs="Arial"/>
                <w:color w:val="000000"/>
                <w:sz w:val="18"/>
                <w:szCs w:val="18"/>
              </w:rPr>
            </w:pPr>
            <w:r w:rsidRPr="00664FBF">
              <w:rPr>
                <w:rFonts w:ascii="GHEA Grapalat" w:hAnsi="GHEA Grapalat" w:cs="Arial"/>
                <w:color w:val="000000"/>
                <w:sz w:val="18"/>
                <w:szCs w:val="18"/>
              </w:rPr>
              <w:t xml:space="preserve">Ереван, </w:t>
            </w:r>
            <w:r w:rsidRPr="00664FBF">
              <w:rPr>
                <w:rFonts w:ascii="GHEA Grapalat" w:hAnsi="GHEA Grapalat"/>
                <w:sz w:val="18"/>
                <w:szCs w:val="18"/>
                <w:lang w:val="hy-AM"/>
              </w:rPr>
              <w:t xml:space="preserve">улица </w:t>
            </w:r>
            <w:r w:rsidRPr="00664FBF">
              <w:rPr>
                <w:rFonts w:ascii="GHEA Grapalat" w:hAnsi="GHEA Grapalat"/>
                <w:sz w:val="18"/>
                <w:szCs w:val="18"/>
                <w:lang w:val="hy-AM"/>
              </w:rPr>
              <w:lastRenderedPageBreak/>
              <w:t>Вильнюса 43/2</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lastRenderedPageBreak/>
              <w:t>100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31.03.2022г.</w:t>
            </w:r>
          </w:p>
        </w:tc>
      </w:tr>
      <w:tr w:rsidR="00B32397" w:rsidRPr="00664FBF" w:rsidTr="00B32397">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lastRenderedPageBreak/>
              <w:t>4</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15831000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rPr>
            </w:pPr>
            <w:r w:rsidRPr="00664FBF">
              <w:rPr>
                <w:rFonts w:ascii="GHEA Grapalat" w:hAnsi="GHEA Grapalat"/>
                <w:sz w:val="18"/>
              </w:rPr>
              <w:t>Сахар</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"Свекла белая, наливная, сладкая, сухая, без побочного вкуса и запаха (как сухая, так и в растворе), в заводской упаковке, 5, 10 и 50 кг (по согласованию с заказчиком) с соответствующей маркировкой. Сахарный раствор должен быть прозрачный, без нерастворившегося осадка и побочных продуктов, массовая доля сахарозы не менее 99,75 % (без учета сухих веществ), массовая доля влаги не более 0,14 %, массовая доля ферросплавов не более 0,0003 % не более ГОСТ 21-94 или аналогичный требованиям ГОСТ Остаточный срок годности не менее 1/2 срока, указанного на момент поставки.</w:t>
            </w:r>
            <w:r w:rsidRPr="00664FBF">
              <w:rPr>
                <w:rFonts w:ascii="GHEA Grapalat" w:hAnsi="GHEA Grapalat"/>
                <w:sz w:val="16"/>
                <w:szCs w:val="16"/>
              </w:rPr>
              <w:br/>
              <w:t>Безопасность, маркировка и упаковка пищевых продуктов подлежат оценке соответствия в соответствии с Решением Комиссии Таможенного союза от 9 декабря 2011 г. № 880 «О безопасности пищевой продукции» (ТС ТС 021/2011) и Решением Комиссии Таможенного союза от 9 декабря 2011 г. «О маркировке пищевых продуктов». "утверждены Постановлением № 881 (ТС ТС 022/2011); статьей 9 Закона Республики Армения "О" и маркироваться единым знаком обращения на территории Евразийского экономического союза. Разборчивая маркировка.</w:t>
            </w:r>
            <w:r w:rsidRPr="00664FBF">
              <w:rPr>
                <w:rFonts w:ascii="GHEA Grapalat" w:hAnsi="GHEA Grapalat"/>
                <w:sz w:val="16"/>
                <w:szCs w:val="16"/>
              </w:rPr>
              <w:br/>
              <w:t xml:space="preserve"> Доставка осуществляется не реже одного раза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r w:rsidRPr="00664FBF">
              <w:rPr>
                <w:rFonts w:ascii="GHEA Grapalat" w:hAnsi="GHEA Grapalat"/>
                <w:sz w:val="16"/>
                <w:szCs w:val="16"/>
              </w:rPr>
              <w:br/>
              <w:t>Доставка осуществляется за счет поставщика в соответствующие детские сады по указанным адресам посредством:</w:t>
            </w:r>
            <w:r w:rsidRPr="00664FBF">
              <w:rPr>
                <w:rFonts w:ascii="GHEA Grapalat" w:hAnsi="GHEA Grapalat"/>
                <w:sz w:val="16"/>
                <w:szCs w:val="16"/>
              </w:rPr>
              <w:br/>
              <w:t>* Для пищевых продуктов, определенных указанным решением.</w:t>
            </w:r>
            <w:r w:rsidRPr="00664FBF">
              <w:rPr>
                <w:rFonts w:ascii="GHEA Grapalat" w:hAnsi="GHEA Grapalat"/>
                <w:sz w:val="16"/>
                <w:szCs w:val="16"/>
              </w:rPr>
              <w:br/>
              <w:t xml:space="preserve">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w:t>
            </w:r>
            <w:r w:rsidRPr="00664FBF">
              <w:rPr>
                <w:rFonts w:ascii="GHEA Grapalat" w:hAnsi="GHEA Grapalat"/>
                <w:sz w:val="16"/>
                <w:szCs w:val="16"/>
              </w:rPr>
              <w:lastRenderedPageBreak/>
              <w:t>при этом финансирование будет обеспечено за фактически поставленный товар».</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150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E11155">
            <w:pPr>
              <w:jc w:val="center"/>
              <w:rPr>
                <w:rFonts w:ascii="GHEA Grapalat" w:hAnsi="GHEA Grapalat" w:cs="Arial"/>
                <w:color w:val="000000"/>
                <w:sz w:val="18"/>
                <w:szCs w:val="18"/>
              </w:rPr>
            </w:pPr>
            <w:r w:rsidRPr="00664FBF">
              <w:rPr>
                <w:rFonts w:ascii="GHEA Grapalat" w:hAnsi="GHEA Grapalat" w:cs="Arial"/>
                <w:color w:val="000000"/>
                <w:sz w:val="18"/>
                <w:szCs w:val="18"/>
              </w:rPr>
              <w:t xml:space="preserve">Ереван, </w:t>
            </w:r>
            <w:r w:rsidRPr="00664FBF">
              <w:rPr>
                <w:rFonts w:ascii="GHEA Grapalat" w:hAnsi="GHEA Grapalat"/>
                <w:sz w:val="18"/>
                <w:szCs w:val="18"/>
                <w:lang w:val="hy-AM"/>
              </w:rPr>
              <w:t>улица Вильнюса 43/2</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150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31.03.2022г.</w:t>
            </w:r>
          </w:p>
        </w:tc>
      </w:tr>
      <w:tr w:rsidR="00B32397" w:rsidRPr="00664FBF" w:rsidTr="00B32397">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5</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15531100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rPr>
            </w:pPr>
            <w:r w:rsidRPr="00664FBF">
              <w:rPr>
                <w:rFonts w:ascii="GHEA Grapalat" w:hAnsi="GHEA Grapalat"/>
                <w:sz w:val="18"/>
              </w:rPr>
              <w:t>Масло сливочное</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"Торговая марка Valio. Сливки сливочные /фасовка: 5 кг и 10 кг, по желанию заказчика/; жирность: 82,5%, высокого качества, свежая, в форме, содержание белка 0,7 г, углеводов 0,7 г, 740 ккал, титруемая кислотность: 23 Не более 6,25 или более 6,25 для масла плазмы для масла сладкосливочного, в упаковках по ГОСТ 32261-2013 или эквивалентному ГОСТ: Общие требования Евразийской экономической комиссии по безопасности молока и молочной продукции (ТС ТС 033/2013) утвержден Решением № 67 от 09.10.2013. Безопасность, упаковка и маркировка в соответствии с Решением Комиссии Таможенного союза от 09.12.2011 № 880 по безопасности пищевых продуктов (ТС ТС 021/2011) , «Пищевая продукция в части ее маркировки» утверждена решением Комиссии Таможенного союза от 9 декабря 2011 г. № 881 (ТС ТС 022/2011), утверждена Советом Евразийской экономической комиссии в 2012 г. «Требования безопасности пищевых добавок, ароматизаторов и технологических вспомогательных средств» утверждены постановлением № 58 от 20 июля 2011 г. (ТС ТС 029/2012) 005/2011). Маркировка: читаемая.</w:t>
            </w:r>
            <w:r w:rsidRPr="00664FBF">
              <w:rPr>
                <w:rFonts w:ascii="GHEA Grapalat" w:hAnsi="GHEA Grapalat"/>
                <w:sz w:val="16"/>
                <w:szCs w:val="16"/>
              </w:rPr>
              <w:br/>
              <w:t xml:space="preserve"> Доставка осуществляется не реже одного раза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r w:rsidRPr="00664FBF">
              <w:rPr>
                <w:rFonts w:ascii="GHEA Grapalat" w:hAnsi="GHEA Grapalat"/>
                <w:sz w:val="16"/>
                <w:szCs w:val="16"/>
              </w:rPr>
              <w:br/>
              <w:t>Доставка осуществляется за счет поставщика в соответствующие детские сады по указанным адресам посредством:</w:t>
            </w:r>
            <w:r w:rsidRPr="00664FBF">
              <w:rPr>
                <w:rFonts w:ascii="GHEA Grapalat" w:hAnsi="GHEA Grapalat"/>
                <w:sz w:val="16"/>
                <w:szCs w:val="16"/>
              </w:rPr>
              <w:br/>
              <w:t>* Для пищевых продуктов, определенных указанным решением.</w:t>
            </w:r>
            <w:r w:rsidRPr="00664FBF">
              <w:rPr>
                <w:rFonts w:ascii="GHEA Grapalat" w:hAnsi="GHEA Grapalat"/>
                <w:sz w:val="16"/>
                <w:szCs w:val="16"/>
              </w:rPr>
              <w:br/>
              <w:t xml:space="preserve">Указанный объем каждого товара является максимальным, он может быть уменьшен Покупателем с учетом фактического количества </w:t>
            </w:r>
            <w:r w:rsidRPr="00664FBF">
              <w:rPr>
                <w:rFonts w:ascii="GHEA Grapalat" w:hAnsi="GHEA Grapalat"/>
                <w:sz w:val="16"/>
                <w:szCs w:val="16"/>
              </w:rPr>
              <w:lastRenderedPageBreak/>
              <w:t>детей, посещающих детский сад в течение года, при этом финансирование будет обеспечено за фактически поставленный товар».</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150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E11155">
            <w:pPr>
              <w:jc w:val="center"/>
              <w:rPr>
                <w:rFonts w:ascii="GHEA Grapalat" w:hAnsi="GHEA Grapalat" w:cs="Arial"/>
                <w:color w:val="000000"/>
                <w:sz w:val="18"/>
                <w:szCs w:val="18"/>
              </w:rPr>
            </w:pPr>
            <w:r w:rsidRPr="00664FBF">
              <w:rPr>
                <w:rFonts w:ascii="GHEA Grapalat" w:hAnsi="GHEA Grapalat" w:cs="Arial"/>
                <w:color w:val="000000"/>
                <w:sz w:val="18"/>
                <w:szCs w:val="18"/>
              </w:rPr>
              <w:t xml:space="preserve">Ереван, </w:t>
            </w:r>
            <w:r w:rsidRPr="00664FBF">
              <w:rPr>
                <w:rFonts w:ascii="GHEA Grapalat" w:hAnsi="GHEA Grapalat"/>
                <w:sz w:val="18"/>
                <w:szCs w:val="18"/>
                <w:lang w:val="hy-AM"/>
              </w:rPr>
              <w:t>улица Вильнюса 43/2</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150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31.03.2022г.</w:t>
            </w:r>
          </w:p>
        </w:tc>
      </w:tr>
      <w:tr w:rsidR="00B32397" w:rsidRPr="00664FBF" w:rsidTr="00B32397">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6</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15112180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rPr>
            </w:pPr>
            <w:r w:rsidRPr="00664FBF">
              <w:rPr>
                <w:rFonts w:ascii="GHEA Grapalat" w:hAnsi="GHEA Grapalat"/>
                <w:sz w:val="18"/>
              </w:rPr>
              <w:t>Птица / Куриное бедро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Бедро куриное, охлажденное, местное Чистое, обескровленное, без запаха, герметично упакованное в тару для пищевых продуктов, отдельной порцией, от 900 грамм до 1,1 кг, без массы воды.ГОСТ 31962-2013 или аналог ГОСТ.</w:t>
            </w:r>
            <w:r w:rsidRPr="00664FBF">
              <w:rPr>
                <w:rFonts w:ascii="GHEA Grapalat" w:hAnsi="GHEA Grapalat"/>
                <w:sz w:val="16"/>
                <w:szCs w:val="16"/>
              </w:rPr>
              <w:br/>
              <w:t>Безопасность, маркировка и упаковка - общие обязательные условия для продукции, в соответствии с Положением «О безопасности мяса и мясной продукции» (ТС ТС 034/2013), принятым Решением Совета Евразийской экономической комиссии № 68 от 09.10.2013. Безопасность, упаковка и маркировка в соответствии с Решением Комиссии Таможенного союза от 09.12.2011 № 880 «О безопасности пищевой продукции» (ТС ТС 021/2011) и Решением Комиссии Таможенного союза от 09.12.2011 № 881 «О пищевой продукции: маркировка» (ТС ТС ТС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 (ТС ТС 029/2012), Регламент Комиссии Таможенного союза 2011 г. о безопасности упаковки (ТС ТС 005/2011), принятое Решением № 769 от 16.08.2006. Можно хранить в холодильнике после доставки.</w:t>
            </w:r>
            <w:r w:rsidRPr="00664FBF">
              <w:rPr>
                <w:rFonts w:ascii="GHEA Grapalat" w:hAnsi="GHEA Grapalat"/>
                <w:sz w:val="16"/>
                <w:szCs w:val="16"/>
              </w:rPr>
              <w:br/>
              <w:t>Можно хранить в холодильнике после доставки.</w:t>
            </w:r>
            <w:r w:rsidRPr="00664FBF">
              <w:rPr>
                <w:rFonts w:ascii="GHEA Grapalat" w:hAnsi="GHEA Grapalat"/>
                <w:sz w:val="16"/>
                <w:szCs w:val="16"/>
              </w:rPr>
              <w:br/>
              <w:t xml:space="preserve"> Доставка осуществляется не реже двух раз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r w:rsidRPr="00664FBF">
              <w:rPr>
                <w:rFonts w:ascii="GHEA Grapalat" w:hAnsi="GHEA Grapalat"/>
                <w:sz w:val="16"/>
                <w:szCs w:val="16"/>
              </w:rPr>
              <w:br/>
              <w:t xml:space="preserve"> Признать, что мясные продукты, поставляемые в детские сады поставщиком (поставщиками), должны забиваться только на бойнях, а также организациях, имеющих договор с бойней, зарегистрированных в Инспекции по </w:t>
            </w:r>
            <w:r w:rsidRPr="00664FBF">
              <w:rPr>
                <w:rFonts w:ascii="GHEA Grapalat" w:hAnsi="GHEA Grapalat"/>
                <w:sz w:val="16"/>
                <w:szCs w:val="16"/>
              </w:rPr>
              <w:lastRenderedPageBreak/>
              <w:t>безопасности пищевых продуктов при Правительстве Республики Армения.</w:t>
            </w:r>
            <w:r w:rsidRPr="00664FBF">
              <w:rPr>
                <w:rFonts w:ascii="GHEA Grapalat" w:hAnsi="GHEA Grapalat"/>
                <w:sz w:val="16"/>
                <w:szCs w:val="16"/>
              </w:rPr>
              <w:br/>
              <w:t xml:space="preserve"> Отметим, что доставка должна осуществляться транспортными средствами, предназначенными для перевозки данного продовольствия, что, согласно сообщению начальника Государственной службы безопасности пищевых продуктов Министерства сельского хозяйства РА в 2017 г. «Об утверждении порядка выдачи санитарный паспорт на транспортные средства Согласно утвержденному графику они должны иметь санитарные паспорта.</w:t>
            </w:r>
            <w:r w:rsidRPr="00664FBF">
              <w:rPr>
                <w:rFonts w:ascii="GHEA Grapalat" w:hAnsi="GHEA Grapalat"/>
                <w:sz w:val="16"/>
                <w:szCs w:val="16"/>
              </w:rPr>
              <w:br/>
              <w:t>Доставка осуществляется за счет поставщика по соответствующим адресам указанных детских садов.</w:t>
            </w:r>
            <w:r w:rsidRPr="00664FBF">
              <w:rPr>
                <w:rFonts w:ascii="GHEA Grapalat" w:hAnsi="GHEA Grapalat"/>
                <w:sz w:val="16"/>
                <w:szCs w:val="16"/>
              </w:rPr>
              <w:br/>
              <w:t>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обеспечено за фактически поставленный товар».</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E11155">
            <w:pPr>
              <w:jc w:val="center"/>
              <w:rPr>
                <w:rFonts w:ascii="GHEA Grapalat" w:hAnsi="GHEA Grapalat" w:cs="Arial"/>
                <w:color w:val="000000"/>
                <w:sz w:val="18"/>
                <w:szCs w:val="18"/>
              </w:rPr>
            </w:pPr>
            <w:r w:rsidRPr="00664FBF">
              <w:rPr>
                <w:rFonts w:ascii="GHEA Grapalat" w:hAnsi="GHEA Grapalat" w:cs="Arial"/>
                <w:color w:val="000000"/>
                <w:sz w:val="18"/>
                <w:szCs w:val="18"/>
              </w:rPr>
              <w:t xml:space="preserve">Ереван, </w:t>
            </w:r>
            <w:r w:rsidRPr="00664FBF">
              <w:rPr>
                <w:rFonts w:ascii="GHEA Grapalat" w:hAnsi="GHEA Grapalat"/>
                <w:sz w:val="18"/>
                <w:szCs w:val="18"/>
                <w:lang w:val="hy-AM"/>
              </w:rPr>
              <w:t>улица Вильнюса 43/2</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80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31.03.2022г.</w:t>
            </w:r>
          </w:p>
        </w:tc>
      </w:tr>
      <w:tr w:rsidR="00B32397" w:rsidRPr="00664FBF" w:rsidTr="00B32397">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7</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15112150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rPr>
            </w:pPr>
            <w:r w:rsidRPr="00664FBF">
              <w:rPr>
                <w:rFonts w:ascii="GHEA Grapalat" w:hAnsi="GHEA Grapalat"/>
                <w:sz w:val="18"/>
              </w:rPr>
              <w:t>Птица / Куриная грудка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Грудка куриная, охлажденная, местная Чистая, обескровленная, без посторонних запахов, герметично упакованная в тару для пищевых продуктов, отдельной порцией, от 900 грамм до 1,1 кг, без массы воды.ГОСТ 31962-2013 или аналогичный показателям ГОСТ.</w:t>
            </w:r>
            <w:r w:rsidRPr="00664FBF">
              <w:rPr>
                <w:rFonts w:ascii="GHEA Grapalat" w:hAnsi="GHEA Grapalat"/>
                <w:sz w:val="16"/>
                <w:szCs w:val="16"/>
              </w:rPr>
              <w:br/>
              <w:t xml:space="preserve">Безопасность, маркировка и упаковка - общие обязательные условия для продукции, в соответствии с Положением «О безопасности мяса и мясной продукции» (ТС ТС 034/2013), принятым Решением Совета Евразийской экономической комиссии № 68 от 09.10.2013. Безопасность, упаковка и маркировка в соответствии с Решением Комиссии Таможенного союза от 09.12.2011 № 880 «О безопасности пищевой продукции» (ТС ТС 021/2011) и Решением Комиссии Таможенного союза от 09.12.2011 № 881 «О пищевой продукции: маркировка» (ТС ТС ТС 022/2011), «Требования к безопасности пищевых добавок, ароматизаторов </w:t>
            </w:r>
            <w:r w:rsidRPr="00664FBF">
              <w:rPr>
                <w:rFonts w:ascii="GHEA Grapalat" w:hAnsi="GHEA Grapalat"/>
                <w:sz w:val="16"/>
                <w:szCs w:val="16"/>
              </w:rPr>
              <w:lastRenderedPageBreak/>
              <w:t>и технологических вспомогательных средств», утвержденных решением Совета Евразийской экономической комиссии от 20 июля 2012 г. (ТС ТС 029/2012), Регламент Комиссии Таможенного союза 2011 г. о безопасности упаковки (ТС ТС 005/2011), принятое Решением № 769 от 16.08.2006. Его можно заморозить после получения. Доставка осуществляется не реже двух раз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r w:rsidRPr="00664FBF">
              <w:rPr>
                <w:rFonts w:ascii="GHEA Grapalat" w:hAnsi="GHEA Grapalat"/>
                <w:sz w:val="16"/>
                <w:szCs w:val="16"/>
              </w:rPr>
              <w:br/>
              <w:t>Признать, что мясные продукты, поставляемые в детские сады поставщиком (поставщиками), должны забиваться только на бойнях, а также организациях, имеющих договор с бойней, зарегистрированных в Инспекции по безопасности пищевых продуктов при Правительстве Республики Армения.</w:t>
            </w:r>
            <w:r w:rsidRPr="00664FBF">
              <w:rPr>
                <w:rFonts w:ascii="GHEA Grapalat" w:hAnsi="GHEA Grapalat"/>
                <w:sz w:val="16"/>
                <w:szCs w:val="16"/>
              </w:rPr>
              <w:br/>
              <w:t xml:space="preserve"> Отметим, что доставка должна осуществляться транспортными средствами, предназначенными для перевозки данного продовольствия, что, согласно сообщению начальника Государственной службы безопасности пищевых продуктов Министерства сельского хозяйства РА в 2017 г. «Об утверждении порядка выдачи санитарный паспорт на транспортные средства Согласно утвержденному графику они должны иметь санитарные паспорта.</w:t>
            </w:r>
            <w:r w:rsidRPr="00664FBF">
              <w:rPr>
                <w:rFonts w:ascii="GHEA Grapalat" w:hAnsi="GHEA Grapalat"/>
                <w:sz w:val="16"/>
                <w:szCs w:val="16"/>
              </w:rPr>
              <w:br/>
              <w:t>Доставка осуществляется за счет поставщика по соответствующим адресам указанных детских садов.</w:t>
            </w:r>
            <w:r w:rsidRPr="00664FBF">
              <w:rPr>
                <w:rFonts w:ascii="GHEA Grapalat" w:hAnsi="GHEA Grapalat"/>
                <w:sz w:val="16"/>
                <w:szCs w:val="16"/>
              </w:rPr>
              <w:br/>
              <w:t>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обеспечено за фактически поставленный товар».</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250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E11155">
            <w:pPr>
              <w:jc w:val="center"/>
              <w:rPr>
                <w:rFonts w:ascii="GHEA Grapalat" w:hAnsi="GHEA Grapalat" w:cs="Arial"/>
                <w:color w:val="000000"/>
                <w:sz w:val="18"/>
                <w:szCs w:val="18"/>
              </w:rPr>
            </w:pPr>
            <w:r w:rsidRPr="00664FBF">
              <w:rPr>
                <w:rFonts w:ascii="GHEA Grapalat" w:hAnsi="GHEA Grapalat" w:cs="Arial"/>
                <w:color w:val="000000"/>
                <w:sz w:val="18"/>
                <w:szCs w:val="18"/>
              </w:rPr>
              <w:t xml:space="preserve">Ереван, </w:t>
            </w:r>
            <w:r w:rsidRPr="00664FBF">
              <w:rPr>
                <w:rFonts w:ascii="GHEA Grapalat" w:hAnsi="GHEA Grapalat"/>
                <w:sz w:val="18"/>
                <w:szCs w:val="18"/>
                <w:lang w:val="hy-AM"/>
              </w:rPr>
              <w:t>улица Вильнюса 43/2</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250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31.03.2022г.</w:t>
            </w:r>
          </w:p>
        </w:tc>
      </w:tr>
      <w:tr w:rsidR="00B32397" w:rsidRPr="00664FBF" w:rsidTr="00B32397">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8</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15111120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rPr>
            </w:pPr>
            <w:r w:rsidRPr="00664FBF">
              <w:rPr>
                <w:rFonts w:ascii="GHEA Grapalat" w:hAnsi="GHEA Grapalat"/>
                <w:sz w:val="18"/>
              </w:rPr>
              <w:t>Говядина</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 xml:space="preserve">"Говядина, пропорционально разделенная, мягкая, бескостная, охлажденная, жирная часть - </w:t>
            </w:r>
            <w:r w:rsidRPr="00664FBF">
              <w:rPr>
                <w:rFonts w:ascii="GHEA Grapalat" w:hAnsi="GHEA Grapalat"/>
                <w:sz w:val="16"/>
                <w:szCs w:val="16"/>
              </w:rPr>
              <w:lastRenderedPageBreak/>
              <w:t>до 20%, с развитой мускулатурой, выдерживаемая при температуре от 0°С до 4°С - не более 6 часов, I компост, поверхность замороженного мяса Влажное, соотношение кости к мясу: 0% и 100% соответственно, упаковка в ящики: АСТ 342-2011 или аналог.</w:t>
            </w:r>
            <w:r w:rsidRPr="00664FBF">
              <w:rPr>
                <w:rFonts w:ascii="GHEA Grapalat" w:hAnsi="GHEA Grapalat"/>
                <w:sz w:val="16"/>
                <w:szCs w:val="16"/>
              </w:rPr>
              <w:br/>
              <w:t>Безопасность, маркировка и упаковка - общие обязательные условия для продукции, в соответствии с Положением «О безопасности мяса и мясной продукции» (ТС ТС 034/2013), принятым Решением Совета Евразийской экономической комиссии № 68 от 09.10.2013. Безопасность, упаковка и маркировка в соответствии с Решением Комиссии Таможенного союза от 09.12.2011 № 880 «О безопасности пищевой продукции» (ТС ТС 021/2011) и Решением Комиссии Таможенного союза от 09.12.2011 № 881 «О пищевой продукции: маркировка» (ТС ТС ТС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 (ТС ТС 029/2012), Регламент Комиссии Таможенного союза 2011 г. о безопасности упаковки (ТС ТС 005/2011), принятое Решением № 769 от 16.08.2006.</w:t>
            </w:r>
            <w:r w:rsidRPr="00664FBF">
              <w:rPr>
                <w:rFonts w:ascii="GHEA Grapalat" w:hAnsi="GHEA Grapalat"/>
                <w:sz w:val="16"/>
                <w:szCs w:val="16"/>
              </w:rPr>
              <w:br/>
              <w:t>Можно хранить в холодильнике после доставки;</w:t>
            </w:r>
            <w:r w:rsidRPr="00664FBF">
              <w:rPr>
                <w:rFonts w:ascii="GHEA Grapalat" w:hAnsi="GHEA Grapalat"/>
                <w:sz w:val="16"/>
                <w:szCs w:val="16"/>
              </w:rPr>
              <w:br/>
              <w:t xml:space="preserve"> Доставка осуществляется не реже одного раза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r w:rsidRPr="00664FBF">
              <w:rPr>
                <w:rFonts w:ascii="GHEA Grapalat" w:hAnsi="GHEA Grapalat"/>
                <w:sz w:val="16"/>
                <w:szCs w:val="16"/>
              </w:rPr>
              <w:br/>
              <w:t>Признать, что мясные продукты, поставляемые в детские сады поставщиком (поставщиками), должны забиваться только на бойнях, а также организациях, имеющих договор с бойней, зарегистрированных в Инспекции по безопасности пищевых продуктов при Правительстве Республики Армения.</w:t>
            </w:r>
            <w:r w:rsidRPr="00664FBF">
              <w:rPr>
                <w:rFonts w:ascii="GHEA Grapalat" w:hAnsi="GHEA Grapalat"/>
                <w:sz w:val="16"/>
                <w:szCs w:val="16"/>
              </w:rPr>
              <w:br/>
              <w:t xml:space="preserve"> Отметим, что доставка должна осуществляться </w:t>
            </w:r>
            <w:r w:rsidRPr="00664FBF">
              <w:rPr>
                <w:rFonts w:ascii="GHEA Grapalat" w:hAnsi="GHEA Grapalat"/>
                <w:sz w:val="16"/>
                <w:szCs w:val="16"/>
              </w:rPr>
              <w:lastRenderedPageBreak/>
              <w:t>транспортными средствами, предназначенными для перевозки данного продовольствия, что, согласно сообщению начальника Государственной службы безопасности пищевых продуктов Министерства сельского хозяйства РА в 2017 г. «Об утверждении порядка выдачи санитарный паспорт на транспортные средства Согласно утвержденному графику они должны иметь санитарные паспорта.</w:t>
            </w:r>
            <w:r w:rsidRPr="00664FBF">
              <w:rPr>
                <w:rFonts w:ascii="GHEA Grapalat" w:hAnsi="GHEA Grapalat"/>
                <w:sz w:val="16"/>
                <w:szCs w:val="16"/>
              </w:rPr>
              <w:br/>
              <w:t>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обеспечено за фактически поставленный товар».</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250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E11155">
            <w:pPr>
              <w:jc w:val="center"/>
              <w:rPr>
                <w:rFonts w:ascii="GHEA Grapalat" w:hAnsi="GHEA Grapalat" w:cs="Arial"/>
                <w:color w:val="000000"/>
                <w:sz w:val="18"/>
                <w:szCs w:val="18"/>
              </w:rPr>
            </w:pPr>
            <w:r w:rsidRPr="00664FBF">
              <w:rPr>
                <w:rFonts w:ascii="GHEA Grapalat" w:hAnsi="GHEA Grapalat" w:cs="Arial"/>
                <w:color w:val="000000"/>
                <w:sz w:val="18"/>
                <w:szCs w:val="18"/>
              </w:rPr>
              <w:t>Ерева</w:t>
            </w:r>
            <w:r w:rsidRPr="00664FBF">
              <w:rPr>
                <w:rFonts w:ascii="GHEA Grapalat" w:hAnsi="GHEA Grapalat" w:cs="Arial"/>
                <w:color w:val="000000"/>
                <w:sz w:val="18"/>
                <w:szCs w:val="18"/>
              </w:rPr>
              <w:lastRenderedPageBreak/>
              <w:t xml:space="preserve">н, </w:t>
            </w:r>
            <w:r w:rsidRPr="00664FBF">
              <w:rPr>
                <w:rFonts w:ascii="GHEA Grapalat" w:hAnsi="GHEA Grapalat"/>
                <w:sz w:val="18"/>
                <w:szCs w:val="18"/>
                <w:lang w:val="hy-AM"/>
              </w:rPr>
              <w:t>улица Вильнюса 43/2</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lastRenderedPageBreak/>
              <w:t>250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31.03.2022г.</w:t>
            </w:r>
          </w:p>
        </w:tc>
      </w:tr>
      <w:tr w:rsidR="00B32397" w:rsidRPr="00664FBF" w:rsidTr="00B32397">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lastRenderedPageBreak/>
              <w:t>9</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03221100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rPr>
            </w:pPr>
            <w:r w:rsidRPr="00664FBF">
              <w:rPr>
                <w:rFonts w:ascii="GHEA Grapalat" w:hAnsi="GHEA Grapalat"/>
                <w:sz w:val="18"/>
              </w:rPr>
              <w:t>Свекла /с 1 января по 1 июня/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"Внешний вид: корни свежие, целые, без болезней, сухие, неповрежденные, без трещин и повреждений. Внутренняя структура: сердцевина сочная, темно-красная - разных оттенков.</w:t>
            </w:r>
            <w:r w:rsidRPr="00664FBF">
              <w:rPr>
                <w:rFonts w:ascii="GHEA Grapalat" w:hAnsi="GHEA Grapalat"/>
                <w:sz w:val="16"/>
                <w:szCs w:val="16"/>
              </w:rPr>
              <w:br/>
              <w:t>Размер корней (при наибольшем поперечном диаметре) 7-10 см. Допускаются отклонения от указанных размеров и при механических повреждениях на глубину более 3 мм, не более 5 % от общей суммы. Количество земли, прикрепленной к корням, составляет не более 1% от общего количества. ГОСТ 1722-85 или аналогичный.</w:t>
            </w:r>
            <w:r w:rsidRPr="00664FBF">
              <w:rPr>
                <w:rFonts w:ascii="GHEA Grapalat" w:hAnsi="GHEA Grapalat"/>
                <w:sz w:val="16"/>
                <w:szCs w:val="16"/>
              </w:rPr>
              <w:br/>
              <w:t xml:space="preserve"> Безопасность и упаковка в соответствии с Решением Комиссии Таможенного союза от 09.12.2011 № 880 «О безопасности пищевой продукции» (ТС ТС 021/2011) и Решением Комиссии Таможенного союза от 16 августа 2011 года № 769 «О безопасности упаковки» ТС ТС 005/2011) технических регламентов .</w:t>
            </w:r>
            <w:r w:rsidRPr="00664FBF">
              <w:rPr>
                <w:rFonts w:ascii="GHEA Grapalat" w:hAnsi="GHEA Grapalat"/>
                <w:sz w:val="16"/>
                <w:szCs w:val="16"/>
              </w:rPr>
              <w:br/>
              <w:t xml:space="preserve"> Доставка осуществляется не реже двух раз в месяц.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60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E11155">
            <w:pPr>
              <w:jc w:val="center"/>
              <w:rPr>
                <w:rFonts w:ascii="GHEA Grapalat" w:hAnsi="GHEA Grapalat" w:cs="Arial"/>
                <w:color w:val="000000"/>
                <w:sz w:val="18"/>
                <w:szCs w:val="18"/>
              </w:rPr>
            </w:pPr>
            <w:r w:rsidRPr="00664FBF">
              <w:rPr>
                <w:rFonts w:ascii="GHEA Grapalat" w:hAnsi="GHEA Grapalat" w:cs="Arial"/>
                <w:color w:val="000000"/>
                <w:sz w:val="18"/>
                <w:szCs w:val="18"/>
              </w:rPr>
              <w:t xml:space="preserve">Ереван, </w:t>
            </w:r>
            <w:r w:rsidRPr="00664FBF">
              <w:rPr>
                <w:rFonts w:ascii="GHEA Grapalat" w:hAnsi="GHEA Grapalat"/>
                <w:sz w:val="18"/>
                <w:szCs w:val="18"/>
                <w:lang w:val="hy-AM"/>
              </w:rPr>
              <w:t>улица Вильнюса 43/2</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60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31.03.2022г.</w:t>
            </w:r>
          </w:p>
        </w:tc>
      </w:tr>
      <w:tr w:rsidR="00B32397" w:rsidRPr="00664FBF" w:rsidTr="00B32397">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10</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15863200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rPr>
            </w:pPr>
            <w:r w:rsidRPr="00664FBF">
              <w:rPr>
                <w:rFonts w:ascii="GHEA Grapalat" w:hAnsi="GHEA Grapalat"/>
                <w:sz w:val="18"/>
              </w:rPr>
              <w:t>Чай</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 xml:space="preserve">"Байхатей черный, с крупными листьями или гранулированный, фасованный в мягкие или </w:t>
            </w:r>
            <w:r w:rsidRPr="00664FBF">
              <w:rPr>
                <w:rFonts w:ascii="GHEA Grapalat" w:hAnsi="GHEA Grapalat"/>
                <w:sz w:val="16"/>
                <w:szCs w:val="16"/>
              </w:rPr>
              <w:lastRenderedPageBreak/>
              <w:t>полутвердые пакеты, фабричные, содержащие по 100-250 г, букет качественный и первых сортов.</w:t>
            </w:r>
            <w:r w:rsidRPr="00664FBF">
              <w:rPr>
                <w:rFonts w:ascii="GHEA Grapalat" w:hAnsi="GHEA Grapalat"/>
                <w:sz w:val="16"/>
                <w:szCs w:val="16"/>
              </w:rPr>
              <w:br/>
              <w:t>Безопасность, маркировка и упаковка пищевых продуктов подлежат оценке соответствия в соответствии с Решением Комиссии Таможенного союза от 9 декабря 2011 г. № 880 «О безопасности пищевой продукции» (ТС ТС 021/2011) и Решением Комиссии Таможенного союза от 9 декабря 2011 г. «О маркировке пищевых продуктов». (ТС ТС 022/2011), утв. постановлением № 881, и о техническом регламенте Таможенного союза «О безопасности упаковки» (ТС ТС 005/2011), утв. постановлением Комиссии Таможенного союза от 16 августа 2011 г. № 769.</w:t>
            </w:r>
            <w:r w:rsidRPr="00664FBF">
              <w:rPr>
                <w:rFonts w:ascii="GHEA Grapalat" w:hAnsi="GHEA Grapalat"/>
                <w:sz w:val="16"/>
                <w:szCs w:val="16"/>
              </w:rPr>
              <w:br/>
              <w:t>Доставка осуществляется не реже двух раз в месяц.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E11155">
            <w:pPr>
              <w:jc w:val="center"/>
              <w:rPr>
                <w:rFonts w:ascii="GHEA Grapalat" w:hAnsi="GHEA Grapalat" w:cs="Arial"/>
                <w:color w:val="000000"/>
                <w:sz w:val="18"/>
                <w:szCs w:val="18"/>
              </w:rPr>
            </w:pPr>
            <w:r w:rsidRPr="00664FBF">
              <w:rPr>
                <w:rFonts w:ascii="GHEA Grapalat" w:hAnsi="GHEA Grapalat" w:cs="Arial"/>
                <w:color w:val="000000"/>
                <w:sz w:val="18"/>
                <w:szCs w:val="18"/>
              </w:rPr>
              <w:t>Ерева</w:t>
            </w:r>
            <w:r w:rsidRPr="00664FBF">
              <w:rPr>
                <w:rFonts w:ascii="GHEA Grapalat" w:hAnsi="GHEA Grapalat" w:cs="Arial"/>
                <w:color w:val="000000"/>
                <w:sz w:val="18"/>
                <w:szCs w:val="18"/>
              </w:rPr>
              <w:lastRenderedPageBreak/>
              <w:t xml:space="preserve">н, </w:t>
            </w:r>
            <w:r w:rsidRPr="00664FBF">
              <w:rPr>
                <w:rFonts w:ascii="GHEA Grapalat" w:hAnsi="GHEA Grapalat"/>
                <w:sz w:val="18"/>
                <w:szCs w:val="18"/>
                <w:lang w:val="hy-AM"/>
              </w:rPr>
              <w:t>улица Вильнюса 43/2</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lastRenderedPageBreak/>
              <w:t>2</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31.03.2022г.</w:t>
            </w:r>
          </w:p>
        </w:tc>
      </w:tr>
      <w:tr w:rsidR="00B32397" w:rsidRPr="00664FBF" w:rsidTr="00B32397">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11</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15332412</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rPr>
            </w:pPr>
            <w:r w:rsidRPr="00664FBF">
              <w:rPr>
                <w:rFonts w:ascii="GHEA Grapalat" w:hAnsi="GHEA Grapalat"/>
                <w:sz w:val="18"/>
              </w:rPr>
              <w:t>Изюм</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Фасовка: максимум 5 кг. Из винограда без косточек, хранящегося при температуре от 5 С до 25 С при влажности не более 70%. Упаковка в полиэтиленовый пакет для пищевых продуктов с соответствующей маркировкой. ГОСТ 6882-88 или аналог.</w:t>
            </w:r>
          </w:p>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Безопасность, маркировка և упаковка: пищевые продукты подлежат подтверждению соответствия в соответствии с Правилами безопасности пищевых продуктов (ТС ТС 021/2011) Решения Комиссии Таможенного союза от 9 декабря 2011 г. № 880 и Решением Комиссии Таможенного союза от 9 декабря 2011 г. «О маркировке пищевых продуктов» (ТС ТС 022/2011), утв. Постановлением № 881, и о техническом регламенте Таможенного союза «О безопасности упаковки» (ТС ТС 005/2011), утв. Постановлением Комиссии Таможенного союза от 16 августа 2011 № 769. Разборчивая маркировка.</w:t>
            </w:r>
          </w:p>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 xml:space="preserve">Доставка осуществляется не реже двух раз в </w:t>
            </w:r>
            <w:r w:rsidRPr="00664FBF">
              <w:rPr>
                <w:rFonts w:ascii="GHEA Grapalat" w:hAnsi="GHEA Grapalat"/>
                <w:sz w:val="16"/>
                <w:szCs w:val="16"/>
              </w:rPr>
              <w:lastRenderedPageBreak/>
              <w:t>месяц.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40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E11155">
            <w:pPr>
              <w:jc w:val="center"/>
              <w:rPr>
                <w:rFonts w:ascii="GHEA Grapalat" w:hAnsi="GHEA Grapalat" w:cs="Arial"/>
                <w:color w:val="000000"/>
                <w:sz w:val="18"/>
                <w:szCs w:val="18"/>
              </w:rPr>
            </w:pPr>
            <w:r w:rsidRPr="00664FBF">
              <w:rPr>
                <w:rFonts w:ascii="GHEA Grapalat" w:hAnsi="GHEA Grapalat" w:cs="Arial"/>
                <w:color w:val="000000"/>
                <w:sz w:val="18"/>
                <w:szCs w:val="18"/>
              </w:rPr>
              <w:t xml:space="preserve">Ереван, </w:t>
            </w:r>
            <w:r w:rsidRPr="00664FBF">
              <w:rPr>
                <w:rFonts w:ascii="GHEA Grapalat" w:hAnsi="GHEA Grapalat"/>
                <w:sz w:val="18"/>
                <w:szCs w:val="18"/>
                <w:lang w:val="hy-AM"/>
              </w:rPr>
              <w:t>улица Вильнюса 43/2</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40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31.03.2022г.</w:t>
            </w:r>
          </w:p>
        </w:tc>
      </w:tr>
      <w:tr w:rsidR="00B32397" w:rsidRPr="00664FBF" w:rsidTr="00B32397">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12</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03221410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rPr>
            </w:pPr>
            <w:r w:rsidRPr="00664FBF">
              <w:rPr>
                <w:rFonts w:ascii="GHEA Grapalat" w:hAnsi="GHEA Grapalat"/>
                <w:sz w:val="18"/>
              </w:rPr>
              <w:t>Капуста /с 1 января по 1 июня/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"Капуста 45% - ранняя, 55% - средняя</w:t>
            </w:r>
            <w:r w:rsidRPr="00664FBF">
              <w:rPr>
                <w:rFonts w:ascii="GHEA Grapalat" w:hAnsi="GHEA Grapalat"/>
                <w:sz w:val="16"/>
                <w:szCs w:val="16"/>
              </w:rPr>
              <w:br/>
              <w:t>Внешний вид: кочаны свежие, целые, чистые, без болезней, полностью сформированные, не проросшие, с характерными для данного ботанического вида цветом, формой, вкусом и запахом, без побочного запаха и привкуса. Кочаны не должны быть повреждены сельскохозяйственными вредителями, не должны иметь избыточной внешней влаги, должны быть плотными или слегка плотными, но не ломкими, ранней капустой с разной степенью ломкости. Степень очистки кочана: Кочаны должны быть очищены до поверхности с крепкими зелеными и белыми листьями, кочаны должны быть очищены от лепестков роз и непригодных к употреблению листьев. Вес очищенных кочанов 2-5 кг. ГОСТ 28373-94 или аналог.</w:t>
            </w:r>
            <w:r w:rsidRPr="00664FBF">
              <w:rPr>
                <w:rFonts w:ascii="GHEA Grapalat" w:hAnsi="GHEA Grapalat"/>
                <w:sz w:val="16"/>
                <w:szCs w:val="16"/>
              </w:rPr>
              <w:br/>
              <w:t>Безопасность и упаковка в соответствии с Решением Комиссии Таможенного союза от 09.12.2011 № 880 «О безопасности пищевой продукции» (ТС ТС 021/2011) и Решением Комиссии Таможенного союза от 16 августа 2011 года № 769 «О безопасности упаковки» ТС ТС 005/2011) технических регламентов .</w:t>
            </w:r>
            <w:r w:rsidRPr="00664FBF">
              <w:rPr>
                <w:rFonts w:ascii="GHEA Grapalat" w:hAnsi="GHEA Grapalat"/>
                <w:sz w:val="16"/>
                <w:szCs w:val="16"/>
              </w:rPr>
              <w:br/>
              <w:t xml:space="preserve"> Доставка осуществляется не реже одного раза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E11155">
            <w:pPr>
              <w:jc w:val="center"/>
              <w:rPr>
                <w:rFonts w:ascii="GHEA Grapalat" w:hAnsi="GHEA Grapalat" w:cs="Arial"/>
                <w:color w:val="000000"/>
                <w:sz w:val="18"/>
                <w:szCs w:val="18"/>
              </w:rPr>
            </w:pPr>
            <w:r w:rsidRPr="00664FBF">
              <w:rPr>
                <w:rFonts w:ascii="GHEA Grapalat" w:hAnsi="GHEA Grapalat" w:cs="Arial"/>
                <w:color w:val="000000"/>
                <w:sz w:val="18"/>
                <w:szCs w:val="18"/>
              </w:rPr>
              <w:t xml:space="preserve">Ереван, </w:t>
            </w:r>
            <w:r w:rsidRPr="00664FBF">
              <w:rPr>
                <w:rFonts w:ascii="GHEA Grapalat" w:hAnsi="GHEA Grapalat"/>
                <w:sz w:val="18"/>
                <w:szCs w:val="18"/>
                <w:lang w:val="hy-AM"/>
              </w:rPr>
              <w:t>улица Вильнюса 43/2</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80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31.03.2022г.</w:t>
            </w:r>
          </w:p>
        </w:tc>
      </w:tr>
      <w:tr w:rsidR="00B32397" w:rsidRPr="00664FBF" w:rsidTr="00B32397">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13</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15331161</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rPr>
            </w:pPr>
            <w:r w:rsidRPr="00664FBF">
              <w:rPr>
                <w:rFonts w:ascii="GHEA Grapalat" w:hAnsi="GHEA Grapalat"/>
                <w:sz w:val="18"/>
              </w:rPr>
              <w:t>Лук</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Свежие, сладкие, тонкого типа, разделенные посередине на две части, диаметром не менее 6-7 см.</w:t>
            </w:r>
          </w:p>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 xml:space="preserve">Безопасность և Упаковка в соответствии с «О безопасности пищевой продукции» (ТС ТС 021/2011), утвержденной Решением Комиссии Таможенного союза № 880 от 9 декабря 2011 г., «О безопасности упаковки», принятой Решением </w:t>
            </w:r>
            <w:r w:rsidRPr="00664FBF">
              <w:rPr>
                <w:rFonts w:ascii="GHEA Grapalat" w:hAnsi="GHEA Grapalat"/>
                <w:sz w:val="16"/>
                <w:szCs w:val="16"/>
              </w:rPr>
              <w:lastRenderedPageBreak/>
              <w:t>Комиссии Таможенного союза № 769 от августа 16, 2011 (ТС ТС 005/2011) технических регламентов.</w:t>
            </w:r>
          </w:p>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Доставка осуществляется не реже одного раза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lastRenderedPageBreak/>
              <w:t>литр</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40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E11155">
            <w:pPr>
              <w:jc w:val="center"/>
              <w:rPr>
                <w:rFonts w:ascii="GHEA Grapalat" w:hAnsi="GHEA Grapalat" w:cs="Arial"/>
                <w:color w:val="000000"/>
                <w:sz w:val="18"/>
                <w:szCs w:val="18"/>
              </w:rPr>
            </w:pPr>
            <w:r w:rsidRPr="00664FBF">
              <w:rPr>
                <w:rFonts w:ascii="GHEA Grapalat" w:hAnsi="GHEA Grapalat" w:cs="Arial"/>
                <w:color w:val="000000"/>
                <w:sz w:val="18"/>
                <w:szCs w:val="18"/>
              </w:rPr>
              <w:t xml:space="preserve">Ереван, </w:t>
            </w:r>
            <w:r w:rsidRPr="00664FBF">
              <w:rPr>
                <w:rFonts w:ascii="GHEA Grapalat" w:hAnsi="GHEA Grapalat"/>
                <w:sz w:val="18"/>
                <w:szCs w:val="18"/>
                <w:lang w:val="hy-AM"/>
              </w:rPr>
              <w:t>улица Вильнюса 43/2</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40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31.03.2022г.</w:t>
            </w:r>
          </w:p>
        </w:tc>
      </w:tr>
      <w:tr w:rsidR="00B32397" w:rsidRPr="00664FBF" w:rsidTr="00B32397">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14</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15511200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rPr>
            </w:pPr>
            <w:r w:rsidRPr="00664FBF">
              <w:rPr>
                <w:rFonts w:ascii="GHEA Grapalat" w:hAnsi="GHEA Grapalat"/>
                <w:sz w:val="18"/>
              </w:rPr>
              <w:t>Овсянка</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Тип для варки, упаковка: заводская, /350-500 гр, в картонной коробке, заводская упаковка/. Влажность в овсяных хлопьях должна быть не более 12 %, зольность - не более 2,1 %, кислотность - не более 5,0 %, отработанные смеси - не более 0,30 %, не допускается заражение вредителями:</w:t>
            </w:r>
          </w:p>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ГОСТ 21149-93:</w:t>
            </w:r>
          </w:p>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Общие обязательные условия на товар: безопасность, упаковка և маркировка в соответствии с решением Комиссии Таможенного союза № 880 от 09.12.2011 «О безопасности пищевой продукции» (ТС ТС 021/2011), Комиссии Таможенного союза № 881 от 9 декабря 2011 г. «Пищевая продукция для ее маркировки» (ТС ТС 022/2011), Решение № 769 Комиссии Таможенного союза от 16 августа 2011 г. (ТС ТС 005/2011), июль 2012 г. Совет Евразийской экономической комиссии «Требования к безопасности пищевых добавок, ароматизаторов и технологических вспомогательных средств», утвержденных решением № 58 от 20 (ТК ТС 029/2012), «О безопасности зерна», принятых решением Комиссии Таможенного союза № 874 от 09 декабря 2011/2011 гг. ) технические регламенты. Маркировка: читаемая.</w:t>
            </w:r>
          </w:p>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Доставка осуществляется не реже двух раз в месяц.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40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E11155">
            <w:pPr>
              <w:jc w:val="center"/>
              <w:rPr>
                <w:rFonts w:ascii="GHEA Grapalat" w:hAnsi="GHEA Grapalat" w:cs="Arial"/>
                <w:color w:val="000000"/>
                <w:sz w:val="18"/>
                <w:szCs w:val="18"/>
              </w:rPr>
            </w:pPr>
            <w:r w:rsidRPr="00664FBF">
              <w:rPr>
                <w:rFonts w:ascii="GHEA Grapalat" w:hAnsi="GHEA Grapalat" w:cs="Arial"/>
                <w:color w:val="000000"/>
                <w:sz w:val="18"/>
                <w:szCs w:val="18"/>
              </w:rPr>
              <w:t xml:space="preserve">Ереван, </w:t>
            </w:r>
            <w:r w:rsidRPr="00664FBF">
              <w:rPr>
                <w:rFonts w:ascii="GHEA Grapalat" w:hAnsi="GHEA Grapalat"/>
                <w:sz w:val="18"/>
                <w:szCs w:val="18"/>
                <w:lang w:val="hy-AM"/>
              </w:rPr>
              <w:t>улица Вильнюса 43/2</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40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31.03.2022г.</w:t>
            </w:r>
          </w:p>
        </w:tc>
      </w:tr>
      <w:tr w:rsidR="00B32397" w:rsidRPr="00664FBF" w:rsidTr="00B32397">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15</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03222128</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rPr>
            </w:pPr>
            <w:r w:rsidRPr="00664FBF">
              <w:rPr>
                <w:rFonts w:ascii="GHEA Grapalat" w:hAnsi="GHEA Grapalat"/>
                <w:sz w:val="18"/>
              </w:rPr>
              <w:t>яблоки</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 xml:space="preserve">«Яблоки свежие I группы плодов различных сортов Армении, разделенные посередине на две </w:t>
            </w:r>
            <w:r w:rsidRPr="00664FBF">
              <w:rPr>
                <w:rFonts w:ascii="GHEA Grapalat" w:hAnsi="GHEA Grapalat"/>
                <w:sz w:val="16"/>
                <w:szCs w:val="16"/>
              </w:rPr>
              <w:lastRenderedPageBreak/>
              <w:t>части, диаметром не менее 50-75 мм, без повреждений кожуры, дырок и следов града не более 2 см, ГОСТ 21122-75 или эквивалент.</w:t>
            </w:r>
            <w:r w:rsidRPr="00664FBF">
              <w:rPr>
                <w:rFonts w:ascii="GHEA Grapalat" w:hAnsi="GHEA Grapalat"/>
                <w:sz w:val="16"/>
                <w:szCs w:val="16"/>
              </w:rPr>
              <w:br/>
              <w:t>Безопасность и упаковка в соответствии с Решением Комиссии Таможенного союза от 09.12.2011 № 880 «О безопасности пищевой продукции» (ТС ТС 021/2011) и Решением Комиссии Таможенного союза от 16 августа 2011 года № 769 «О безопасности упаковки» ТС ТС 005/2011) технических регламентов .</w:t>
            </w:r>
            <w:r w:rsidRPr="00664FBF">
              <w:rPr>
                <w:rFonts w:ascii="GHEA Grapalat" w:hAnsi="GHEA Grapalat"/>
                <w:sz w:val="16"/>
                <w:szCs w:val="16"/>
              </w:rPr>
              <w:br/>
              <w:t>Поставки этого яблока в июне-августе не планируются.</w:t>
            </w:r>
            <w:r w:rsidRPr="00664FBF">
              <w:rPr>
                <w:rFonts w:ascii="GHEA Grapalat" w:hAnsi="GHEA Grapalat"/>
                <w:sz w:val="16"/>
                <w:szCs w:val="16"/>
              </w:rPr>
              <w:br/>
              <w:t xml:space="preserve"> Доставка осуществляется не реже одного раза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100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E11155">
            <w:pPr>
              <w:jc w:val="center"/>
              <w:rPr>
                <w:rFonts w:ascii="GHEA Grapalat" w:hAnsi="GHEA Grapalat" w:cs="Arial"/>
                <w:color w:val="000000"/>
                <w:sz w:val="18"/>
                <w:szCs w:val="18"/>
              </w:rPr>
            </w:pPr>
            <w:r w:rsidRPr="00664FBF">
              <w:rPr>
                <w:rFonts w:ascii="GHEA Grapalat" w:hAnsi="GHEA Grapalat" w:cs="Arial"/>
                <w:color w:val="000000"/>
                <w:sz w:val="18"/>
                <w:szCs w:val="18"/>
              </w:rPr>
              <w:t>Ерева</w:t>
            </w:r>
            <w:r w:rsidRPr="00664FBF">
              <w:rPr>
                <w:rFonts w:ascii="GHEA Grapalat" w:hAnsi="GHEA Grapalat" w:cs="Arial"/>
                <w:color w:val="000000"/>
                <w:sz w:val="18"/>
                <w:szCs w:val="18"/>
              </w:rPr>
              <w:lastRenderedPageBreak/>
              <w:t xml:space="preserve">н, </w:t>
            </w:r>
            <w:r w:rsidRPr="00664FBF">
              <w:rPr>
                <w:rFonts w:ascii="GHEA Grapalat" w:hAnsi="GHEA Grapalat"/>
                <w:sz w:val="18"/>
                <w:szCs w:val="18"/>
                <w:lang w:val="hy-AM"/>
              </w:rPr>
              <w:t>улица Вильнюса 43/2</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lastRenderedPageBreak/>
              <w:t>100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31.03.2022г.</w:t>
            </w:r>
          </w:p>
        </w:tc>
      </w:tr>
      <w:tr w:rsidR="00B32397" w:rsidRPr="00664FBF" w:rsidTr="00B32397">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16</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15511200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rPr>
            </w:pPr>
            <w:r w:rsidRPr="00664FBF">
              <w:rPr>
                <w:rFonts w:ascii="GHEA Grapalat" w:hAnsi="GHEA Grapalat"/>
                <w:sz w:val="18"/>
              </w:rPr>
              <w:t>Молоко</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Молоко коровье чистое пастеризованное жирностью 3,2%, кислотностью не более 21Т, ГОСТ 13277-79 или аналог.</w:t>
            </w:r>
            <w:r w:rsidRPr="00664FBF">
              <w:rPr>
                <w:rFonts w:ascii="GHEA Grapalat" w:hAnsi="GHEA Grapalat"/>
                <w:sz w:val="16"/>
                <w:szCs w:val="16"/>
              </w:rPr>
              <w:br/>
              <w:t>Безопасность, маркировка и упаковка в картонную тару. Общие обязательные условия на продукт, согласно соответствующему решению Совета Евразийской экономической комиссии № 67 от 9 октября 2013 г. «О безопасности молока и молочной продукции» (ТС ТС 033/2013). Безопасность, упаковка и маркировка в соответствии с Решением Комиссии Таможенного союза от 09.12.2011 № 880 «О безопасности пищевой продукции» (ТС ТС 021/2011) и Решением Комиссии Таможенного союза от 09.12.2011 № 881 «О пищевой продукции: маркировка» (ТС ТС ТС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 (ТС ТС 029/2012), Регламент Комиссии Таможенного союза 2011 г. о безопасности упаковки (ТС ТС 005/2011), принятое Решением № 769 от 16.08.2006. Маркировка: читаемая.</w:t>
            </w:r>
            <w:r w:rsidRPr="00664FBF">
              <w:rPr>
                <w:rFonts w:ascii="GHEA Grapalat" w:hAnsi="GHEA Grapalat"/>
                <w:sz w:val="16"/>
                <w:szCs w:val="16"/>
              </w:rPr>
              <w:br/>
            </w:r>
            <w:r w:rsidRPr="00664FBF">
              <w:rPr>
                <w:rFonts w:ascii="GHEA Grapalat" w:hAnsi="GHEA Grapalat"/>
                <w:sz w:val="16"/>
                <w:szCs w:val="16"/>
              </w:rPr>
              <w:lastRenderedPageBreak/>
              <w:t xml:space="preserve"> Доставка осуществляется не реже двух раз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lang w:val="en-US"/>
              </w:rPr>
            </w:pPr>
            <w:r w:rsidRPr="00664FBF">
              <w:rPr>
                <w:rFonts w:ascii="GHEA Grapalat" w:hAnsi="GHEA Grapalat"/>
                <w:sz w:val="16"/>
                <w:szCs w:val="16"/>
                <w:lang w:val="en-US"/>
              </w:rPr>
              <w:lastRenderedPageBreak/>
              <w:t>литр</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40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E11155">
            <w:pPr>
              <w:jc w:val="center"/>
              <w:rPr>
                <w:rFonts w:ascii="GHEA Grapalat" w:hAnsi="GHEA Grapalat" w:cs="Arial"/>
                <w:color w:val="000000"/>
                <w:sz w:val="18"/>
                <w:szCs w:val="18"/>
              </w:rPr>
            </w:pPr>
            <w:r w:rsidRPr="00664FBF">
              <w:rPr>
                <w:rFonts w:ascii="GHEA Grapalat" w:hAnsi="GHEA Grapalat" w:cs="Arial"/>
                <w:color w:val="000000"/>
                <w:sz w:val="18"/>
                <w:szCs w:val="18"/>
              </w:rPr>
              <w:t xml:space="preserve">Ереван, </w:t>
            </w:r>
            <w:r w:rsidRPr="00664FBF">
              <w:rPr>
                <w:rFonts w:ascii="GHEA Grapalat" w:hAnsi="GHEA Grapalat"/>
                <w:sz w:val="18"/>
                <w:szCs w:val="18"/>
                <w:lang w:val="hy-AM"/>
              </w:rPr>
              <w:t>улица Вильнюса 43/2</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40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31.03.2022г.</w:t>
            </w:r>
          </w:p>
        </w:tc>
      </w:tr>
      <w:tr w:rsidR="00B32397" w:rsidRPr="00664FBF" w:rsidTr="00B32397">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17</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03142510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rPr>
            </w:pPr>
            <w:r w:rsidRPr="00664FBF">
              <w:rPr>
                <w:rFonts w:ascii="GHEA Grapalat" w:hAnsi="GHEA Grapalat"/>
                <w:sz w:val="18"/>
              </w:rPr>
              <w:t>Куриные яйца</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"Класс 02; Яичная таблица, рассортированная по массе одного яйца, срок годности 25 суток, АСТ 182-2012 или аналогичный.</w:t>
            </w:r>
            <w:r w:rsidRPr="00664FBF">
              <w:rPr>
                <w:rFonts w:ascii="GHEA Grapalat" w:hAnsi="GHEA Grapalat"/>
                <w:sz w:val="16"/>
                <w:szCs w:val="16"/>
              </w:rPr>
              <w:br/>
              <w:t>Общие обязательные условия для товара: безопасность, упаковка и маркировка, в соответствии с решением Комиссии Таможенного союза №880 от 09.12.2011 «О безопасности пищевой продукции» (ТС ТС 021/2011), Комиссия Таможенного союза №881 от 9 декабря 2011 г. «Пищевая продукция в части ее маркировки», принятых решением (ТС ТС 022/2011), Положением Комиссии Таможенного союза от 16 августа 2011 г. № 769 «О безопасности упаковки» (ТС ТС 005/2011 ) и Пищевая ценность куриных яиц ГОСТ 182-2012. Маркировка: читаемая.</w:t>
            </w:r>
            <w:r w:rsidRPr="00664FBF">
              <w:rPr>
                <w:rFonts w:ascii="GHEA Grapalat" w:hAnsi="GHEA Grapalat"/>
                <w:sz w:val="16"/>
                <w:szCs w:val="16"/>
              </w:rPr>
              <w:br/>
              <w:t>Срок годности не менее 90%.</w:t>
            </w:r>
            <w:r w:rsidRPr="00664FBF">
              <w:rPr>
                <w:rFonts w:ascii="GHEA Grapalat" w:hAnsi="GHEA Grapalat"/>
                <w:sz w:val="16"/>
                <w:szCs w:val="16"/>
              </w:rPr>
              <w:br/>
              <w:t xml:space="preserve"> Доставка осуществляется не реже двух раз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lang w:val="en-US"/>
              </w:rPr>
            </w:pPr>
            <w:r w:rsidRPr="00664FBF">
              <w:rPr>
                <w:rFonts w:ascii="GHEA Grapalat" w:hAnsi="GHEA Grapalat"/>
                <w:sz w:val="16"/>
                <w:szCs w:val="16"/>
                <w:lang w:val="en-US"/>
              </w:rPr>
              <w:t>штук</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800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E11155">
            <w:pPr>
              <w:jc w:val="center"/>
              <w:rPr>
                <w:rFonts w:ascii="GHEA Grapalat" w:hAnsi="GHEA Grapalat" w:cs="Arial"/>
                <w:color w:val="000000"/>
                <w:sz w:val="18"/>
                <w:szCs w:val="18"/>
              </w:rPr>
            </w:pPr>
            <w:r w:rsidRPr="00664FBF">
              <w:rPr>
                <w:rFonts w:ascii="GHEA Grapalat" w:hAnsi="GHEA Grapalat" w:cs="Arial"/>
                <w:color w:val="000000"/>
                <w:sz w:val="18"/>
                <w:szCs w:val="18"/>
              </w:rPr>
              <w:t xml:space="preserve">Ереван, </w:t>
            </w:r>
            <w:r w:rsidRPr="00664FBF">
              <w:rPr>
                <w:rFonts w:ascii="GHEA Grapalat" w:hAnsi="GHEA Grapalat"/>
                <w:sz w:val="18"/>
                <w:szCs w:val="18"/>
                <w:lang w:val="hy-AM"/>
              </w:rPr>
              <w:t>улица Вильнюса 43/2</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800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31.03.2022г.</w:t>
            </w:r>
          </w:p>
        </w:tc>
      </w:tr>
      <w:tr w:rsidR="00B32397" w:rsidRPr="00664FBF" w:rsidTr="00B32397">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18</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15542100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rPr>
            </w:pPr>
            <w:r w:rsidRPr="00664FBF">
              <w:rPr>
                <w:rFonts w:ascii="GHEA Grapalat" w:hAnsi="GHEA Grapalat"/>
                <w:sz w:val="18"/>
              </w:rPr>
              <w:t>творог</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 xml:space="preserve">Творог коровий чистый, жирность 9%, кислотность 210-240°Т, расфасованный в потребительскую тару с оловянной фольгой, не более 0,5 кг и 1 кг, герметически укупоренную, к ней прилагается прозрачная одноразовая крышка Безопасность и маркировка - на продукте Общие сведения обязательные условия, представленные согласно соответствующему решению Совета Евразийской экономической комиссии № 67 от 9 октября 2013 г. «О безопасности молока и молочной продукции» (ТС ТС 033/2013) Безопасность, упаковка и маркировка согласно Комиссия Таможенного союза 09 декабря 2011 г. О безопасности пищевой продукции (ТС ТС 021/2011) принято Постановлением № 880 </w:t>
            </w:r>
            <w:r w:rsidRPr="00664FBF">
              <w:rPr>
                <w:rFonts w:ascii="GHEA Grapalat" w:hAnsi="GHEA Grapalat"/>
                <w:sz w:val="16"/>
                <w:szCs w:val="16"/>
              </w:rPr>
              <w:lastRenderedPageBreak/>
              <w:t>«Пищевая продукция о ее маркировке» (ТС ТС 022/2011), принято Постановлением Комиссии Таможенного союза № 881 9 декабря 2011 г., Совета Евразийской экономической комиссии Утверждено решением № 58 от 20 июля 2012 г. "Безопасность пищевых добавок, ароматизаторов и технологических вспомогательных средств" Требования к Маркировка: читаемая.</w:t>
            </w:r>
            <w:r w:rsidRPr="00664FBF">
              <w:rPr>
                <w:rFonts w:ascii="GHEA Grapalat" w:hAnsi="GHEA Grapalat"/>
                <w:sz w:val="16"/>
                <w:szCs w:val="16"/>
              </w:rPr>
              <w:br/>
              <w:t xml:space="preserve"> Доставка осуществляется не реже одного раза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50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E11155">
            <w:pPr>
              <w:jc w:val="center"/>
              <w:rPr>
                <w:rFonts w:ascii="GHEA Grapalat" w:hAnsi="GHEA Grapalat" w:cs="Arial"/>
                <w:color w:val="000000"/>
                <w:sz w:val="18"/>
                <w:szCs w:val="18"/>
              </w:rPr>
            </w:pPr>
            <w:r w:rsidRPr="00664FBF">
              <w:rPr>
                <w:rFonts w:ascii="GHEA Grapalat" w:hAnsi="GHEA Grapalat" w:cs="Arial"/>
                <w:color w:val="000000"/>
                <w:sz w:val="18"/>
                <w:szCs w:val="18"/>
              </w:rPr>
              <w:t xml:space="preserve">Ереван, </w:t>
            </w:r>
            <w:r w:rsidRPr="00664FBF">
              <w:rPr>
                <w:rFonts w:ascii="GHEA Grapalat" w:hAnsi="GHEA Grapalat"/>
                <w:sz w:val="18"/>
                <w:szCs w:val="18"/>
                <w:lang w:val="hy-AM"/>
              </w:rPr>
              <w:t>улица Вильнюса 43/2</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50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31.03.2022г.</w:t>
            </w:r>
          </w:p>
        </w:tc>
      </w:tr>
      <w:tr w:rsidR="00B32397" w:rsidRPr="00664FBF" w:rsidTr="00B32397">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lang w:val="en-US"/>
              </w:rPr>
            </w:pPr>
            <w:r w:rsidRPr="00664FBF">
              <w:rPr>
                <w:rFonts w:ascii="GHEA Grapalat" w:hAnsi="GHEA Grapalat"/>
                <w:sz w:val="16"/>
                <w:szCs w:val="16"/>
                <w:lang w:val="en-US"/>
              </w:rPr>
              <w:t>19</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15551600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rPr>
            </w:pPr>
            <w:r w:rsidRPr="00664FBF">
              <w:rPr>
                <w:rFonts w:ascii="GHEA Grapalat" w:hAnsi="GHEA Grapalat"/>
                <w:sz w:val="18"/>
              </w:rPr>
              <w:t>Йогурт 3</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Calibri" w:hAnsi="Calibri" w:cs="Calibri"/>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r w:rsidRPr="00664FBF">
              <w:rPr>
                <w:rFonts w:ascii="GHEA Grapalat" w:hAnsi="GHEA Grapalat"/>
                <w:sz w:val="16"/>
                <w:szCs w:val="16"/>
              </w:rPr>
              <w:t>Йогурт по АСТ 120-2005 или аналог этому стандарту -140) ОТ, упаковка: 1 кг: фольга оловянная, герметично закрытая, и прозрачный корж, крышка одноразовая.</w:t>
            </w:r>
            <w:r w:rsidRPr="00664FBF">
              <w:rPr>
                <w:rFonts w:ascii="GHEA Grapalat" w:hAnsi="GHEA Grapalat"/>
                <w:sz w:val="16"/>
                <w:szCs w:val="16"/>
              </w:rPr>
              <w:br/>
              <w:t>Безопасность, маркировка и упаковка - общие обязательные условия для продукта, согласно соответствующему решению Совета Евразийской экономической комиссии от 9 октября 2013 г. № 67 «О безопасности молока и молочной продукции» (ТС ТС 033/ 2013). Безопасность, упаковка и маркировка в соответствии с Решением Комиссии Таможенного союза от 09.12.2011 № 880 «О безопасности пищевой продукции» (ТС ТС 021/2011) и Решением Комиссии Таможенного союза от 09.12.2011 № 881 «О пищевой продукции: маркировка» (ТС ТС ТС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 (ТС ТС 029/2012), Регламент Комиссии Таможенного союза 2011 г. о безопасности упаковки (ТС ТС 005/2011) утв. Решением № 769 от 16 августа 2006 г. Маркировка: разборчивая.</w:t>
            </w:r>
            <w:r w:rsidRPr="00664FBF">
              <w:rPr>
                <w:rFonts w:ascii="GHEA Grapalat" w:hAnsi="GHEA Grapalat"/>
                <w:sz w:val="16"/>
                <w:szCs w:val="16"/>
              </w:rPr>
              <w:br/>
              <w:t xml:space="preserve"> Доставка осуществляется не реже одного раза в неделю. Конкретный день доставки определяется Покупателем посредством предварительного </w:t>
            </w:r>
            <w:r w:rsidRPr="00664FBF">
              <w:rPr>
                <w:rFonts w:ascii="GHEA Grapalat" w:hAnsi="GHEA Grapalat"/>
                <w:sz w:val="16"/>
                <w:szCs w:val="16"/>
              </w:rPr>
              <w:lastRenderedPageBreak/>
              <w:t>заказа (не ранее, чем за 3 рабочих дня) по электронной почте. по почте или телефону.</w:t>
            </w:r>
            <w:r w:rsidRPr="00664FBF">
              <w:rPr>
                <w:rFonts w:ascii="GHEA Grapalat" w:hAnsi="GHEA Grapalat"/>
                <w:sz w:val="16"/>
                <w:szCs w:val="16"/>
              </w:rPr>
              <w:br/>
              <w:t>Доставка осуществляется за счет поставщика в соответствующие детские сады по указанным адресам посредством:</w:t>
            </w:r>
            <w:r w:rsidRPr="00664FBF">
              <w:rPr>
                <w:rFonts w:ascii="GHEA Grapalat" w:hAnsi="GHEA Grapalat"/>
                <w:sz w:val="16"/>
                <w:szCs w:val="16"/>
              </w:rPr>
              <w:br/>
              <w:t>* Для пищевых продуктов, определенных указанным решением.</w:t>
            </w:r>
            <w:r w:rsidRPr="00664FBF">
              <w:rPr>
                <w:rFonts w:ascii="GHEA Grapalat" w:hAnsi="GHEA Grapalat"/>
                <w:sz w:val="16"/>
                <w:szCs w:val="16"/>
              </w:rPr>
              <w:br/>
              <w:t>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обеспечено за фактически поставленный товар».</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lang w:val="en-US"/>
              </w:rPr>
            </w:pPr>
            <w:r w:rsidRPr="00664FBF">
              <w:rPr>
                <w:rFonts w:ascii="GHEA Grapalat" w:hAnsi="GHEA Grapalat"/>
                <w:sz w:val="16"/>
                <w:szCs w:val="16"/>
                <w:lang w:val="en-US"/>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Calibri" w:hAnsi="Calibri" w:cs="Calibri"/>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70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E11155">
            <w:pPr>
              <w:jc w:val="center"/>
              <w:rPr>
                <w:rFonts w:ascii="GHEA Grapalat" w:hAnsi="GHEA Grapalat" w:cs="Arial"/>
                <w:color w:val="000000"/>
                <w:sz w:val="18"/>
                <w:szCs w:val="18"/>
              </w:rPr>
            </w:pPr>
            <w:r w:rsidRPr="00664FBF">
              <w:rPr>
                <w:rFonts w:ascii="GHEA Grapalat" w:hAnsi="GHEA Grapalat" w:cs="Arial"/>
                <w:color w:val="000000"/>
                <w:sz w:val="18"/>
                <w:szCs w:val="18"/>
              </w:rPr>
              <w:t xml:space="preserve">Ереван, </w:t>
            </w:r>
            <w:r w:rsidRPr="00664FBF">
              <w:rPr>
                <w:rFonts w:ascii="GHEA Grapalat" w:hAnsi="GHEA Grapalat"/>
                <w:sz w:val="18"/>
                <w:szCs w:val="18"/>
                <w:lang w:val="hy-AM"/>
              </w:rPr>
              <w:t>улица Вильнюса 43/2</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jc w:val="center"/>
              <w:rPr>
                <w:rFonts w:ascii="GHEA Grapalat" w:hAnsi="GHEA Grapalat"/>
                <w:sz w:val="18"/>
                <w:szCs w:val="18"/>
              </w:rPr>
            </w:pPr>
            <w:r w:rsidRPr="00664FBF">
              <w:rPr>
                <w:rFonts w:ascii="GHEA Grapalat" w:hAnsi="GHEA Grapalat"/>
                <w:sz w:val="18"/>
                <w:szCs w:val="18"/>
              </w:rPr>
              <w:t>70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B32397" w:rsidRPr="00664FBF" w:rsidRDefault="00B32397" w:rsidP="00B32397">
            <w:pPr>
              <w:widowControl w:val="0"/>
              <w:jc w:val="center"/>
              <w:rPr>
                <w:rFonts w:ascii="GHEA Grapalat" w:hAnsi="GHEA Grapalat"/>
                <w:sz w:val="16"/>
                <w:szCs w:val="16"/>
              </w:rPr>
            </w:pPr>
          </w:p>
        </w:tc>
      </w:tr>
    </w:tbl>
    <w:p w:rsidR="00F954E8" w:rsidRPr="00664FBF"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664FBF" w:rsidTr="00E22E51">
        <w:trPr>
          <w:jc w:val="center"/>
        </w:trPr>
        <w:tc>
          <w:tcPr>
            <w:tcW w:w="4536" w:type="dxa"/>
          </w:tcPr>
          <w:p w:rsidR="00071D1C" w:rsidRPr="00664FBF" w:rsidRDefault="00071D1C" w:rsidP="00B46D58">
            <w:pPr>
              <w:widowControl w:val="0"/>
              <w:jc w:val="center"/>
              <w:rPr>
                <w:rFonts w:ascii="GHEA Grapalat" w:hAnsi="GHEA Grapalat" w:cs="Sylfaen"/>
                <w:b/>
                <w:bCs/>
              </w:rPr>
            </w:pPr>
            <w:r w:rsidRPr="00664FBF">
              <w:rPr>
                <w:rFonts w:ascii="GHEA Grapalat" w:hAnsi="GHEA Grapalat"/>
                <w:b/>
              </w:rPr>
              <w:t>ПОКУПАТЕЛЬ</w:t>
            </w:r>
          </w:p>
          <w:p w:rsidR="00071D1C" w:rsidRPr="00664FBF" w:rsidRDefault="00AB4EAB" w:rsidP="00B46D58">
            <w:pPr>
              <w:widowControl w:val="0"/>
              <w:jc w:val="center"/>
              <w:rPr>
                <w:rFonts w:ascii="GHEA Grapalat" w:hAnsi="GHEA Grapalat"/>
                <w:lang w:val="en-US"/>
              </w:rPr>
            </w:pPr>
            <w:r w:rsidRPr="00664FBF">
              <w:rPr>
                <w:rFonts w:ascii="GHEA Grapalat" w:hAnsi="GHEA Grapalat"/>
                <w:lang w:val="en-US"/>
              </w:rPr>
              <w:t>_____________________</w:t>
            </w:r>
          </w:p>
          <w:p w:rsidR="00071D1C" w:rsidRPr="00664FBF" w:rsidRDefault="00071D1C" w:rsidP="00B46D58">
            <w:pPr>
              <w:widowControl w:val="0"/>
              <w:jc w:val="center"/>
              <w:rPr>
                <w:rFonts w:ascii="GHEA Grapalat" w:hAnsi="GHEA Grapalat"/>
                <w:sz w:val="16"/>
                <w:szCs w:val="16"/>
              </w:rPr>
            </w:pPr>
            <w:r w:rsidRPr="00664FBF">
              <w:rPr>
                <w:rFonts w:ascii="GHEA Grapalat" w:hAnsi="GHEA Grapalat"/>
                <w:sz w:val="16"/>
                <w:szCs w:val="16"/>
              </w:rPr>
              <w:t>/подпись/</w:t>
            </w:r>
          </w:p>
          <w:p w:rsidR="00071D1C" w:rsidRPr="00664FBF" w:rsidRDefault="00071D1C" w:rsidP="00B46D58">
            <w:pPr>
              <w:widowControl w:val="0"/>
              <w:jc w:val="center"/>
              <w:rPr>
                <w:rFonts w:ascii="GHEA Grapalat" w:hAnsi="GHEA Grapalat"/>
              </w:rPr>
            </w:pPr>
            <w:r w:rsidRPr="00664FBF">
              <w:rPr>
                <w:rFonts w:ascii="GHEA Grapalat" w:hAnsi="GHEA Grapalat"/>
              </w:rPr>
              <w:t>М. П.</w:t>
            </w:r>
          </w:p>
        </w:tc>
        <w:tc>
          <w:tcPr>
            <w:tcW w:w="760" w:type="dxa"/>
          </w:tcPr>
          <w:p w:rsidR="00071D1C" w:rsidRPr="00664FBF" w:rsidRDefault="00071D1C" w:rsidP="00B46D58">
            <w:pPr>
              <w:widowControl w:val="0"/>
              <w:jc w:val="center"/>
              <w:rPr>
                <w:rFonts w:ascii="GHEA Grapalat" w:hAnsi="GHEA Grapalat"/>
              </w:rPr>
            </w:pPr>
          </w:p>
        </w:tc>
        <w:tc>
          <w:tcPr>
            <w:tcW w:w="4343" w:type="dxa"/>
          </w:tcPr>
          <w:p w:rsidR="00071D1C" w:rsidRPr="00664FBF" w:rsidRDefault="00071D1C" w:rsidP="00B46D58">
            <w:pPr>
              <w:widowControl w:val="0"/>
              <w:jc w:val="center"/>
              <w:rPr>
                <w:rFonts w:ascii="GHEA Grapalat" w:hAnsi="GHEA Grapalat" w:cs="Sylfaen"/>
                <w:b/>
                <w:bCs/>
              </w:rPr>
            </w:pPr>
            <w:r w:rsidRPr="00664FBF">
              <w:rPr>
                <w:rFonts w:ascii="GHEA Grapalat" w:hAnsi="GHEA Grapalat"/>
                <w:b/>
              </w:rPr>
              <w:t>ПРОДАВЕЦ</w:t>
            </w:r>
          </w:p>
          <w:p w:rsidR="00071D1C" w:rsidRPr="00664FBF" w:rsidRDefault="00AB4EAB" w:rsidP="00B46D58">
            <w:pPr>
              <w:widowControl w:val="0"/>
              <w:jc w:val="center"/>
              <w:rPr>
                <w:rFonts w:ascii="GHEA Grapalat" w:hAnsi="GHEA Grapalat"/>
                <w:lang w:val="en-US"/>
              </w:rPr>
            </w:pPr>
            <w:r w:rsidRPr="00664FBF">
              <w:rPr>
                <w:rFonts w:ascii="GHEA Grapalat" w:hAnsi="GHEA Grapalat"/>
                <w:lang w:val="en-US"/>
              </w:rPr>
              <w:t>______________________</w:t>
            </w:r>
          </w:p>
          <w:p w:rsidR="00071D1C" w:rsidRPr="00664FBF" w:rsidRDefault="00071D1C" w:rsidP="00B46D58">
            <w:pPr>
              <w:widowControl w:val="0"/>
              <w:jc w:val="center"/>
              <w:rPr>
                <w:rFonts w:ascii="GHEA Grapalat" w:hAnsi="GHEA Grapalat"/>
                <w:sz w:val="16"/>
                <w:szCs w:val="16"/>
              </w:rPr>
            </w:pPr>
            <w:r w:rsidRPr="00664FBF">
              <w:rPr>
                <w:rFonts w:ascii="GHEA Grapalat" w:hAnsi="GHEA Grapalat"/>
                <w:sz w:val="16"/>
                <w:szCs w:val="16"/>
              </w:rPr>
              <w:t>/подпись/</w:t>
            </w:r>
          </w:p>
          <w:p w:rsidR="00071D1C" w:rsidRPr="00664FBF" w:rsidRDefault="00071D1C" w:rsidP="00B46D58">
            <w:pPr>
              <w:widowControl w:val="0"/>
              <w:jc w:val="center"/>
              <w:rPr>
                <w:rFonts w:ascii="GHEA Grapalat" w:hAnsi="GHEA Grapalat"/>
              </w:rPr>
            </w:pPr>
            <w:r w:rsidRPr="00664FBF">
              <w:rPr>
                <w:rFonts w:ascii="GHEA Grapalat" w:hAnsi="GHEA Grapalat"/>
              </w:rPr>
              <w:t>М. П.</w:t>
            </w:r>
          </w:p>
        </w:tc>
      </w:tr>
    </w:tbl>
    <w:p w:rsidR="00071D1C" w:rsidRPr="00664FBF" w:rsidRDefault="00071D1C" w:rsidP="00B46D58">
      <w:pPr>
        <w:widowControl w:val="0"/>
        <w:spacing w:after="160"/>
        <w:jc w:val="right"/>
        <w:rPr>
          <w:rFonts w:ascii="GHEA Grapalat" w:hAnsi="GHEA Grapalat"/>
          <w:i/>
        </w:rPr>
      </w:pPr>
      <w:r w:rsidRPr="00664FBF">
        <w:rPr>
          <w:rFonts w:ascii="GHEA Grapalat" w:hAnsi="GHEA Grapalat"/>
        </w:rPr>
        <w:br w:type="page"/>
      </w:r>
      <w:r w:rsidRPr="00664FBF">
        <w:rPr>
          <w:rFonts w:ascii="GHEA Grapalat" w:hAnsi="GHEA Grapalat"/>
          <w:i/>
        </w:rPr>
        <w:lastRenderedPageBreak/>
        <w:t>Приложение № 2</w:t>
      </w:r>
    </w:p>
    <w:p w:rsidR="00071D1C" w:rsidRPr="00664FBF" w:rsidRDefault="00071D1C" w:rsidP="00B46D58">
      <w:pPr>
        <w:widowControl w:val="0"/>
        <w:spacing w:after="160"/>
        <w:jc w:val="right"/>
        <w:rPr>
          <w:rFonts w:ascii="GHEA Grapalat" w:hAnsi="GHEA Grapalat"/>
          <w:i/>
        </w:rPr>
      </w:pPr>
      <w:r w:rsidRPr="00664FBF">
        <w:rPr>
          <w:rFonts w:ascii="GHEA Grapalat" w:hAnsi="GHEA Grapalat"/>
          <w:i/>
        </w:rPr>
        <w:t xml:space="preserve">к Договору под кодом </w:t>
      </w:r>
      <w:r w:rsidR="005A57B8" w:rsidRPr="00664FBF">
        <w:rPr>
          <w:rFonts w:ascii="GHEA Grapalat" w:hAnsi="GHEA Grapalat"/>
          <w:i/>
        </w:rPr>
        <w:br/>
      </w:r>
      <w:r w:rsidRPr="00664FBF">
        <w:rPr>
          <w:rFonts w:ascii="GHEA Grapalat" w:hAnsi="GHEA Grapalat"/>
          <w:i/>
        </w:rPr>
        <w:t xml:space="preserve">заключенному </w:t>
      </w:r>
      <w:r w:rsidR="006132ED" w:rsidRPr="00664FBF">
        <w:rPr>
          <w:rFonts w:ascii="GHEA Grapalat" w:hAnsi="GHEA Grapalat"/>
          <w:i/>
        </w:rPr>
        <w:t>"</w:t>
      </w:r>
      <w:r w:rsidR="00D52566" w:rsidRPr="00664FBF">
        <w:rPr>
          <w:rFonts w:ascii="GHEA Grapalat" w:hAnsi="GHEA Grapalat"/>
          <w:i/>
        </w:rPr>
        <w:tab/>
      </w:r>
      <w:r w:rsidR="006132ED" w:rsidRPr="00664FBF">
        <w:rPr>
          <w:rFonts w:ascii="GHEA Grapalat" w:hAnsi="GHEA Grapalat"/>
          <w:i/>
        </w:rPr>
        <w:t>"</w:t>
      </w:r>
      <w:r w:rsidR="00D52566" w:rsidRPr="00664FBF">
        <w:rPr>
          <w:rFonts w:ascii="GHEA Grapalat" w:hAnsi="GHEA Grapalat"/>
          <w:i/>
        </w:rPr>
        <w:tab/>
      </w:r>
      <w:r w:rsidRPr="00664FBF">
        <w:rPr>
          <w:rFonts w:ascii="GHEA Grapalat" w:hAnsi="GHEA Grapalat"/>
          <w:i/>
        </w:rPr>
        <w:t>20</w:t>
      </w:r>
      <w:r w:rsidR="00D52566" w:rsidRPr="00664FBF">
        <w:rPr>
          <w:rFonts w:ascii="GHEA Grapalat" w:hAnsi="GHEA Grapalat"/>
          <w:i/>
        </w:rPr>
        <w:tab/>
      </w:r>
      <w:r w:rsidRPr="00664FBF">
        <w:rPr>
          <w:rFonts w:ascii="GHEA Grapalat" w:hAnsi="GHEA Grapalat"/>
          <w:i/>
        </w:rPr>
        <w:t>г.</w:t>
      </w:r>
    </w:p>
    <w:p w:rsidR="00071D1C" w:rsidRPr="00664FBF" w:rsidRDefault="00071D1C" w:rsidP="00B46D58">
      <w:pPr>
        <w:widowControl w:val="0"/>
        <w:spacing w:after="160"/>
        <w:jc w:val="center"/>
        <w:rPr>
          <w:rFonts w:ascii="GHEA Grapalat" w:hAnsi="GHEA Grapalat"/>
        </w:rPr>
      </w:pPr>
      <w:r w:rsidRPr="00664FBF">
        <w:rPr>
          <w:rFonts w:ascii="GHEA Grapalat" w:hAnsi="GHEA Grapalat"/>
        </w:rPr>
        <w:t>ГРАФИК ОПЛАТЫ</w:t>
      </w:r>
      <w:r w:rsidR="00E67FD5" w:rsidRPr="00664FBF">
        <w:rPr>
          <w:rStyle w:val="FootnoteReference"/>
          <w:rFonts w:ascii="GHEA Grapalat" w:hAnsi="GHEA Grapalat"/>
        </w:rPr>
        <w:footnoteReference w:customMarkFollows="1" w:id="23"/>
        <w:t>*</w:t>
      </w:r>
    </w:p>
    <w:p w:rsidR="00071D1C" w:rsidRPr="00664FBF" w:rsidRDefault="00071D1C" w:rsidP="00B46D58">
      <w:pPr>
        <w:widowControl w:val="0"/>
        <w:spacing w:after="160"/>
        <w:jc w:val="right"/>
        <w:rPr>
          <w:rFonts w:ascii="GHEA Grapalat" w:hAnsi="GHEA Grapalat"/>
        </w:rPr>
      </w:pPr>
      <w:r w:rsidRPr="00664FBF">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B138F3" w:rsidRPr="00664FBF" w:rsidTr="00E67FD5">
        <w:trPr>
          <w:trHeight w:val="305"/>
          <w:jc w:val="center"/>
        </w:trPr>
        <w:tc>
          <w:tcPr>
            <w:tcW w:w="15903" w:type="dxa"/>
            <w:gridSpan w:val="16"/>
          </w:tcPr>
          <w:p w:rsidR="00071D1C" w:rsidRPr="00664FBF" w:rsidRDefault="00071D1C" w:rsidP="00B46D58">
            <w:pPr>
              <w:widowControl w:val="0"/>
              <w:jc w:val="center"/>
              <w:rPr>
                <w:rFonts w:ascii="GHEA Grapalat" w:hAnsi="GHEA Grapalat"/>
                <w:sz w:val="16"/>
                <w:szCs w:val="16"/>
              </w:rPr>
            </w:pPr>
            <w:r w:rsidRPr="00664FBF">
              <w:rPr>
                <w:rFonts w:ascii="GHEA Grapalat" w:hAnsi="GHEA Grapalat"/>
                <w:sz w:val="16"/>
                <w:szCs w:val="16"/>
              </w:rPr>
              <w:t>Товар</w:t>
            </w:r>
          </w:p>
        </w:tc>
      </w:tr>
      <w:tr w:rsidR="00B138F3" w:rsidRPr="00664FBF" w:rsidTr="00E67FD5">
        <w:trPr>
          <w:trHeight w:val="747"/>
          <w:jc w:val="center"/>
        </w:trPr>
        <w:tc>
          <w:tcPr>
            <w:tcW w:w="1724" w:type="dxa"/>
            <w:vAlign w:val="center"/>
          </w:tcPr>
          <w:p w:rsidR="00071D1C" w:rsidRPr="00664FBF" w:rsidRDefault="00071D1C" w:rsidP="00B46D58">
            <w:pPr>
              <w:widowControl w:val="0"/>
              <w:jc w:val="center"/>
              <w:rPr>
                <w:rFonts w:ascii="GHEA Grapalat" w:hAnsi="GHEA Grapalat"/>
                <w:sz w:val="16"/>
                <w:szCs w:val="16"/>
              </w:rPr>
            </w:pPr>
            <w:r w:rsidRPr="00664FBF">
              <w:rPr>
                <w:rFonts w:ascii="GHEA Grapalat" w:hAnsi="GHEA Grapalat"/>
                <w:sz w:val="16"/>
                <w:szCs w:val="16"/>
              </w:rPr>
              <w:t>номер предусмотренного приглашением лота</w:t>
            </w:r>
          </w:p>
        </w:tc>
        <w:tc>
          <w:tcPr>
            <w:tcW w:w="2155" w:type="dxa"/>
            <w:vAlign w:val="center"/>
          </w:tcPr>
          <w:p w:rsidR="00071D1C" w:rsidRPr="00664FBF" w:rsidRDefault="00071D1C" w:rsidP="00B46D58">
            <w:pPr>
              <w:widowControl w:val="0"/>
              <w:jc w:val="center"/>
              <w:rPr>
                <w:rFonts w:ascii="GHEA Grapalat" w:hAnsi="GHEA Grapalat"/>
                <w:sz w:val="16"/>
                <w:szCs w:val="16"/>
              </w:rPr>
            </w:pPr>
            <w:r w:rsidRPr="00664FBF">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071D1C" w:rsidRPr="00664FBF" w:rsidRDefault="00071D1C" w:rsidP="00B46D58">
            <w:pPr>
              <w:widowControl w:val="0"/>
              <w:jc w:val="center"/>
              <w:rPr>
                <w:rFonts w:ascii="GHEA Grapalat" w:hAnsi="GHEA Grapalat"/>
                <w:sz w:val="16"/>
                <w:szCs w:val="16"/>
              </w:rPr>
            </w:pPr>
            <w:r w:rsidRPr="00664FBF">
              <w:rPr>
                <w:rFonts w:ascii="GHEA Grapalat" w:hAnsi="GHEA Grapalat"/>
                <w:sz w:val="16"/>
                <w:szCs w:val="16"/>
              </w:rPr>
              <w:t>наименование</w:t>
            </w:r>
          </w:p>
        </w:tc>
        <w:tc>
          <w:tcPr>
            <w:tcW w:w="10731" w:type="dxa"/>
            <w:gridSpan w:val="13"/>
            <w:vAlign w:val="center"/>
          </w:tcPr>
          <w:p w:rsidR="00071D1C" w:rsidRPr="00664FBF" w:rsidRDefault="00071D1C" w:rsidP="00B46D58">
            <w:pPr>
              <w:widowControl w:val="0"/>
              <w:jc w:val="both"/>
              <w:rPr>
                <w:rFonts w:ascii="GHEA Grapalat" w:hAnsi="GHEA Grapalat"/>
                <w:sz w:val="16"/>
                <w:szCs w:val="16"/>
              </w:rPr>
            </w:pPr>
            <w:r w:rsidRPr="00664FBF">
              <w:rPr>
                <w:rFonts w:ascii="GHEA Grapalat" w:hAnsi="GHEA Grapalat"/>
                <w:sz w:val="16"/>
                <w:szCs w:val="16"/>
              </w:rPr>
              <w:t>Оплату товара предусматривается произвести в 2</w:t>
            </w:r>
            <w:r w:rsidR="00E67FD5" w:rsidRPr="00664FBF">
              <w:rPr>
                <w:rFonts w:ascii="GHEA Grapalat" w:hAnsi="GHEA Grapalat"/>
                <w:sz w:val="16"/>
                <w:szCs w:val="16"/>
              </w:rPr>
              <w:t>0</w:t>
            </w:r>
            <w:r w:rsidR="00AA7117" w:rsidRPr="00664FBF">
              <w:rPr>
                <w:rFonts w:ascii="GHEA Grapalat" w:hAnsi="GHEA Grapalat"/>
                <w:sz w:val="16"/>
                <w:szCs w:val="16"/>
              </w:rPr>
              <w:t xml:space="preserve"> </w:t>
            </w:r>
            <w:r w:rsidR="00E67FD5" w:rsidRPr="00664FBF">
              <w:rPr>
                <w:rFonts w:ascii="GHEA Grapalat" w:hAnsi="GHEA Grapalat"/>
                <w:sz w:val="16"/>
                <w:szCs w:val="16"/>
              </w:rPr>
              <w:t>г., по месяцам, в том числе</w:t>
            </w:r>
            <w:r w:rsidR="00E67FD5" w:rsidRPr="00664FBF">
              <w:rPr>
                <w:rStyle w:val="FootnoteReference"/>
                <w:rFonts w:ascii="GHEA Grapalat" w:hAnsi="GHEA Grapalat"/>
                <w:sz w:val="16"/>
                <w:szCs w:val="16"/>
              </w:rPr>
              <w:footnoteReference w:customMarkFollows="1" w:id="24"/>
              <w:t>**</w:t>
            </w:r>
          </w:p>
        </w:tc>
      </w:tr>
      <w:tr w:rsidR="00B138F3" w:rsidRPr="00664FBF" w:rsidTr="00AB4EAB">
        <w:trPr>
          <w:trHeight w:val="594"/>
          <w:jc w:val="center"/>
        </w:trPr>
        <w:tc>
          <w:tcPr>
            <w:tcW w:w="1724" w:type="dxa"/>
          </w:tcPr>
          <w:p w:rsidR="00071D1C" w:rsidRPr="00664FBF" w:rsidRDefault="00071D1C" w:rsidP="00B46D58">
            <w:pPr>
              <w:widowControl w:val="0"/>
              <w:jc w:val="center"/>
              <w:rPr>
                <w:rFonts w:ascii="GHEA Grapalat" w:hAnsi="GHEA Grapalat"/>
                <w:sz w:val="16"/>
                <w:szCs w:val="16"/>
              </w:rPr>
            </w:pPr>
          </w:p>
        </w:tc>
        <w:tc>
          <w:tcPr>
            <w:tcW w:w="2155" w:type="dxa"/>
          </w:tcPr>
          <w:p w:rsidR="00071D1C" w:rsidRPr="00664FBF" w:rsidRDefault="00071D1C" w:rsidP="00B46D58">
            <w:pPr>
              <w:widowControl w:val="0"/>
              <w:jc w:val="center"/>
              <w:rPr>
                <w:rFonts w:ascii="GHEA Grapalat" w:hAnsi="GHEA Grapalat"/>
                <w:sz w:val="16"/>
                <w:szCs w:val="16"/>
              </w:rPr>
            </w:pPr>
          </w:p>
        </w:tc>
        <w:tc>
          <w:tcPr>
            <w:tcW w:w="1293" w:type="dxa"/>
          </w:tcPr>
          <w:p w:rsidR="00071D1C" w:rsidRPr="00664FBF" w:rsidRDefault="00071D1C" w:rsidP="00B46D58">
            <w:pPr>
              <w:widowControl w:val="0"/>
              <w:jc w:val="center"/>
              <w:rPr>
                <w:rFonts w:ascii="GHEA Grapalat" w:hAnsi="GHEA Grapalat"/>
                <w:sz w:val="16"/>
                <w:szCs w:val="16"/>
              </w:rPr>
            </w:pPr>
          </w:p>
        </w:tc>
        <w:tc>
          <w:tcPr>
            <w:tcW w:w="1007" w:type="dxa"/>
            <w:vAlign w:val="center"/>
          </w:tcPr>
          <w:p w:rsidR="00071D1C" w:rsidRPr="00664FBF" w:rsidRDefault="00071D1C" w:rsidP="00B46D58">
            <w:pPr>
              <w:widowControl w:val="0"/>
              <w:ind w:right="-7"/>
              <w:jc w:val="center"/>
              <w:rPr>
                <w:rFonts w:ascii="GHEA Grapalat" w:hAnsi="GHEA Grapalat"/>
                <w:sz w:val="16"/>
                <w:szCs w:val="16"/>
              </w:rPr>
            </w:pPr>
            <w:r w:rsidRPr="00664FBF">
              <w:rPr>
                <w:rFonts w:ascii="GHEA Grapalat" w:hAnsi="GHEA Grapalat"/>
                <w:sz w:val="16"/>
                <w:szCs w:val="16"/>
              </w:rPr>
              <w:t>январь</w:t>
            </w:r>
          </w:p>
        </w:tc>
        <w:tc>
          <w:tcPr>
            <w:tcW w:w="1006" w:type="dxa"/>
            <w:vAlign w:val="center"/>
          </w:tcPr>
          <w:p w:rsidR="00071D1C" w:rsidRPr="00664FBF" w:rsidRDefault="00071D1C" w:rsidP="00B46D58">
            <w:pPr>
              <w:widowControl w:val="0"/>
              <w:ind w:right="-7"/>
              <w:jc w:val="center"/>
              <w:rPr>
                <w:rFonts w:ascii="GHEA Grapalat" w:hAnsi="GHEA Grapalat" w:cs="Sylfaen"/>
                <w:sz w:val="16"/>
                <w:szCs w:val="16"/>
              </w:rPr>
            </w:pPr>
            <w:r w:rsidRPr="00664FBF">
              <w:rPr>
                <w:rFonts w:ascii="GHEA Grapalat" w:hAnsi="GHEA Grapalat"/>
                <w:sz w:val="16"/>
                <w:szCs w:val="16"/>
              </w:rPr>
              <w:t>февраль</w:t>
            </w:r>
          </w:p>
        </w:tc>
        <w:tc>
          <w:tcPr>
            <w:tcW w:w="718" w:type="dxa"/>
            <w:vAlign w:val="center"/>
          </w:tcPr>
          <w:p w:rsidR="00071D1C" w:rsidRPr="00664FBF" w:rsidRDefault="00071D1C" w:rsidP="00B46D58">
            <w:pPr>
              <w:widowControl w:val="0"/>
              <w:ind w:right="-7"/>
              <w:jc w:val="center"/>
              <w:rPr>
                <w:rFonts w:ascii="GHEA Grapalat" w:hAnsi="GHEA Grapalat"/>
                <w:sz w:val="16"/>
                <w:szCs w:val="16"/>
              </w:rPr>
            </w:pPr>
            <w:r w:rsidRPr="00664FBF">
              <w:rPr>
                <w:rFonts w:ascii="GHEA Grapalat" w:hAnsi="GHEA Grapalat"/>
                <w:sz w:val="16"/>
                <w:szCs w:val="16"/>
              </w:rPr>
              <w:t>март</w:t>
            </w:r>
          </w:p>
        </w:tc>
        <w:tc>
          <w:tcPr>
            <w:tcW w:w="861" w:type="dxa"/>
            <w:vAlign w:val="center"/>
          </w:tcPr>
          <w:p w:rsidR="00071D1C" w:rsidRPr="00664FBF" w:rsidRDefault="00071D1C" w:rsidP="00B46D58">
            <w:pPr>
              <w:widowControl w:val="0"/>
              <w:ind w:right="-7"/>
              <w:jc w:val="center"/>
              <w:rPr>
                <w:rFonts w:ascii="GHEA Grapalat" w:hAnsi="GHEA Grapalat" w:cs="Sylfaen"/>
                <w:sz w:val="16"/>
                <w:szCs w:val="16"/>
              </w:rPr>
            </w:pPr>
            <w:r w:rsidRPr="00664FBF">
              <w:rPr>
                <w:rFonts w:ascii="GHEA Grapalat" w:hAnsi="GHEA Grapalat"/>
                <w:sz w:val="16"/>
                <w:szCs w:val="16"/>
              </w:rPr>
              <w:t>апрель</w:t>
            </w:r>
          </w:p>
        </w:tc>
        <w:tc>
          <w:tcPr>
            <w:tcW w:w="545" w:type="dxa"/>
            <w:vAlign w:val="center"/>
          </w:tcPr>
          <w:p w:rsidR="00071D1C" w:rsidRPr="00664FBF" w:rsidRDefault="00071D1C" w:rsidP="00B46D58">
            <w:pPr>
              <w:widowControl w:val="0"/>
              <w:ind w:right="-7"/>
              <w:jc w:val="center"/>
              <w:rPr>
                <w:rFonts w:ascii="GHEA Grapalat" w:hAnsi="GHEA Grapalat"/>
                <w:sz w:val="16"/>
                <w:szCs w:val="16"/>
              </w:rPr>
            </w:pPr>
            <w:r w:rsidRPr="00664FBF">
              <w:rPr>
                <w:rFonts w:ascii="GHEA Grapalat" w:hAnsi="GHEA Grapalat"/>
                <w:sz w:val="16"/>
                <w:szCs w:val="16"/>
              </w:rPr>
              <w:t>май</w:t>
            </w:r>
          </w:p>
        </w:tc>
        <w:tc>
          <w:tcPr>
            <w:tcW w:w="606" w:type="dxa"/>
            <w:vAlign w:val="center"/>
          </w:tcPr>
          <w:p w:rsidR="00071D1C" w:rsidRPr="00664FBF" w:rsidRDefault="00071D1C" w:rsidP="00B46D58">
            <w:pPr>
              <w:widowControl w:val="0"/>
              <w:ind w:right="-7"/>
              <w:jc w:val="center"/>
              <w:rPr>
                <w:rFonts w:ascii="GHEA Grapalat" w:hAnsi="GHEA Grapalat"/>
                <w:sz w:val="16"/>
                <w:szCs w:val="16"/>
              </w:rPr>
            </w:pPr>
            <w:r w:rsidRPr="00664FBF">
              <w:rPr>
                <w:rFonts w:ascii="GHEA Grapalat" w:hAnsi="GHEA Grapalat"/>
                <w:sz w:val="16"/>
                <w:szCs w:val="16"/>
              </w:rPr>
              <w:t>июнь</w:t>
            </w:r>
          </w:p>
        </w:tc>
        <w:tc>
          <w:tcPr>
            <w:tcW w:w="718" w:type="dxa"/>
            <w:vAlign w:val="center"/>
          </w:tcPr>
          <w:p w:rsidR="00071D1C" w:rsidRPr="00664FBF" w:rsidRDefault="00071D1C" w:rsidP="00B46D58">
            <w:pPr>
              <w:widowControl w:val="0"/>
              <w:ind w:right="-7"/>
              <w:jc w:val="center"/>
              <w:rPr>
                <w:rFonts w:ascii="GHEA Grapalat" w:hAnsi="GHEA Grapalat"/>
                <w:sz w:val="16"/>
                <w:szCs w:val="16"/>
              </w:rPr>
            </w:pPr>
            <w:r w:rsidRPr="00664FBF">
              <w:rPr>
                <w:rFonts w:ascii="GHEA Grapalat" w:hAnsi="GHEA Grapalat"/>
                <w:sz w:val="16"/>
                <w:szCs w:val="16"/>
              </w:rPr>
              <w:t>июль</w:t>
            </w:r>
          </w:p>
        </w:tc>
        <w:tc>
          <w:tcPr>
            <w:tcW w:w="854" w:type="dxa"/>
            <w:vAlign w:val="center"/>
          </w:tcPr>
          <w:p w:rsidR="00071D1C" w:rsidRPr="00664FBF" w:rsidRDefault="00071D1C" w:rsidP="00B46D58">
            <w:pPr>
              <w:widowControl w:val="0"/>
              <w:ind w:right="-7"/>
              <w:jc w:val="center"/>
              <w:rPr>
                <w:rFonts w:ascii="GHEA Grapalat" w:hAnsi="GHEA Grapalat"/>
                <w:sz w:val="16"/>
                <w:szCs w:val="16"/>
              </w:rPr>
            </w:pPr>
            <w:r w:rsidRPr="00664FBF">
              <w:rPr>
                <w:rFonts w:ascii="GHEA Grapalat" w:hAnsi="GHEA Grapalat"/>
                <w:sz w:val="16"/>
                <w:szCs w:val="16"/>
              </w:rPr>
              <w:t>август</w:t>
            </w:r>
          </w:p>
        </w:tc>
        <w:tc>
          <w:tcPr>
            <w:tcW w:w="868" w:type="dxa"/>
            <w:vAlign w:val="center"/>
          </w:tcPr>
          <w:p w:rsidR="00071D1C" w:rsidRPr="00664FBF" w:rsidRDefault="00071D1C" w:rsidP="00B46D58">
            <w:pPr>
              <w:widowControl w:val="0"/>
              <w:ind w:right="-7"/>
              <w:jc w:val="center"/>
              <w:rPr>
                <w:rFonts w:ascii="GHEA Grapalat" w:hAnsi="GHEA Grapalat"/>
                <w:sz w:val="16"/>
                <w:szCs w:val="16"/>
              </w:rPr>
            </w:pPr>
            <w:r w:rsidRPr="00664FBF">
              <w:rPr>
                <w:rFonts w:ascii="GHEA Grapalat" w:hAnsi="GHEA Grapalat"/>
                <w:sz w:val="16"/>
                <w:szCs w:val="16"/>
              </w:rPr>
              <w:t>сентябрь</w:t>
            </w:r>
          </w:p>
        </w:tc>
        <w:tc>
          <w:tcPr>
            <w:tcW w:w="861" w:type="dxa"/>
            <w:vAlign w:val="center"/>
          </w:tcPr>
          <w:p w:rsidR="00071D1C" w:rsidRPr="00664FBF" w:rsidRDefault="00071D1C" w:rsidP="00B46D58">
            <w:pPr>
              <w:widowControl w:val="0"/>
              <w:ind w:right="-7"/>
              <w:jc w:val="center"/>
              <w:rPr>
                <w:rFonts w:ascii="GHEA Grapalat" w:hAnsi="GHEA Grapalat"/>
                <w:sz w:val="16"/>
                <w:szCs w:val="16"/>
              </w:rPr>
            </w:pPr>
            <w:r w:rsidRPr="00664FBF">
              <w:rPr>
                <w:rFonts w:ascii="GHEA Grapalat" w:hAnsi="GHEA Grapalat"/>
                <w:sz w:val="16"/>
                <w:szCs w:val="16"/>
              </w:rPr>
              <w:t>октябрь</w:t>
            </w:r>
          </w:p>
        </w:tc>
        <w:tc>
          <w:tcPr>
            <w:tcW w:w="1007" w:type="dxa"/>
            <w:vAlign w:val="center"/>
          </w:tcPr>
          <w:p w:rsidR="00071D1C" w:rsidRPr="00664FBF" w:rsidRDefault="00071D1C" w:rsidP="00B46D58">
            <w:pPr>
              <w:widowControl w:val="0"/>
              <w:ind w:right="-7"/>
              <w:jc w:val="center"/>
              <w:rPr>
                <w:rFonts w:ascii="GHEA Grapalat" w:hAnsi="GHEA Grapalat"/>
                <w:sz w:val="16"/>
                <w:szCs w:val="16"/>
              </w:rPr>
            </w:pPr>
            <w:r w:rsidRPr="00664FBF">
              <w:rPr>
                <w:rFonts w:ascii="GHEA Grapalat" w:hAnsi="GHEA Grapalat"/>
                <w:sz w:val="16"/>
                <w:szCs w:val="16"/>
              </w:rPr>
              <w:t>ноябрь</w:t>
            </w:r>
          </w:p>
        </w:tc>
        <w:tc>
          <w:tcPr>
            <w:tcW w:w="861" w:type="dxa"/>
            <w:vAlign w:val="center"/>
          </w:tcPr>
          <w:p w:rsidR="00071D1C" w:rsidRPr="00664FBF" w:rsidRDefault="00071D1C" w:rsidP="00B46D58">
            <w:pPr>
              <w:widowControl w:val="0"/>
              <w:ind w:right="-7"/>
              <w:jc w:val="center"/>
              <w:rPr>
                <w:rFonts w:ascii="GHEA Grapalat" w:hAnsi="GHEA Grapalat"/>
                <w:sz w:val="16"/>
                <w:szCs w:val="16"/>
              </w:rPr>
            </w:pPr>
            <w:r w:rsidRPr="00664FBF">
              <w:rPr>
                <w:rFonts w:ascii="GHEA Grapalat" w:hAnsi="GHEA Grapalat"/>
                <w:sz w:val="16"/>
                <w:szCs w:val="16"/>
              </w:rPr>
              <w:t>декабрь</w:t>
            </w:r>
          </w:p>
        </w:tc>
        <w:tc>
          <w:tcPr>
            <w:tcW w:w="821" w:type="dxa"/>
            <w:vAlign w:val="center"/>
          </w:tcPr>
          <w:p w:rsidR="00071D1C" w:rsidRPr="00664FBF" w:rsidRDefault="00071D1C" w:rsidP="00B46D58">
            <w:pPr>
              <w:widowControl w:val="0"/>
              <w:ind w:right="-1"/>
              <w:jc w:val="center"/>
              <w:rPr>
                <w:rFonts w:ascii="GHEA Grapalat" w:hAnsi="GHEA Grapalat"/>
                <w:sz w:val="16"/>
                <w:szCs w:val="16"/>
                <w:lang w:val="en-US"/>
              </w:rPr>
            </w:pPr>
            <w:r w:rsidRPr="00664FBF">
              <w:rPr>
                <w:rFonts w:ascii="GHEA Grapalat" w:hAnsi="GHEA Grapalat"/>
                <w:sz w:val="16"/>
                <w:szCs w:val="16"/>
              </w:rPr>
              <w:t>Всего</w:t>
            </w:r>
          </w:p>
        </w:tc>
      </w:tr>
      <w:tr w:rsidR="00E67FD5" w:rsidRPr="00664FBF" w:rsidTr="00AB4EAB">
        <w:trPr>
          <w:trHeight w:val="404"/>
          <w:jc w:val="center"/>
        </w:trPr>
        <w:tc>
          <w:tcPr>
            <w:tcW w:w="1724" w:type="dxa"/>
          </w:tcPr>
          <w:p w:rsidR="00071D1C" w:rsidRPr="00664FBF" w:rsidRDefault="00071D1C" w:rsidP="00B46D58">
            <w:pPr>
              <w:widowControl w:val="0"/>
              <w:jc w:val="center"/>
              <w:rPr>
                <w:rFonts w:ascii="GHEA Grapalat" w:hAnsi="GHEA Grapalat"/>
                <w:sz w:val="16"/>
                <w:szCs w:val="16"/>
              </w:rPr>
            </w:pPr>
          </w:p>
        </w:tc>
        <w:tc>
          <w:tcPr>
            <w:tcW w:w="2155" w:type="dxa"/>
          </w:tcPr>
          <w:p w:rsidR="00071D1C" w:rsidRPr="00664FBF" w:rsidRDefault="00071D1C" w:rsidP="00B46D58">
            <w:pPr>
              <w:widowControl w:val="0"/>
              <w:jc w:val="center"/>
              <w:rPr>
                <w:rFonts w:ascii="GHEA Grapalat" w:hAnsi="GHEA Grapalat"/>
                <w:sz w:val="16"/>
                <w:szCs w:val="16"/>
              </w:rPr>
            </w:pPr>
          </w:p>
        </w:tc>
        <w:tc>
          <w:tcPr>
            <w:tcW w:w="1293" w:type="dxa"/>
          </w:tcPr>
          <w:p w:rsidR="00071D1C" w:rsidRPr="00664FBF" w:rsidRDefault="00071D1C" w:rsidP="00B46D58">
            <w:pPr>
              <w:widowControl w:val="0"/>
              <w:jc w:val="center"/>
              <w:rPr>
                <w:rFonts w:ascii="GHEA Grapalat" w:hAnsi="GHEA Grapalat"/>
                <w:sz w:val="16"/>
                <w:szCs w:val="16"/>
              </w:rPr>
            </w:pPr>
          </w:p>
        </w:tc>
        <w:tc>
          <w:tcPr>
            <w:tcW w:w="1007" w:type="dxa"/>
            <w:vAlign w:val="center"/>
          </w:tcPr>
          <w:p w:rsidR="00071D1C" w:rsidRPr="00664FBF" w:rsidRDefault="00071D1C" w:rsidP="00B46D58">
            <w:pPr>
              <w:widowControl w:val="0"/>
              <w:jc w:val="center"/>
              <w:rPr>
                <w:rFonts w:ascii="GHEA Grapalat" w:hAnsi="GHEA Grapalat"/>
                <w:sz w:val="16"/>
                <w:szCs w:val="16"/>
              </w:rPr>
            </w:pPr>
            <w:r w:rsidRPr="00664FBF">
              <w:rPr>
                <w:rFonts w:ascii="GHEA Grapalat" w:hAnsi="GHEA Grapalat"/>
                <w:sz w:val="16"/>
                <w:szCs w:val="16"/>
              </w:rPr>
              <w:t>... %</w:t>
            </w:r>
          </w:p>
        </w:tc>
        <w:tc>
          <w:tcPr>
            <w:tcW w:w="1006" w:type="dxa"/>
            <w:vAlign w:val="center"/>
          </w:tcPr>
          <w:p w:rsidR="00071D1C" w:rsidRPr="00664FBF" w:rsidRDefault="00071D1C" w:rsidP="00B46D58">
            <w:pPr>
              <w:widowControl w:val="0"/>
              <w:jc w:val="center"/>
              <w:rPr>
                <w:rFonts w:ascii="GHEA Grapalat" w:hAnsi="GHEA Grapalat"/>
                <w:sz w:val="16"/>
                <w:szCs w:val="16"/>
              </w:rPr>
            </w:pPr>
            <w:r w:rsidRPr="00664FBF">
              <w:rPr>
                <w:rFonts w:ascii="GHEA Grapalat" w:hAnsi="GHEA Grapalat"/>
                <w:sz w:val="16"/>
                <w:szCs w:val="16"/>
              </w:rPr>
              <w:t>... %</w:t>
            </w:r>
          </w:p>
        </w:tc>
        <w:tc>
          <w:tcPr>
            <w:tcW w:w="718" w:type="dxa"/>
            <w:vAlign w:val="center"/>
          </w:tcPr>
          <w:p w:rsidR="00071D1C" w:rsidRPr="00664FBF" w:rsidRDefault="00071D1C" w:rsidP="00B46D58">
            <w:pPr>
              <w:widowControl w:val="0"/>
              <w:jc w:val="center"/>
              <w:rPr>
                <w:rFonts w:ascii="GHEA Grapalat" w:hAnsi="GHEA Grapalat" w:cs="Arial"/>
                <w:sz w:val="16"/>
                <w:szCs w:val="16"/>
              </w:rPr>
            </w:pPr>
            <w:r w:rsidRPr="00664FBF">
              <w:rPr>
                <w:rFonts w:ascii="GHEA Grapalat" w:hAnsi="GHEA Grapalat"/>
                <w:sz w:val="16"/>
                <w:szCs w:val="16"/>
              </w:rPr>
              <w:t>... %</w:t>
            </w:r>
          </w:p>
        </w:tc>
        <w:tc>
          <w:tcPr>
            <w:tcW w:w="861" w:type="dxa"/>
            <w:vAlign w:val="center"/>
          </w:tcPr>
          <w:p w:rsidR="00071D1C" w:rsidRPr="00664FBF" w:rsidRDefault="00071D1C" w:rsidP="00B46D58">
            <w:pPr>
              <w:widowControl w:val="0"/>
              <w:jc w:val="center"/>
              <w:rPr>
                <w:rFonts w:ascii="GHEA Grapalat" w:hAnsi="GHEA Grapalat" w:cs="Arial"/>
                <w:sz w:val="16"/>
                <w:szCs w:val="16"/>
              </w:rPr>
            </w:pPr>
            <w:r w:rsidRPr="00664FBF">
              <w:rPr>
                <w:rFonts w:ascii="GHEA Grapalat" w:hAnsi="GHEA Grapalat"/>
                <w:sz w:val="16"/>
                <w:szCs w:val="16"/>
              </w:rPr>
              <w:t>... %</w:t>
            </w:r>
          </w:p>
        </w:tc>
        <w:tc>
          <w:tcPr>
            <w:tcW w:w="545" w:type="dxa"/>
            <w:vAlign w:val="center"/>
          </w:tcPr>
          <w:p w:rsidR="00071D1C" w:rsidRPr="00664FBF" w:rsidRDefault="00071D1C" w:rsidP="00B46D58">
            <w:pPr>
              <w:widowControl w:val="0"/>
              <w:jc w:val="center"/>
              <w:rPr>
                <w:rFonts w:ascii="GHEA Grapalat" w:hAnsi="GHEA Grapalat" w:cs="Arial"/>
                <w:sz w:val="16"/>
                <w:szCs w:val="16"/>
              </w:rPr>
            </w:pPr>
            <w:r w:rsidRPr="00664FBF">
              <w:rPr>
                <w:rFonts w:ascii="GHEA Grapalat" w:hAnsi="GHEA Grapalat"/>
                <w:sz w:val="16"/>
                <w:szCs w:val="16"/>
              </w:rPr>
              <w:t>... %</w:t>
            </w:r>
          </w:p>
        </w:tc>
        <w:tc>
          <w:tcPr>
            <w:tcW w:w="606" w:type="dxa"/>
            <w:vAlign w:val="center"/>
          </w:tcPr>
          <w:p w:rsidR="00071D1C" w:rsidRPr="00664FBF" w:rsidRDefault="00071D1C" w:rsidP="00B46D58">
            <w:pPr>
              <w:widowControl w:val="0"/>
              <w:jc w:val="center"/>
              <w:rPr>
                <w:rFonts w:ascii="GHEA Grapalat" w:hAnsi="GHEA Grapalat" w:cs="Arial"/>
                <w:sz w:val="16"/>
                <w:szCs w:val="16"/>
              </w:rPr>
            </w:pPr>
            <w:r w:rsidRPr="00664FBF">
              <w:rPr>
                <w:rFonts w:ascii="GHEA Grapalat" w:hAnsi="GHEA Grapalat"/>
                <w:sz w:val="16"/>
                <w:szCs w:val="16"/>
              </w:rPr>
              <w:t>... %</w:t>
            </w:r>
          </w:p>
        </w:tc>
        <w:tc>
          <w:tcPr>
            <w:tcW w:w="718" w:type="dxa"/>
            <w:vAlign w:val="center"/>
          </w:tcPr>
          <w:p w:rsidR="00071D1C" w:rsidRPr="00664FBF" w:rsidRDefault="00071D1C" w:rsidP="00B46D58">
            <w:pPr>
              <w:widowControl w:val="0"/>
              <w:jc w:val="center"/>
              <w:rPr>
                <w:rFonts w:ascii="GHEA Grapalat" w:hAnsi="GHEA Grapalat" w:cs="Arial"/>
                <w:sz w:val="16"/>
                <w:szCs w:val="16"/>
              </w:rPr>
            </w:pPr>
            <w:r w:rsidRPr="00664FBF">
              <w:rPr>
                <w:rFonts w:ascii="GHEA Grapalat" w:hAnsi="GHEA Grapalat"/>
                <w:sz w:val="16"/>
                <w:szCs w:val="16"/>
              </w:rPr>
              <w:t>... %</w:t>
            </w:r>
          </w:p>
        </w:tc>
        <w:tc>
          <w:tcPr>
            <w:tcW w:w="854" w:type="dxa"/>
            <w:vAlign w:val="center"/>
          </w:tcPr>
          <w:p w:rsidR="00071D1C" w:rsidRPr="00664FBF" w:rsidRDefault="00071D1C" w:rsidP="00B46D58">
            <w:pPr>
              <w:widowControl w:val="0"/>
              <w:jc w:val="center"/>
              <w:rPr>
                <w:rFonts w:ascii="GHEA Grapalat" w:hAnsi="GHEA Grapalat" w:cs="Arial"/>
                <w:sz w:val="16"/>
                <w:szCs w:val="16"/>
              </w:rPr>
            </w:pPr>
            <w:r w:rsidRPr="00664FBF">
              <w:rPr>
                <w:rFonts w:ascii="GHEA Grapalat" w:hAnsi="GHEA Grapalat"/>
                <w:sz w:val="16"/>
                <w:szCs w:val="16"/>
              </w:rPr>
              <w:t>... %</w:t>
            </w:r>
          </w:p>
        </w:tc>
        <w:tc>
          <w:tcPr>
            <w:tcW w:w="868" w:type="dxa"/>
            <w:vAlign w:val="center"/>
          </w:tcPr>
          <w:p w:rsidR="00071D1C" w:rsidRPr="00664FBF" w:rsidRDefault="00071D1C" w:rsidP="00B46D58">
            <w:pPr>
              <w:widowControl w:val="0"/>
              <w:jc w:val="center"/>
              <w:rPr>
                <w:rFonts w:ascii="GHEA Grapalat" w:hAnsi="GHEA Grapalat" w:cs="Arial"/>
                <w:sz w:val="16"/>
                <w:szCs w:val="16"/>
              </w:rPr>
            </w:pPr>
            <w:r w:rsidRPr="00664FBF">
              <w:rPr>
                <w:rFonts w:ascii="GHEA Grapalat" w:hAnsi="GHEA Grapalat"/>
                <w:sz w:val="16"/>
                <w:szCs w:val="16"/>
              </w:rPr>
              <w:t>... %</w:t>
            </w:r>
          </w:p>
        </w:tc>
        <w:tc>
          <w:tcPr>
            <w:tcW w:w="861" w:type="dxa"/>
            <w:vAlign w:val="center"/>
          </w:tcPr>
          <w:p w:rsidR="00071D1C" w:rsidRPr="00664FBF" w:rsidRDefault="00071D1C" w:rsidP="00B46D58">
            <w:pPr>
              <w:widowControl w:val="0"/>
              <w:jc w:val="center"/>
              <w:rPr>
                <w:rFonts w:ascii="GHEA Grapalat" w:hAnsi="GHEA Grapalat" w:cs="Arial"/>
                <w:sz w:val="16"/>
                <w:szCs w:val="16"/>
              </w:rPr>
            </w:pPr>
            <w:r w:rsidRPr="00664FBF">
              <w:rPr>
                <w:rFonts w:ascii="GHEA Grapalat" w:hAnsi="GHEA Grapalat"/>
                <w:sz w:val="16"/>
                <w:szCs w:val="16"/>
              </w:rPr>
              <w:t>... %</w:t>
            </w:r>
          </w:p>
        </w:tc>
        <w:tc>
          <w:tcPr>
            <w:tcW w:w="1007" w:type="dxa"/>
            <w:vAlign w:val="center"/>
          </w:tcPr>
          <w:p w:rsidR="00071D1C" w:rsidRPr="00664FBF" w:rsidRDefault="00071D1C" w:rsidP="00B46D58">
            <w:pPr>
              <w:widowControl w:val="0"/>
              <w:jc w:val="center"/>
              <w:rPr>
                <w:rFonts w:ascii="GHEA Grapalat" w:hAnsi="GHEA Grapalat" w:cs="Arial"/>
                <w:sz w:val="16"/>
                <w:szCs w:val="16"/>
              </w:rPr>
            </w:pPr>
            <w:r w:rsidRPr="00664FBF">
              <w:rPr>
                <w:rFonts w:ascii="GHEA Grapalat" w:hAnsi="GHEA Grapalat"/>
                <w:sz w:val="16"/>
                <w:szCs w:val="16"/>
              </w:rPr>
              <w:t>... %</w:t>
            </w:r>
          </w:p>
        </w:tc>
        <w:tc>
          <w:tcPr>
            <w:tcW w:w="861" w:type="dxa"/>
            <w:vAlign w:val="center"/>
          </w:tcPr>
          <w:p w:rsidR="00071D1C" w:rsidRPr="00664FBF" w:rsidRDefault="00071D1C" w:rsidP="00B46D58">
            <w:pPr>
              <w:widowControl w:val="0"/>
              <w:jc w:val="center"/>
              <w:rPr>
                <w:rFonts w:ascii="GHEA Grapalat" w:hAnsi="GHEA Grapalat" w:cs="Arial"/>
                <w:sz w:val="16"/>
                <w:szCs w:val="16"/>
              </w:rPr>
            </w:pPr>
            <w:r w:rsidRPr="00664FBF">
              <w:rPr>
                <w:rFonts w:ascii="GHEA Grapalat" w:hAnsi="GHEA Grapalat"/>
                <w:sz w:val="16"/>
                <w:szCs w:val="16"/>
              </w:rPr>
              <w:t>... %</w:t>
            </w:r>
          </w:p>
        </w:tc>
        <w:tc>
          <w:tcPr>
            <w:tcW w:w="821" w:type="dxa"/>
            <w:vAlign w:val="center"/>
          </w:tcPr>
          <w:p w:rsidR="00071D1C" w:rsidRPr="00664FBF" w:rsidRDefault="00071D1C" w:rsidP="00B46D58">
            <w:pPr>
              <w:widowControl w:val="0"/>
              <w:jc w:val="center"/>
              <w:rPr>
                <w:rFonts w:ascii="GHEA Grapalat" w:hAnsi="GHEA Grapalat"/>
                <w:b/>
                <w:sz w:val="16"/>
                <w:szCs w:val="16"/>
              </w:rPr>
            </w:pPr>
            <w:r w:rsidRPr="00664FBF">
              <w:rPr>
                <w:rFonts w:ascii="GHEA Grapalat" w:hAnsi="GHEA Grapalat"/>
                <w:sz w:val="16"/>
                <w:szCs w:val="16"/>
              </w:rPr>
              <w:t>... %</w:t>
            </w:r>
          </w:p>
        </w:tc>
      </w:tr>
      <w:tr w:rsidR="00C43CFC" w:rsidRPr="00664FBF" w:rsidTr="00AB4EAB">
        <w:trPr>
          <w:trHeight w:val="404"/>
          <w:jc w:val="center"/>
        </w:trPr>
        <w:tc>
          <w:tcPr>
            <w:tcW w:w="1724" w:type="dxa"/>
          </w:tcPr>
          <w:p w:rsidR="00C43CFC" w:rsidRPr="00664FBF" w:rsidRDefault="00C43CFC" w:rsidP="00B46D58">
            <w:pPr>
              <w:widowControl w:val="0"/>
              <w:jc w:val="center"/>
              <w:rPr>
                <w:rFonts w:ascii="GHEA Grapalat" w:hAnsi="GHEA Grapalat"/>
                <w:sz w:val="16"/>
                <w:szCs w:val="16"/>
              </w:rPr>
            </w:pPr>
          </w:p>
        </w:tc>
        <w:tc>
          <w:tcPr>
            <w:tcW w:w="2155" w:type="dxa"/>
          </w:tcPr>
          <w:p w:rsidR="00C43CFC" w:rsidRPr="00664FBF" w:rsidRDefault="00C43CFC" w:rsidP="00B46D58">
            <w:pPr>
              <w:widowControl w:val="0"/>
              <w:jc w:val="center"/>
              <w:rPr>
                <w:rFonts w:ascii="GHEA Grapalat" w:hAnsi="GHEA Grapalat"/>
                <w:sz w:val="16"/>
                <w:szCs w:val="16"/>
              </w:rPr>
            </w:pPr>
          </w:p>
        </w:tc>
        <w:tc>
          <w:tcPr>
            <w:tcW w:w="1293" w:type="dxa"/>
          </w:tcPr>
          <w:p w:rsidR="00C43CFC" w:rsidRPr="00664FBF" w:rsidRDefault="00C43CFC" w:rsidP="00B46D58">
            <w:pPr>
              <w:widowControl w:val="0"/>
              <w:jc w:val="center"/>
              <w:rPr>
                <w:rFonts w:ascii="GHEA Grapalat" w:hAnsi="GHEA Grapalat"/>
                <w:sz w:val="16"/>
                <w:szCs w:val="16"/>
              </w:rPr>
            </w:pPr>
          </w:p>
        </w:tc>
        <w:tc>
          <w:tcPr>
            <w:tcW w:w="1007" w:type="dxa"/>
            <w:vAlign w:val="center"/>
          </w:tcPr>
          <w:p w:rsidR="00C43CFC" w:rsidRPr="00664FBF" w:rsidRDefault="00C43CFC" w:rsidP="00B46D58">
            <w:pPr>
              <w:widowControl w:val="0"/>
              <w:jc w:val="center"/>
              <w:rPr>
                <w:rFonts w:ascii="GHEA Grapalat" w:hAnsi="GHEA Grapalat"/>
                <w:sz w:val="16"/>
                <w:szCs w:val="16"/>
              </w:rPr>
            </w:pPr>
          </w:p>
        </w:tc>
        <w:tc>
          <w:tcPr>
            <w:tcW w:w="1006" w:type="dxa"/>
            <w:vAlign w:val="center"/>
          </w:tcPr>
          <w:p w:rsidR="00C43CFC" w:rsidRPr="00664FBF" w:rsidRDefault="00C43CFC" w:rsidP="00B46D58">
            <w:pPr>
              <w:widowControl w:val="0"/>
              <w:jc w:val="center"/>
              <w:rPr>
                <w:rFonts w:ascii="GHEA Grapalat" w:hAnsi="GHEA Grapalat"/>
                <w:sz w:val="16"/>
                <w:szCs w:val="16"/>
              </w:rPr>
            </w:pPr>
          </w:p>
        </w:tc>
        <w:tc>
          <w:tcPr>
            <w:tcW w:w="718" w:type="dxa"/>
            <w:vAlign w:val="center"/>
          </w:tcPr>
          <w:p w:rsidR="00C43CFC" w:rsidRPr="00664FBF" w:rsidRDefault="00C43CFC" w:rsidP="00B46D58">
            <w:pPr>
              <w:widowControl w:val="0"/>
              <w:jc w:val="center"/>
              <w:rPr>
                <w:rFonts w:ascii="GHEA Grapalat" w:hAnsi="GHEA Grapalat"/>
                <w:sz w:val="16"/>
                <w:szCs w:val="16"/>
              </w:rPr>
            </w:pPr>
          </w:p>
        </w:tc>
        <w:tc>
          <w:tcPr>
            <w:tcW w:w="861" w:type="dxa"/>
            <w:vAlign w:val="center"/>
          </w:tcPr>
          <w:p w:rsidR="00C43CFC" w:rsidRPr="00664FBF" w:rsidRDefault="00C43CFC" w:rsidP="00B46D58">
            <w:pPr>
              <w:widowControl w:val="0"/>
              <w:jc w:val="center"/>
              <w:rPr>
                <w:rFonts w:ascii="GHEA Grapalat" w:hAnsi="GHEA Grapalat"/>
                <w:sz w:val="16"/>
                <w:szCs w:val="16"/>
              </w:rPr>
            </w:pPr>
          </w:p>
        </w:tc>
        <w:tc>
          <w:tcPr>
            <w:tcW w:w="545" w:type="dxa"/>
            <w:vAlign w:val="center"/>
          </w:tcPr>
          <w:p w:rsidR="00C43CFC" w:rsidRPr="00664FBF" w:rsidRDefault="00C43CFC" w:rsidP="00B46D58">
            <w:pPr>
              <w:widowControl w:val="0"/>
              <w:jc w:val="center"/>
              <w:rPr>
                <w:rFonts w:ascii="GHEA Grapalat" w:hAnsi="GHEA Grapalat"/>
                <w:sz w:val="16"/>
                <w:szCs w:val="16"/>
              </w:rPr>
            </w:pPr>
          </w:p>
        </w:tc>
        <w:tc>
          <w:tcPr>
            <w:tcW w:w="606" w:type="dxa"/>
            <w:vAlign w:val="center"/>
          </w:tcPr>
          <w:p w:rsidR="00C43CFC" w:rsidRPr="00664FBF" w:rsidRDefault="00C43CFC" w:rsidP="00B46D58">
            <w:pPr>
              <w:widowControl w:val="0"/>
              <w:jc w:val="center"/>
              <w:rPr>
                <w:rFonts w:ascii="GHEA Grapalat" w:hAnsi="GHEA Grapalat"/>
                <w:sz w:val="16"/>
                <w:szCs w:val="16"/>
              </w:rPr>
            </w:pPr>
          </w:p>
        </w:tc>
        <w:tc>
          <w:tcPr>
            <w:tcW w:w="718" w:type="dxa"/>
            <w:vAlign w:val="center"/>
          </w:tcPr>
          <w:p w:rsidR="00C43CFC" w:rsidRPr="00664FBF" w:rsidRDefault="00C43CFC" w:rsidP="00B46D58">
            <w:pPr>
              <w:widowControl w:val="0"/>
              <w:jc w:val="center"/>
              <w:rPr>
                <w:rFonts w:ascii="GHEA Grapalat" w:hAnsi="GHEA Grapalat"/>
                <w:sz w:val="16"/>
                <w:szCs w:val="16"/>
              </w:rPr>
            </w:pPr>
          </w:p>
        </w:tc>
        <w:tc>
          <w:tcPr>
            <w:tcW w:w="854" w:type="dxa"/>
            <w:vAlign w:val="center"/>
          </w:tcPr>
          <w:p w:rsidR="00C43CFC" w:rsidRPr="00664FBF" w:rsidRDefault="00C43CFC" w:rsidP="00B46D58">
            <w:pPr>
              <w:widowControl w:val="0"/>
              <w:jc w:val="center"/>
              <w:rPr>
                <w:rFonts w:ascii="GHEA Grapalat" w:hAnsi="GHEA Grapalat"/>
                <w:sz w:val="16"/>
                <w:szCs w:val="16"/>
              </w:rPr>
            </w:pPr>
          </w:p>
        </w:tc>
        <w:tc>
          <w:tcPr>
            <w:tcW w:w="868" w:type="dxa"/>
            <w:vAlign w:val="center"/>
          </w:tcPr>
          <w:p w:rsidR="00C43CFC" w:rsidRPr="00664FBF" w:rsidRDefault="00C43CFC" w:rsidP="00B46D58">
            <w:pPr>
              <w:widowControl w:val="0"/>
              <w:jc w:val="center"/>
              <w:rPr>
                <w:rFonts w:ascii="GHEA Grapalat" w:hAnsi="GHEA Grapalat"/>
                <w:sz w:val="16"/>
                <w:szCs w:val="16"/>
              </w:rPr>
            </w:pPr>
          </w:p>
        </w:tc>
        <w:tc>
          <w:tcPr>
            <w:tcW w:w="861" w:type="dxa"/>
            <w:vAlign w:val="center"/>
          </w:tcPr>
          <w:p w:rsidR="00C43CFC" w:rsidRPr="00664FBF" w:rsidRDefault="00C43CFC" w:rsidP="00B46D58">
            <w:pPr>
              <w:widowControl w:val="0"/>
              <w:jc w:val="center"/>
              <w:rPr>
                <w:rFonts w:ascii="GHEA Grapalat" w:hAnsi="GHEA Grapalat"/>
                <w:sz w:val="16"/>
                <w:szCs w:val="16"/>
              </w:rPr>
            </w:pPr>
          </w:p>
        </w:tc>
        <w:tc>
          <w:tcPr>
            <w:tcW w:w="1007" w:type="dxa"/>
            <w:vAlign w:val="center"/>
          </w:tcPr>
          <w:p w:rsidR="00C43CFC" w:rsidRPr="00664FBF" w:rsidRDefault="00C43CFC" w:rsidP="00B46D58">
            <w:pPr>
              <w:widowControl w:val="0"/>
              <w:jc w:val="center"/>
              <w:rPr>
                <w:rFonts w:ascii="GHEA Grapalat" w:hAnsi="GHEA Grapalat"/>
                <w:sz w:val="16"/>
                <w:szCs w:val="16"/>
              </w:rPr>
            </w:pPr>
          </w:p>
        </w:tc>
        <w:tc>
          <w:tcPr>
            <w:tcW w:w="861" w:type="dxa"/>
            <w:vAlign w:val="center"/>
          </w:tcPr>
          <w:p w:rsidR="00C43CFC" w:rsidRPr="00664FBF" w:rsidRDefault="00C43CFC" w:rsidP="00B46D58">
            <w:pPr>
              <w:widowControl w:val="0"/>
              <w:jc w:val="center"/>
              <w:rPr>
                <w:rFonts w:ascii="GHEA Grapalat" w:hAnsi="GHEA Grapalat"/>
                <w:sz w:val="16"/>
                <w:szCs w:val="16"/>
              </w:rPr>
            </w:pPr>
          </w:p>
        </w:tc>
        <w:tc>
          <w:tcPr>
            <w:tcW w:w="821" w:type="dxa"/>
            <w:vAlign w:val="center"/>
          </w:tcPr>
          <w:p w:rsidR="00C43CFC" w:rsidRPr="00664FBF" w:rsidRDefault="00C43CFC" w:rsidP="00B46D58">
            <w:pPr>
              <w:widowControl w:val="0"/>
              <w:jc w:val="center"/>
              <w:rPr>
                <w:rFonts w:ascii="GHEA Grapalat" w:hAnsi="GHEA Grapalat"/>
                <w:sz w:val="16"/>
                <w:szCs w:val="16"/>
              </w:rPr>
            </w:pPr>
          </w:p>
        </w:tc>
      </w:tr>
      <w:tr w:rsidR="00C43CFC" w:rsidRPr="00664FBF" w:rsidTr="00AB4EAB">
        <w:trPr>
          <w:trHeight w:val="404"/>
          <w:jc w:val="center"/>
        </w:trPr>
        <w:tc>
          <w:tcPr>
            <w:tcW w:w="1724" w:type="dxa"/>
          </w:tcPr>
          <w:p w:rsidR="00C43CFC" w:rsidRPr="00664FBF" w:rsidRDefault="00C43CFC" w:rsidP="00B46D58">
            <w:pPr>
              <w:widowControl w:val="0"/>
              <w:jc w:val="center"/>
              <w:rPr>
                <w:rFonts w:ascii="GHEA Grapalat" w:hAnsi="GHEA Grapalat"/>
                <w:sz w:val="16"/>
                <w:szCs w:val="16"/>
              </w:rPr>
            </w:pPr>
          </w:p>
        </w:tc>
        <w:tc>
          <w:tcPr>
            <w:tcW w:w="2155" w:type="dxa"/>
          </w:tcPr>
          <w:p w:rsidR="00C43CFC" w:rsidRPr="00664FBF" w:rsidRDefault="00C43CFC" w:rsidP="00B46D58">
            <w:pPr>
              <w:widowControl w:val="0"/>
              <w:jc w:val="center"/>
              <w:rPr>
                <w:rFonts w:ascii="GHEA Grapalat" w:hAnsi="GHEA Grapalat"/>
                <w:sz w:val="16"/>
                <w:szCs w:val="16"/>
              </w:rPr>
            </w:pPr>
          </w:p>
        </w:tc>
        <w:tc>
          <w:tcPr>
            <w:tcW w:w="1293" w:type="dxa"/>
          </w:tcPr>
          <w:p w:rsidR="00C43CFC" w:rsidRPr="00664FBF" w:rsidRDefault="00C43CFC" w:rsidP="00B46D58">
            <w:pPr>
              <w:widowControl w:val="0"/>
              <w:jc w:val="center"/>
              <w:rPr>
                <w:rFonts w:ascii="GHEA Grapalat" w:hAnsi="GHEA Grapalat"/>
                <w:sz w:val="16"/>
                <w:szCs w:val="16"/>
              </w:rPr>
            </w:pPr>
          </w:p>
        </w:tc>
        <w:tc>
          <w:tcPr>
            <w:tcW w:w="1007" w:type="dxa"/>
            <w:vAlign w:val="center"/>
          </w:tcPr>
          <w:p w:rsidR="00C43CFC" w:rsidRPr="00664FBF" w:rsidRDefault="00C43CFC" w:rsidP="00B46D58">
            <w:pPr>
              <w:widowControl w:val="0"/>
              <w:jc w:val="center"/>
              <w:rPr>
                <w:rFonts w:ascii="GHEA Grapalat" w:hAnsi="GHEA Grapalat"/>
                <w:sz w:val="16"/>
                <w:szCs w:val="16"/>
              </w:rPr>
            </w:pPr>
          </w:p>
        </w:tc>
        <w:tc>
          <w:tcPr>
            <w:tcW w:w="1006" w:type="dxa"/>
            <w:vAlign w:val="center"/>
          </w:tcPr>
          <w:p w:rsidR="00C43CFC" w:rsidRPr="00664FBF" w:rsidRDefault="00C43CFC" w:rsidP="00B46D58">
            <w:pPr>
              <w:widowControl w:val="0"/>
              <w:jc w:val="center"/>
              <w:rPr>
                <w:rFonts w:ascii="GHEA Grapalat" w:hAnsi="GHEA Grapalat"/>
                <w:sz w:val="16"/>
                <w:szCs w:val="16"/>
              </w:rPr>
            </w:pPr>
          </w:p>
        </w:tc>
        <w:tc>
          <w:tcPr>
            <w:tcW w:w="718" w:type="dxa"/>
            <w:vAlign w:val="center"/>
          </w:tcPr>
          <w:p w:rsidR="00C43CFC" w:rsidRPr="00664FBF" w:rsidRDefault="00C43CFC" w:rsidP="00B46D58">
            <w:pPr>
              <w:widowControl w:val="0"/>
              <w:jc w:val="center"/>
              <w:rPr>
                <w:rFonts w:ascii="GHEA Grapalat" w:hAnsi="GHEA Grapalat"/>
                <w:sz w:val="16"/>
                <w:szCs w:val="16"/>
              </w:rPr>
            </w:pPr>
          </w:p>
        </w:tc>
        <w:tc>
          <w:tcPr>
            <w:tcW w:w="861" w:type="dxa"/>
            <w:vAlign w:val="center"/>
          </w:tcPr>
          <w:p w:rsidR="00C43CFC" w:rsidRPr="00664FBF" w:rsidRDefault="00C43CFC" w:rsidP="00B46D58">
            <w:pPr>
              <w:widowControl w:val="0"/>
              <w:jc w:val="center"/>
              <w:rPr>
                <w:rFonts w:ascii="GHEA Grapalat" w:hAnsi="GHEA Grapalat"/>
                <w:sz w:val="16"/>
                <w:szCs w:val="16"/>
              </w:rPr>
            </w:pPr>
          </w:p>
        </w:tc>
        <w:tc>
          <w:tcPr>
            <w:tcW w:w="545" w:type="dxa"/>
            <w:vAlign w:val="center"/>
          </w:tcPr>
          <w:p w:rsidR="00C43CFC" w:rsidRPr="00664FBF" w:rsidRDefault="00C43CFC" w:rsidP="00B46D58">
            <w:pPr>
              <w:widowControl w:val="0"/>
              <w:jc w:val="center"/>
              <w:rPr>
                <w:rFonts w:ascii="GHEA Grapalat" w:hAnsi="GHEA Grapalat"/>
                <w:sz w:val="16"/>
                <w:szCs w:val="16"/>
              </w:rPr>
            </w:pPr>
          </w:p>
        </w:tc>
        <w:tc>
          <w:tcPr>
            <w:tcW w:w="606" w:type="dxa"/>
            <w:vAlign w:val="center"/>
          </w:tcPr>
          <w:p w:rsidR="00C43CFC" w:rsidRPr="00664FBF" w:rsidRDefault="00C43CFC" w:rsidP="00B46D58">
            <w:pPr>
              <w:widowControl w:val="0"/>
              <w:jc w:val="center"/>
              <w:rPr>
                <w:rFonts w:ascii="GHEA Grapalat" w:hAnsi="GHEA Grapalat"/>
                <w:sz w:val="16"/>
                <w:szCs w:val="16"/>
              </w:rPr>
            </w:pPr>
          </w:p>
        </w:tc>
        <w:tc>
          <w:tcPr>
            <w:tcW w:w="718" w:type="dxa"/>
            <w:vAlign w:val="center"/>
          </w:tcPr>
          <w:p w:rsidR="00C43CFC" w:rsidRPr="00664FBF" w:rsidRDefault="00C43CFC" w:rsidP="00B46D58">
            <w:pPr>
              <w:widowControl w:val="0"/>
              <w:jc w:val="center"/>
              <w:rPr>
                <w:rFonts w:ascii="GHEA Grapalat" w:hAnsi="GHEA Grapalat"/>
                <w:sz w:val="16"/>
                <w:szCs w:val="16"/>
              </w:rPr>
            </w:pPr>
          </w:p>
        </w:tc>
        <w:tc>
          <w:tcPr>
            <w:tcW w:w="854" w:type="dxa"/>
            <w:vAlign w:val="center"/>
          </w:tcPr>
          <w:p w:rsidR="00C43CFC" w:rsidRPr="00664FBF" w:rsidRDefault="00C43CFC" w:rsidP="00B46D58">
            <w:pPr>
              <w:widowControl w:val="0"/>
              <w:jc w:val="center"/>
              <w:rPr>
                <w:rFonts w:ascii="GHEA Grapalat" w:hAnsi="GHEA Grapalat"/>
                <w:sz w:val="16"/>
                <w:szCs w:val="16"/>
              </w:rPr>
            </w:pPr>
          </w:p>
        </w:tc>
        <w:tc>
          <w:tcPr>
            <w:tcW w:w="868" w:type="dxa"/>
            <w:vAlign w:val="center"/>
          </w:tcPr>
          <w:p w:rsidR="00C43CFC" w:rsidRPr="00664FBF" w:rsidRDefault="00C43CFC" w:rsidP="00B46D58">
            <w:pPr>
              <w:widowControl w:val="0"/>
              <w:jc w:val="center"/>
              <w:rPr>
                <w:rFonts w:ascii="GHEA Grapalat" w:hAnsi="GHEA Grapalat"/>
                <w:sz w:val="16"/>
                <w:szCs w:val="16"/>
              </w:rPr>
            </w:pPr>
          </w:p>
        </w:tc>
        <w:tc>
          <w:tcPr>
            <w:tcW w:w="861" w:type="dxa"/>
            <w:vAlign w:val="center"/>
          </w:tcPr>
          <w:p w:rsidR="00C43CFC" w:rsidRPr="00664FBF" w:rsidRDefault="00C43CFC" w:rsidP="00B46D58">
            <w:pPr>
              <w:widowControl w:val="0"/>
              <w:jc w:val="center"/>
              <w:rPr>
                <w:rFonts w:ascii="GHEA Grapalat" w:hAnsi="GHEA Grapalat"/>
                <w:sz w:val="16"/>
                <w:szCs w:val="16"/>
              </w:rPr>
            </w:pPr>
          </w:p>
        </w:tc>
        <w:tc>
          <w:tcPr>
            <w:tcW w:w="1007" w:type="dxa"/>
            <w:vAlign w:val="center"/>
          </w:tcPr>
          <w:p w:rsidR="00C43CFC" w:rsidRPr="00664FBF" w:rsidRDefault="00C43CFC" w:rsidP="00B46D58">
            <w:pPr>
              <w:widowControl w:val="0"/>
              <w:jc w:val="center"/>
              <w:rPr>
                <w:rFonts w:ascii="GHEA Grapalat" w:hAnsi="GHEA Grapalat"/>
                <w:sz w:val="16"/>
                <w:szCs w:val="16"/>
              </w:rPr>
            </w:pPr>
          </w:p>
        </w:tc>
        <w:tc>
          <w:tcPr>
            <w:tcW w:w="861" w:type="dxa"/>
            <w:vAlign w:val="center"/>
          </w:tcPr>
          <w:p w:rsidR="00C43CFC" w:rsidRPr="00664FBF" w:rsidRDefault="00C43CFC" w:rsidP="00B46D58">
            <w:pPr>
              <w:widowControl w:val="0"/>
              <w:jc w:val="center"/>
              <w:rPr>
                <w:rFonts w:ascii="GHEA Grapalat" w:hAnsi="GHEA Grapalat"/>
                <w:sz w:val="16"/>
                <w:szCs w:val="16"/>
              </w:rPr>
            </w:pPr>
          </w:p>
        </w:tc>
        <w:tc>
          <w:tcPr>
            <w:tcW w:w="821" w:type="dxa"/>
            <w:vAlign w:val="center"/>
          </w:tcPr>
          <w:p w:rsidR="00C43CFC" w:rsidRPr="00664FBF" w:rsidRDefault="00C43CFC" w:rsidP="00B46D58">
            <w:pPr>
              <w:widowControl w:val="0"/>
              <w:jc w:val="center"/>
              <w:rPr>
                <w:rFonts w:ascii="GHEA Grapalat" w:hAnsi="GHEA Grapalat"/>
                <w:sz w:val="16"/>
                <w:szCs w:val="16"/>
              </w:rPr>
            </w:pPr>
          </w:p>
        </w:tc>
      </w:tr>
      <w:tr w:rsidR="00C43CFC" w:rsidRPr="00664FBF" w:rsidTr="00AB4EAB">
        <w:trPr>
          <w:trHeight w:val="404"/>
          <w:jc w:val="center"/>
        </w:trPr>
        <w:tc>
          <w:tcPr>
            <w:tcW w:w="1724" w:type="dxa"/>
          </w:tcPr>
          <w:p w:rsidR="00C43CFC" w:rsidRPr="00664FBF" w:rsidRDefault="00C43CFC" w:rsidP="00B46D58">
            <w:pPr>
              <w:widowControl w:val="0"/>
              <w:jc w:val="center"/>
              <w:rPr>
                <w:rFonts w:ascii="GHEA Grapalat" w:hAnsi="GHEA Grapalat"/>
                <w:sz w:val="16"/>
                <w:szCs w:val="16"/>
              </w:rPr>
            </w:pPr>
          </w:p>
        </w:tc>
        <w:tc>
          <w:tcPr>
            <w:tcW w:w="2155" w:type="dxa"/>
          </w:tcPr>
          <w:p w:rsidR="00C43CFC" w:rsidRPr="00664FBF" w:rsidRDefault="00C43CFC" w:rsidP="00B46D58">
            <w:pPr>
              <w:widowControl w:val="0"/>
              <w:jc w:val="center"/>
              <w:rPr>
                <w:rFonts w:ascii="GHEA Grapalat" w:hAnsi="GHEA Grapalat"/>
                <w:sz w:val="16"/>
                <w:szCs w:val="16"/>
              </w:rPr>
            </w:pPr>
          </w:p>
        </w:tc>
        <w:tc>
          <w:tcPr>
            <w:tcW w:w="1293" w:type="dxa"/>
          </w:tcPr>
          <w:p w:rsidR="00C43CFC" w:rsidRPr="00664FBF" w:rsidRDefault="00C43CFC" w:rsidP="00B46D58">
            <w:pPr>
              <w:widowControl w:val="0"/>
              <w:jc w:val="center"/>
              <w:rPr>
                <w:rFonts w:ascii="GHEA Grapalat" w:hAnsi="GHEA Grapalat"/>
                <w:sz w:val="16"/>
                <w:szCs w:val="16"/>
              </w:rPr>
            </w:pPr>
          </w:p>
        </w:tc>
        <w:tc>
          <w:tcPr>
            <w:tcW w:w="1007" w:type="dxa"/>
            <w:vAlign w:val="center"/>
          </w:tcPr>
          <w:p w:rsidR="00C43CFC" w:rsidRPr="00664FBF" w:rsidRDefault="00C43CFC" w:rsidP="00B46D58">
            <w:pPr>
              <w:widowControl w:val="0"/>
              <w:jc w:val="center"/>
              <w:rPr>
                <w:rFonts w:ascii="GHEA Grapalat" w:hAnsi="GHEA Grapalat"/>
                <w:sz w:val="16"/>
                <w:szCs w:val="16"/>
              </w:rPr>
            </w:pPr>
          </w:p>
        </w:tc>
        <w:tc>
          <w:tcPr>
            <w:tcW w:w="1006" w:type="dxa"/>
            <w:vAlign w:val="center"/>
          </w:tcPr>
          <w:p w:rsidR="00C43CFC" w:rsidRPr="00664FBF" w:rsidRDefault="00C43CFC" w:rsidP="00B46D58">
            <w:pPr>
              <w:widowControl w:val="0"/>
              <w:jc w:val="center"/>
              <w:rPr>
                <w:rFonts w:ascii="GHEA Grapalat" w:hAnsi="GHEA Grapalat"/>
                <w:sz w:val="16"/>
                <w:szCs w:val="16"/>
              </w:rPr>
            </w:pPr>
          </w:p>
        </w:tc>
        <w:tc>
          <w:tcPr>
            <w:tcW w:w="718" w:type="dxa"/>
            <w:vAlign w:val="center"/>
          </w:tcPr>
          <w:p w:rsidR="00C43CFC" w:rsidRPr="00664FBF" w:rsidRDefault="00C43CFC" w:rsidP="00B46D58">
            <w:pPr>
              <w:widowControl w:val="0"/>
              <w:jc w:val="center"/>
              <w:rPr>
                <w:rFonts w:ascii="GHEA Grapalat" w:hAnsi="GHEA Grapalat"/>
                <w:sz w:val="16"/>
                <w:szCs w:val="16"/>
              </w:rPr>
            </w:pPr>
          </w:p>
        </w:tc>
        <w:tc>
          <w:tcPr>
            <w:tcW w:w="861" w:type="dxa"/>
            <w:vAlign w:val="center"/>
          </w:tcPr>
          <w:p w:rsidR="00C43CFC" w:rsidRPr="00664FBF" w:rsidRDefault="00C43CFC" w:rsidP="00B46D58">
            <w:pPr>
              <w:widowControl w:val="0"/>
              <w:jc w:val="center"/>
              <w:rPr>
                <w:rFonts w:ascii="GHEA Grapalat" w:hAnsi="GHEA Grapalat"/>
                <w:sz w:val="16"/>
                <w:szCs w:val="16"/>
              </w:rPr>
            </w:pPr>
          </w:p>
        </w:tc>
        <w:tc>
          <w:tcPr>
            <w:tcW w:w="545" w:type="dxa"/>
            <w:vAlign w:val="center"/>
          </w:tcPr>
          <w:p w:rsidR="00C43CFC" w:rsidRPr="00664FBF" w:rsidRDefault="00C43CFC" w:rsidP="00B46D58">
            <w:pPr>
              <w:widowControl w:val="0"/>
              <w:jc w:val="center"/>
              <w:rPr>
                <w:rFonts w:ascii="GHEA Grapalat" w:hAnsi="GHEA Grapalat"/>
                <w:sz w:val="16"/>
                <w:szCs w:val="16"/>
              </w:rPr>
            </w:pPr>
          </w:p>
        </w:tc>
        <w:tc>
          <w:tcPr>
            <w:tcW w:w="606" w:type="dxa"/>
            <w:vAlign w:val="center"/>
          </w:tcPr>
          <w:p w:rsidR="00C43CFC" w:rsidRPr="00664FBF" w:rsidRDefault="00C43CFC" w:rsidP="00B46D58">
            <w:pPr>
              <w:widowControl w:val="0"/>
              <w:jc w:val="center"/>
              <w:rPr>
                <w:rFonts w:ascii="GHEA Grapalat" w:hAnsi="GHEA Grapalat"/>
                <w:sz w:val="16"/>
                <w:szCs w:val="16"/>
              </w:rPr>
            </w:pPr>
          </w:p>
        </w:tc>
        <w:tc>
          <w:tcPr>
            <w:tcW w:w="718" w:type="dxa"/>
            <w:vAlign w:val="center"/>
          </w:tcPr>
          <w:p w:rsidR="00C43CFC" w:rsidRPr="00664FBF" w:rsidRDefault="00C43CFC" w:rsidP="00B46D58">
            <w:pPr>
              <w:widowControl w:val="0"/>
              <w:jc w:val="center"/>
              <w:rPr>
                <w:rFonts w:ascii="GHEA Grapalat" w:hAnsi="GHEA Grapalat"/>
                <w:sz w:val="16"/>
                <w:szCs w:val="16"/>
              </w:rPr>
            </w:pPr>
          </w:p>
        </w:tc>
        <w:tc>
          <w:tcPr>
            <w:tcW w:w="854" w:type="dxa"/>
            <w:vAlign w:val="center"/>
          </w:tcPr>
          <w:p w:rsidR="00C43CFC" w:rsidRPr="00664FBF" w:rsidRDefault="00C43CFC" w:rsidP="00B46D58">
            <w:pPr>
              <w:widowControl w:val="0"/>
              <w:jc w:val="center"/>
              <w:rPr>
                <w:rFonts w:ascii="GHEA Grapalat" w:hAnsi="GHEA Grapalat"/>
                <w:sz w:val="16"/>
                <w:szCs w:val="16"/>
              </w:rPr>
            </w:pPr>
          </w:p>
        </w:tc>
        <w:tc>
          <w:tcPr>
            <w:tcW w:w="868" w:type="dxa"/>
            <w:vAlign w:val="center"/>
          </w:tcPr>
          <w:p w:rsidR="00C43CFC" w:rsidRPr="00664FBF" w:rsidRDefault="00C43CFC" w:rsidP="00B46D58">
            <w:pPr>
              <w:widowControl w:val="0"/>
              <w:jc w:val="center"/>
              <w:rPr>
                <w:rFonts w:ascii="GHEA Grapalat" w:hAnsi="GHEA Grapalat"/>
                <w:sz w:val="16"/>
                <w:szCs w:val="16"/>
              </w:rPr>
            </w:pPr>
          </w:p>
        </w:tc>
        <w:tc>
          <w:tcPr>
            <w:tcW w:w="861" w:type="dxa"/>
            <w:vAlign w:val="center"/>
          </w:tcPr>
          <w:p w:rsidR="00C43CFC" w:rsidRPr="00664FBF" w:rsidRDefault="00C43CFC" w:rsidP="00B46D58">
            <w:pPr>
              <w:widowControl w:val="0"/>
              <w:jc w:val="center"/>
              <w:rPr>
                <w:rFonts w:ascii="GHEA Grapalat" w:hAnsi="GHEA Grapalat"/>
                <w:sz w:val="16"/>
                <w:szCs w:val="16"/>
              </w:rPr>
            </w:pPr>
          </w:p>
        </w:tc>
        <w:tc>
          <w:tcPr>
            <w:tcW w:w="1007" w:type="dxa"/>
            <w:vAlign w:val="center"/>
          </w:tcPr>
          <w:p w:rsidR="00C43CFC" w:rsidRPr="00664FBF" w:rsidRDefault="00C43CFC" w:rsidP="00B46D58">
            <w:pPr>
              <w:widowControl w:val="0"/>
              <w:jc w:val="center"/>
              <w:rPr>
                <w:rFonts w:ascii="GHEA Grapalat" w:hAnsi="GHEA Grapalat"/>
                <w:sz w:val="16"/>
                <w:szCs w:val="16"/>
              </w:rPr>
            </w:pPr>
          </w:p>
        </w:tc>
        <w:tc>
          <w:tcPr>
            <w:tcW w:w="861" w:type="dxa"/>
            <w:vAlign w:val="center"/>
          </w:tcPr>
          <w:p w:rsidR="00C43CFC" w:rsidRPr="00664FBF" w:rsidRDefault="00C43CFC" w:rsidP="00B46D58">
            <w:pPr>
              <w:widowControl w:val="0"/>
              <w:jc w:val="center"/>
              <w:rPr>
                <w:rFonts w:ascii="GHEA Grapalat" w:hAnsi="GHEA Grapalat"/>
                <w:sz w:val="16"/>
                <w:szCs w:val="16"/>
              </w:rPr>
            </w:pPr>
          </w:p>
        </w:tc>
        <w:tc>
          <w:tcPr>
            <w:tcW w:w="821" w:type="dxa"/>
            <w:vAlign w:val="center"/>
          </w:tcPr>
          <w:p w:rsidR="00C43CFC" w:rsidRPr="00664FBF" w:rsidRDefault="00C43CFC" w:rsidP="00B46D58">
            <w:pPr>
              <w:widowControl w:val="0"/>
              <w:jc w:val="center"/>
              <w:rPr>
                <w:rFonts w:ascii="GHEA Grapalat" w:hAnsi="GHEA Grapalat"/>
                <w:sz w:val="16"/>
                <w:szCs w:val="16"/>
              </w:rPr>
            </w:pPr>
          </w:p>
        </w:tc>
      </w:tr>
      <w:tr w:rsidR="00C43CFC" w:rsidRPr="00664FBF" w:rsidTr="00AB4EAB">
        <w:trPr>
          <w:trHeight w:val="404"/>
          <w:jc w:val="center"/>
        </w:trPr>
        <w:tc>
          <w:tcPr>
            <w:tcW w:w="1724" w:type="dxa"/>
          </w:tcPr>
          <w:p w:rsidR="00C43CFC" w:rsidRPr="00664FBF" w:rsidRDefault="00C43CFC" w:rsidP="00B46D58">
            <w:pPr>
              <w:widowControl w:val="0"/>
              <w:jc w:val="center"/>
              <w:rPr>
                <w:rFonts w:ascii="GHEA Grapalat" w:hAnsi="GHEA Grapalat"/>
                <w:sz w:val="16"/>
                <w:szCs w:val="16"/>
              </w:rPr>
            </w:pPr>
          </w:p>
        </w:tc>
        <w:tc>
          <w:tcPr>
            <w:tcW w:w="2155" w:type="dxa"/>
          </w:tcPr>
          <w:p w:rsidR="00C43CFC" w:rsidRPr="00664FBF" w:rsidRDefault="00C43CFC" w:rsidP="00B46D58">
            <w:pPr>
              <w:widowControl w:val="0"/>
              <w:jc w:val="center"/>
              <w:rPr>
                <w:rFonts w:ascii="GHEA Grapalat" w:hAnsi="GHEA Grapalat"/>
                <w:sz w:val="16"/>
                <w:szCs w:val="16"/>
              </w:rPr>
            </w:pPr>
          </w:p>
        </w:tc>
        <w:tc>
          <w:tcPr>
            <w:tcW w:w="1293" w:type="dxa"/>
          </w:tcPr>
          <w:p w:rsidR="00C43CFC" w:rsidRPr="00664FBF" w:rsidRDefault="00C43CFC" w:rsidP="00B46D58">
            <w:pPr>
              <w:widowControl w:val="0"/>
              <w:jc w:val="center"/>
              <w:rPr>
                <w:rFonts w:ascii="GHEA Grapalat" w:hAnsi="GHEA Grapalat"/>
                <w:sz w:val="16"/>
                <w:szCs w:val="16"/>
              </w:rPr>
            </w:pPr>
          </w:p>
        </w:tc>
        <w:tc>
          <w:tcPr>
            <w:tcW w:w="1007" w:type="dxa"/>
            <w:vAlign w:val="center"/>
          </w:tcPr>
          <w:p w:rsidR="00C43CFC" w:rsidRPr="00664FBF" w:rsidRDefault="00C43CFC" w:rsidP="00B46D58">
            <w:pPr>
              <w:widowControl w:val="0"/>
              <w:jc w:val="center"/>
              <w:rPr>
                <w:rFonts w:ascii="GHEA Grapalat" w:hAnsi="GHEA Grapalat"/>
                <w:sz w:val="16"/>
                <w:szCs w:val="16"/>
              </w:rPr>
            </w:pPr>
          </w:p>
        </w:tc>
        <w:tc>
          <w:tcPr>
            <w:tcW w:w="1006" w:type="dxa"/>
            <w:vAlign w:val="center"/>
          </w:tcPr>
          <w:p w:rsidR="00C43CFC" w:rsidRPr="00664FBF" w:rsidRDefault="00C43CFC" w:rsidP="00B46D58">
            <w:pPr>
              <w:widowControl w:val="0"/>
              <w:jc w:val="center"/>
              <w:rPr>
                <w:rFonts w:ascii="GHEA Grapalat" w:hAnsi="GHEA Grapalat"/>
                <w:sz w:val="16"/>
                <w:szCs w:val="16"/>
              </w:rPr>
            </w:pPr>
          </w:p>
        </w:tc>
        <w:tc>
          <w:tcPr>
            <w:tcW w:w="718" w:type="dxa"/>
            <w:vAlign w:val="center"/>
          </w:tcPr>
          <w:p w:rsidR="00C43CFC" w:rsidRPr="00664FBF" w:rsidRDefault="00C43CFC" w:rsidP="00B46D58">
            <w:pPr>
              <w:widowControl w:val="0"/>
              <w:jc w:val="center"/>
              <w:rPr>
                <w:rFonts w:ascii="GHEA Grapalat" w:hAnsi="GHEA Grapalat"/>
                <w:sz w:val="16"/>
                <w:szCs w:val="16"/>
              </w:rPr>
            </w:pPr>
          </w:p>
        </w:tc>
        <w:tc>
          <w:tcPr>
            <w:tcW w:w="861" w:type="dxa"/>
            <w:vAlign w:val="center"/>
          </w:tcPr>
          <w:p w:rsidR="00C43CFC" w:rsidRPr="00664FBF" w:rsidRDefault="00C43CFC" w:rsidP="00B46D58">
            <w:pPr>
              <w:widowControl w:val="0"/>
              <w:jc w:val="center"/>
              <w:rPr>
                <w:rFonts w:ascii="GHEA Grapalat" w:hAnsi="GHEA Grapalat"/>
                <w:sz w:val="16"/>
                <w:szCs w:val="16"/>
              </w:rPr>
            </w:pPr>
          </w:p>
        </w:tc>
        <w:tc>
          <w:tcPr>
            <w:tcW w:w="545" w:type="dxa"/>
            <w:vAlign w:val="center"/>
          </w:tcPr>
          <w:p w:rsidR="00C43CFC" w:rsidRPr="00664FBF" w:rsidRDefault="00C43CFC" w:rsidP="00B46D58">
            <w:pPr>
              <w:widowControl w:val="0"/>
              <w:jc w:val="center"/>
              <w:rPr>
                <w:rFonts w:ascii="GHEA Grapalat" w:hAnsi="GHEA Grapalat"/>
                <w:sz w:val="16"/>
                <w:szCs w:val="16"/>
              </w:rPr>
            </w:pPr>
          </w:p>
        </w:tc>
        <w:tc>
          <w:tcPr>
            <w:tcW w:w="606" w:type="dxa"/>
            <w:vAlign w:val="center"/>
          </w:tcPr>
          <w:p w:rsidR="00C43CFC" w:rsidRPr="00664FBF" w:rsidRDefault="00C43CFC" w:rsidP="00B46D58">
            <w:pPr>
              <w:widowControl w:val="0"/>
              <w:jc w:val="center"/>
              <w:rPr>
                <w:rFonts w:ascii="GHEA Grapalat" w:hAnsi="GHEA Grapalat"/>
                <w:sz w:val="16"/>
                <w:szCs w:val="16"/>
              </w:rPr>
            </w:pPr>
          </w:p>
        </w:tc>
        <w:tc>
          <w:tcPr>
            <w:tcW w:w="718" w:type="dxa"/>
            <w:vAlign w:val="center"/>
          </w:tcPr>
          <w:p w:rsidR="00C43CFC" w:rsidRPr="00664FBF" w:rsidRDefault="00C43CFC" w:rsidP="00B46D58">
            <w:pPr>
              <w:widowControl w:val="0"/>
              <w:jc w:val="center"/>
              <w:rPr>
                <w:rFonts w:ascii="GHEA Grapalat" w:hAnsi="GHEA Grapalat"/>
                <w:sz w:val="16"/>
                <w:szCs w:val="16"/>
              </w:rPr>
            </w:pPr>
          </w:p>
        </w:tc>
        <w:tc>
          <w:tcPr>
            <w:tcW w:w="854" w:type="dxa"/>
            <w:vAlign w:val="center"/>
          </w:tcPr>
          <w:p w:rsidR="00C43CFC" w:rsidRPr="00664FBF" w:rsidRDefault="00C43CFC" w:rsidP="00B46D58">
            <w:pPr>
              <w:widowControl w:val="0"/>
              <w:jc w:val="center"/>
              <w:rPr>
                <w:rFonts w:ascii="GHEA Grapalat" w:hAnsi="GHEA Grapalat"/>
                <w:sz w:val="16"/>
                <w:szCs w:val="16"/>
              </w:rPr>
            </w:pPr>
          </w:p>
        </w:tc>
        <w:tc>
          <w:tcPr>
            <w:tcW w:w="868" w:type="dxa"/>
            <w:vAlign w:val="center"/>
          </w:tcPr>
          <w:p w:rsidR="00C43CFC" w:rsidRPr="00664FBF" w:rsidRDefault="00C43CFC" w:rsidP="00B46D58">
            <w:pPr>
              <w:widowControl w:val="0"/>
              <w:jc w:val="center"/>
              <w:rPr>
                <w:rFonts w:ascii="GHEA Grapalat" w:hAnsi="GHEA Grapalat"/>
                <w:sz w:val="16"/>
                <w:szCs w:val="16"/>
              </w:rPr>
            </w:pPr>
          </w:p>
        </w:tc>
        <w:tc>
          <w:tcPr>
            <w:tcW w:w="861" w:type="dxa"/>
            <w:vAlign w:val="center"/>
          </w:tcPr>
          <w:p w:rsidR="00C43CFC" w:rsidRPr="00664FBF" w:rsidRDefault="00C43CFC" w:rsidP="00B46D58">
            <w:pPr>
              <w:widowControl w:val="0"/>
              <w:jc w:val="center"/>
              <w:rPr>
                <w:rFonts w:ascii="GHEA Grapalat" w:hAnsi="GHEA Grapalat"/>
                <w:sz w:val="16"/>
                <w:szCs w:val="16"/>
              </w:rPr>
            </w:pPr>
          </w:p>
        </w:tc>
        <w:tc>
          <w:tcPr>
            <w:tcW w:w="1007" w:type="dxa"/>
            <w:vAlign w:val="center"/>
          </w:tcPr>
          <w:p w:rsidR="00C43CFC" w:rsidRPr="00664FBF" w:rsidRDefault="00C43CFC" w:rsidP="00B46D58">
            <w:pPr>
              <w:widowControl w:val="0"/>
              <w:jc w:val="center"/>
              <w:rPr>
                <w:rFonts w:ascii="GHEA Grapalat" w:hAnsi="GHEA Grapalat"/>
                <w:sz w:val="16"/>
                <w:szCs w:val="16"/>
              </w:rPr>
            </w:pPr>
          </w:p>
        </w:tc>
        <w:tc>
          <w:tcPr>
            <w:tcW w:w="861" w:type="dxa"/>
            <w:vAlign w:val="center"/>
          </w:tcPr>
          <w:p w:rsidR="00C43CFC" w:rsidRPr="00664FBF" w:rsidRDefault="00C43CFC" w:rsidP="00B46D58">
            <w:pPr>
              <w:widowControl w:val="0"/>
              <w:jc w:val="center"/>
              <w:rPr>
                <w:rFonts w:ascii="GHEA Grapalat" w:hAnsi="GHEA Grapalat"/>
                <w:sz w:val="16"/>
                <w:szCs w:val="16"/>
              </w:rPr>
            </w:pPr>
          </w:p>
        </w:tc>
        <w:tc>
          <w:tcPr>
            <w:tcW w:w="821" w:type="dxa"/>
            <w:vAlign w:val="center"/>
          </w:tcPr>
          <w:p w:rsidR="00C43CFC" w:rsidRPr="00664FBF" w:rsidRDefault="00C43CFC" w:rsidP="00B46D58">
            <w:pPr>
              <w:widowControl w:val="0"/>
              <w:jc w:val="center"/>
              <w:rPr>
                <w:rFonts w:ascii="GHEA Grapalat" w:hAnsi="GHEA Grapalat"/>
                <w:sz w:val="16"/>
                <w:szCs w:val="16"/>
              </w:rPr>
            </w:pPr>
          </w:p>
        </w:tc>
      </w:tr>
      <w:tr w:rsidR="00C43CFC" w:rsidRPr="00664FBF" w:rsidTr="00AB4EAB">
        <w:trPr>
          <w:trHeight w:val="404"/>
          <w:jc w:val="center"/>
        </w:trPr>
        <w:tc>
          <w:tcPr>
            <w:tcW w:w="1724" w:type="dxa"/>
          </w:tcPr>
          <w:p w:rsidR="00C43CFC" w:rsidRPr="00664FBF" w:rsidRDefault="00C43CFC" w:rsidP="00B46D58">
            <w:pPr>
              <w:widowControl w:val="0"/>
              <w:jc w:val="center"/>
              <w:rPr>
                <w:rFonts w:ascii="GHEA Grapalat" w:hAnsi="GHEA Grapalat"/>
                <w:sz w:val="16"/>
                <w:szCs w:val="16"/>
              </w:rPr>
            </w:pPr>
          </w:p>
        </w:tc>
        <w:tc>
          <w:tcPr>
            <w:tcW w:w="2155" w:type="dxa"/>
          </w:tcPr>
          <w:p w:rsidR="00C43CFC" w:rsidRPr="00664FBF" w:rsidRDefault="00C43CFC" w:rsidP="00B46D58">
            <w:pPr>
              <w:widowControl w:val="0"/>
              <w:jc w:val="center"/>
              <w:rPr>
                <w:rFonts w:ascii="GHEA Grapalat" w:hAnsi="GHEA Grapalat"/>
                <w:sz w:val="16"/>
                <w:szCs w:val="16"/>
              </w:rPr>
            </w:pPr>
          </w:p>
        </w:tc>
        <w:tc>
          <w:tcPr>
            <w:tcW w:w="1293" w:type="dxa"/>
          </w:tcPr>
          <w:p w:rsidR="00C43CFC" w:rsidRPr="00664FBF" w:rsidRDefault="00C43CFC" w:rsidP="00B46D58">
            <w:pPr>
              <w:widowControl w:val="0"/>
              <w:jc w:val="center"/>
              <w:rPr>
                <w:rFonts w:ascii="GHEA Grapalat" w:hAnsi="GHEA Grapalat"/>
                <w:sz w:val="16"/>
                <w:szCs w:val="16"/>
              </w:rPr>
            </w:pPr>
          </w:p>
        </w:tc>
        <w:tc>
          <w:tcPr>
            <w:tcW w:w="1007" w:type="dxa"/>
            <w:vAlign w:val="center"/>
          </w:tcPr>
          <w:p w:rsidR="00C43CFC" w:rsidRPr="00664FBF" w:rsidRDefault="00C43CFC" w:rsidP="00B46D58">
            <w:pPr>
              <w:widowControl w:val="0"/>
              <w:jc w:val="center"/>
              <w:rPr>
                <w:rFonts w:ascii="GHEA Grapalat" w:hAnsi="GHEA Grapalat"/>
                <w:sz w:val="16"/>
                <w:szCs w:val="16"/>
              </w:rPr>
            </w:pPr>
          </w:p>
        </w:tc>
        <w:tc>
          <w:tcPr>
            <w:tcW w:w="1006" w:type="dxa"/>
            <w:vAlign w:val="center"/>
          </w:tcPr>
          <w:p w:rsidR="00C43CFC" w:rsidRPr="00664FBF" w:rsidRDefault="00C43CFC" w:rsidP="00B46D58">
            <w:pPr>
              <w:widowControl w:val="0"/>
              <w:jc w:val="center"/>
              <w:rPr>
                <w:rFonts w:ascii="GHEA Grapalat" w:hAnsi="GHEA Grapalat"/>
                <w:sz w:val="16"/>
                <w:szCs w:val="16"/>
              </w:rPr>
            </w:pPr>
          </w:p>
        </w:tc>
        <w:tc>
          <w:tcPr>
            <w:tcW w:w="718" w:type="dxa"/>
            <w:vAlign w:val="center"/>
          </w:tcPr>
          <w:p w:rsidR="00C43CFC" w:rsidRPr="00664FBF" w:rsidRDefault="00C43CFC" w:rsidP="00B46D58">
            <w:pPr>
              <w:widowControl w:val="0"/>
              <w:jc w:val="center"/>
              <w:rPr>
                <w:rFonts w:ascii="GHEA Grapalat" w:hAnsi="GHEA Grapalat"/>
                <w:sz w:val="16"/>
                <w:szCs w:val="16"/>
              </w:rPr>
            </w:pPr>
          </w:p>
        </w:tc>
        <w:tc>
          <w:tcPr>
            <w:tcW w:w="861" w:type="dxa"/>
            <w:vAlign w:val="center"/>
          </w:tcPr>
          <w:p w:rsidR="00C43CFC" w:rsidRPr="00664FBF" w:rsidRDefault="00C43CFC" w:rsidP="00B46D58">
            <w:pPr>
              <w:widowControl w:val="0"/>
              <w:jc w:val="center"/>
              <w:rPr>
                <w:rFonts w:ascii="GHEA Grapalat" w:hAnsi="GHEA Grapalat"/>
                <w:sz w:val="16"/>
                <w:szCs w:val="16"/>
              </w:rPr>
            </w:pPr>
          </w:p>
        </w:tc>
        <w:tc>
          <w:tcPr>
            <w:tcW w:w="545" w:type="dxa"/>
            <w:vAlign w:val="center"/>
          </w:tcPr>
          <w:p w:rsidR="00C43CFC" w:rsidRPr="00664FBF" w:rsidRDefault="00C43CFC" w:rsidP="00B46D58">
            <w:pPr>
              <w:widowControl w:val="0"/>
              <w:jc w:val="center"/>
              <w:rPr>
                <w:rFonts w:ascii="GHEA Grapalat" w:hAnsi="GHEA Grapalat"/>
                <w:sz w:val="16"/>
                <w:szCs w:val="16"/>
              </w:rPr>
            </w:pPr>
          </w:p>
        </w:tc>
        <w:tc>
          <w:tcPr>
            <w:tcW w:w="606" w:type="dxa"/>
            <w:vAlign w:val="center"/>
          </w:tcPr>
          <w:p w:rsidR="00C43CFC" w:rsidRPr="00664FBF" w:rsidRDefault="00C43CFC" w:rsidP="00B46D58">
            <w:pPr>
              <w:widowControl w:val="0"/>
              <w:jc w:val="center"/>
              <w:rPr>
                <w:rFonts w:ascii="GHEA Grapalat" w:hAnsi="GHEA Grapalat"/>
                <w:sz w:val="16"/>
                <w:szCs w:val="16"/>
              </w:rPr>
            </w:pPr>
          </w:p>
        </w:tc>
        <w:tc>
          <w:tcPr>
            <w:tcW w:w="718" w:type="dxa"/>
            <w:vAlign w:val="center"/>
          </w:tcPr>
          <w:p w:rsidR="00C43CFC" w:rsidRPr="00664FBF" w:rsidRDefault="00C43CFC" w:rsidP="00B46D58">
            <w:pPr>
              <w:widowControl w:val="0"/>
              <w:jc w:val="center"/>
              <w:rPr>
                <w:rFonts w:ascii="GHEA Grapalat" w:hAnsi="GHEA Grapalat"/>
                <w:sz w:val="16"/>
                <w:szCs w:val="16"/>
              </w:rPr>
            </w:pPr>
          </w:p>
        </w:tc>
        <w:tc>
          <w:tcPr>
            <w:tcW w:w="854" w:type="dxa"/>
            <w:vAlign w:val="center"/>
          </w:tcPr>
          <w:p w:rsidR="00C43CFC" w:rsidRPr="00664FBF" w:rsidRDefault="00C43CFC" w:rsidP="00B46D58">
            <w:pPr>
              <w:widowControl w:val="0"/>
              <w:jc w:val="center"/>
              <w:rPr>
                <w:rFonts w:ascii="GHEA Grapalat" w:hAnsi="GHEA Grapalat"/>
                <w:sz w:val="16"/>
                <w:szCs w:val="16"/>
              </w:rPr>
            </w:pPr>
          </w:p>
        </w:tc>
        <w:tc>
          <w:tcPr>
            <w:tcW w:w="868" w:type="dxa"/>
            <w:vAlign w:val="center"/>
          </w:tcPr>
          <w:p w:rsidR="00C43CFC" w:rsidRPr="00664FBF" w:rsidRDefault="00C43CFC" w:rsidP="00B46D58">
            <w:pPr>
              <w:widowControl w:val="0"/>
              <w:jc w:val="center"/>
              <w:rPr>
                <w:rFonts w:ascii="GHEA Grapalat" w:hAnsi="GHEA Grapalat"/>
                <w:sz w:val="16"/>
                <w:szCs w:val="16"/>
              </w:rPr>
            </w:pPr>
          </w:p>
        </w:tc>
        <w:tc>
          <w:tcPr>
            <w:tcW w:w="861" w:type="dxa"/>
            <w:vAlign w:val="center"/>
          </w:tcPr>
          <w:p w:rsidR="00C43CFC" w:rsidRPr="00664FBF" w:rsidRDefault="00C43CFC" w:rsidP="00B46D58">
            <w:pPr>
              <w:widowControl w:val="0"/>
              <w:jc w:val="center"/>
              <w:rPr>
                <w:rFonts w:ascii="GHEA Grapalat" w:hAnsi="GHEA Grapalat"/>
                <w:sz w:val="16"/>
                <w:szCs w:val="16"/>
              </w:rPr>
            </w:pPr>
          </w:p>
        </w:tc>
        <w:tc>
          <w:tcPr>
            <w:tcW w:w="1007" w:type="dxa"/>
            <w:vAlign w:val="center"/>
          </w:tcPr>
          <w:p w:rsidR="00C43CFC" w:rsidRPr="00664FBF" w:rsidRDefault="00C43CFC" w:rsidP="00B46D58">
            <w:pPr>
              <w:widowControl w:val="0"/>
              <w:jc w:val="center"/>
              <w:rPr>
                <w:rFonts w:ascii="GHEA Grapalat" w:hAnsi="GHEA Grapalat"/>
                <w:sz w:val="16"/>
                <w:szCs w:val="16"/>
              </w:rPr>
            </w:pPr>
          </w:p>
        </w:tc>
        <w:tc>
          <w:tcPr>
            <w:tcW w:w="861" w:type="dxa"/>
            <w:vAlign w:val="center"/>
          </w:tcPr>
          <w:p w:rsidR="00C43CFC" w:rsidRPr="00664FBF" w:rsidRDefault="00C43CFC" w:rsidP="00B46D58">
            <w:pPr>
              <w:widowControl w:val="0"/>
              <w:jc w:val="center"/>
              <w:rPr>
                <w:rFonts w:ascii="GHEA Grapalat" w:hAnsi="GHEA Grapalat"/>
                <w:sz w:val="16"/>
                <w:szCs w:val="16"/>
              </w:rPr>
            </w:pPr>
          </w:p>
        </w:tc>
        <w:tc>
          <w:tcPr>
            <w:tcW w:w="821" w:type="dxa"/>
            <w:vAlign w:val="center"/>
          </w:tcPr>
          <w:p w:rsidR="00C43CFC" w:rsidRPr="00664FBF" w:rsidRDefault="00C43CFC" w:rsidP="00B46D58">
            <w:pPr>
              <w:widowControl w:val="0"/>
              <w:jc w:val="center"/>
              <w:rPr>
                <w:rFonts w:ascii="GHEA Grapalat" w:hAnsi="GHEA Grapalat"/>
                <w:sz w:val="16"/>
                <w:szCs w:val="16"/>
              </w:rPr>
            </w:pPr>
          </w:p>
        </w:tc>
      </w:tr>
      <w:tr w:rsidR="00C43CFC" w:rsidRPr="00664FBF" w:rsidTr="00AB4EAB">
        <w:trPr>
          <w:trHeight w:val="404"/>
          <w:jc w:val="center"/>
        </w:trPr>
        <w:tc>
          <w:tcPr>
            <w:tcW w:w="1724" w:type="dxa"/>
          </w:tcPr>
          <w:p w:rsidR="00C43CFC" w:rsidRPr="00664FBF" w:rsidRDefault="00C43CFC" w:rsidP="00B46D58">
            <w:pPr>
              <w:widowControl w:val="0"/>
              <w:jc w:val="center"/>
              <w:rPr>
                <w:rFonts w:ascii="GHEA Grapalat" w:hAnsi="GHEA Grapalat"/>
                <w:sz w:val="16"/>
                <w:szCs w:val="16"/>
              </w:rPr>
            </w:pPr>
          </w:p>
        </w:tc>
        <w:tc>
          <w:tcPr>
            <w:tcW w:w="2155" w:type="dxa"/>
          </w:tcPr>
          <w:p w:rsidR="00C43CFC" w:rsidRPr="00664FBF" w:rsidRDefault="00C43CFC" w:rsidP="00B46D58">
            <w:pPr>
              <w:widowControl w:val="0"/>
              <w:jc w:val="center"/>
              <w:rPr>
                <w:rFonts w:ascii="GHEA Grapalat" w:hAnsi="GHEA Grapalat"/>
                <w:sz w:val="16"/>
                <w:szCs w:val="16"/>
              </w:rPr>
            </w:pPr>
          </w:p>
        </w:tc>
        <w:tc>
          <w:tcPr>
            <w:tcW w:w="1293" w:type="dxa"/>
          </w:tcPr>
          <w:p w:rsidR="00C43CFC" w:rsidRPr="00664FBF" w:rsidRDefault="00C43CFC" w:rsidP="00B46D58">
            <w:pPr>
              <w:widowControl w:val="0"/>
              <w:jc w:val="center"/>
              <w:rPr>
                <w:rFonts w:ascii="GHEA Grapalat" w:hAnsi="GHEA Grapalat"/>
                <w:sz w:val="16"/>
                <w:szCs w:val="16"/>
              </w:rPr>
            </w:pPr>
          </w:p>
        </w:tc>
        <w:tc>
          <w:tcPr>
            <w:tcW w:w="1007" w:type="dxa"/>
            <w:vAlign w:val="center"/>
          </w:tcPr>
          <w:p w:rsidR="00C43CFC" w:rsidRPr="00664FBF" w:rsidRDefault="00C43CFC" w:rsidP="00B46D58">
            <w:pPr>
              <w:widowControl w:val="0"/>
              <w:jc w:val="center"/>
              <w:rPr>
                <w:rFonts w:ascii="GHEA Grapalat" w:hAnsi="GHEA Grapalat"/>
                <w:sz w:val="16"/>
                <w:szCs w:val="16"/>
              </w:rPr>
            </w:pPr>
          </w:p>
        </w:tc>
        <w:tc>
          <w:tcPr>
            <w:tcW w:w="1006" w:type="dxa"/>
            <w:vAlign w:val="center"/>
          </w:tcPr>
          <w:p w:rsidR="00C43CFC" w:rsidRPr="00664FBF" w:rsidRDefault="00C43CFC" w:rsidP="00B46D58">
            <w:pPr>
              <w:widowControl w:val="0"/>
              <w:jc w:val="center"/>
              <w:rPr>
                <w:rFonts w:ascii="GHEA Grapalat" w:hAnsi="GHEA Grapalat"/>
                <w:sz w:val="16"/>
                <w:szCs w:val="16"/>
              </w:rPr>
            </w:pPr>
          </w:p>
        </w:tc>
        <w:tc>
          <w:tcPr>
            <w:tcW w:w="718" w:type="dxa"/>
            <w:vAlign w:val="center"/>
          </w:tcPr>
          <w:p w:rsidR="00C43CFC" w:rsidRPr="00664FBF" w:rsidRDefault="00C43CFC" w:rsidP="00B46D58">
            <w:pPr>
              <w:widowControl w:val="0"/>
              <w:jc w:val="center"/>
              <w:rPr>
                <w:rFonts w:ascii="GHEA Grapalat" w:hAnsi="GHEA Grapalat"/>
                <w:sz w:val="16"/>
                <w:szCs w:val="16"/>
              </w:rPr>
            </w:pPr>
          </w:p>
        </w:tc>
        <w:tc>
          <w:tcPr>
            <w:tcW w:w="861" w:type="dxa"/>
            <w:vAlign w:val="center"/>
          </w:tcPr>
          <w:p w:rsidR="00C43CFC" w:rsidRPr="00664FBF" w:rsidRDefault="00C43CFC" w:rsidP="00B46D58">
            <w:pPr>
              <w:widowControl w:val="0"/>
              <w:jc w:val="center"/>
              <w:rPr>
                <w:rFonts w:ascii="GHEA Grapalat" w:hAnsi="GHEA Grapalat"/>
                <w:sz w:val="16"/>
                <w:szCs w:val="16"/>
              </w:rPr>
            </w:pPr>
          </w:p>
        </w:tc>
        <w:tc>
          <w:tcPr>
            <w:tcW w:w="545" w:type="dxa"/>
            <w:vAlign w:val="center"/>
          </w:tcPr>
          <w:p w:rsidR="00C43CFC" w:rsidRPr="00664FBF" w:rsidRDefault="00C43CFC" w:rsidP="00B46D58">
            <w:pPr>
              <w:widowControl w:val="0"/>
              <w:jc w:val="center"/>
              <w:rPr>
                <w:rFonts w:ascii="GHEA Grapalat" w:hAnsi="GHEA Grapalat"/>
                <w:sz w:val="16"/>
                <w:szCs w:val="16"/>
              </w:rPr>
            </w:pPr>
          </w:p>
        </w:tc>
        <w:tc>
          <w:tcPr>
            <w:tcW w:w="606" w:type="dxa"/>
            <w:vAlign w:val="center"/>
          </w:tcPr>
          <w:p w:rsidR="00C43CFC" w:rsidRPr="00664FBF" w:rsidRDefault="00C43CFC" w:rsidP="00B46D58">
            <w:pPr>
              <w:widowControl w:val="0"/>
              <w:jc w:val="center"/>
              <w:rPr>
                <w:rFonts w:ascii="GHEA Grapalat" w:hAnsi="GHEA Grapalat"/>
                <w:sz w:val="16"/>
                <w:szCs w:val="16"/>
              </w:rPr>
            </w:pPr>
          </w:p>
        </w:tc>
        <w:tc>
          <w:tcPr>
            <w:tcW w:w="718" w:type="dxa"/>
            <w:vAlign w:val="center"/>
          </w:tcPr>
          <w:p w:rsidR="00C43CFC" w:rsidRPr="00664FBF" w:rsidRDefault="00C43CFC" w:rsidP="00B46D58">
            <w:pPr>
              <w:widowControl w:val="0"/>
              <w:jc w:val="center"/>
              <w:rPr>
                <w:rFonts w:ascii="GHEA Grapalat" w:hAnsi="GHEA Grapalat"/>
                <w:sz w:val="16"/>
                <w:szCs w:val="16"/>
              </w:rPr>
            </w:pPr>
          </w:p>
        </w:tc>
        <w:tc>
          <w:tcPr>
            <w:tcW w:w="854" w:type="dxa"/>
            <w:vAlign w:val="center"/>
          </w:tcPr>
          <w:p w:rsidR="00C43CFC" w:rsidRPr="00664FBF" w:rsidRDefault="00C43CFC" w:rsidP="00B46D58">
            <w:pPr>
              <w:widowControl w:val="0"/>
              <w:jc w:val="center"/>
              <w:rPr>
                <w:rFonts w:ascii="GHEA Grapalat" w:hAnsi="GHEA Grapalat"/>
                <w:sz w:val="16"/>
                <w:szCs w:val="16"/>
              </w:rPr>
            </w:pPr>
          </w:p>
        </w:tc>
        <w:tc>
          <w:tcPr>
            <w:tcW w:w="868" w:type="dxa"/>
            <w:vAlign w:val="center"/>
          </w:tcPr>
          <w:p w:rsidR="00C43CFC" w:rsidRPr="00664FBF" w:rsidRDefault="00C43CFC" w:rsidP="00B46D58">
            <w:pPr>
              <w:widowControl w:val="0"/>
              <w:jc w:val="center"/>
              <w:rPr>
                <w:rFonts w:ascii="GHEA Grapalat" w:hAnsi="GHEA Grapalat"/>
                <w:sz w:val="16"/>
                <w:szCs w:val="16"/>
              </w:rPr>
            </w:pPr>
          </w:p>
        </w:tc>
        <w:tc>
          <w:tcPr>
            <w:tcW w:w="861" w:type="dxa"/>
            <w:vAlign w:val="center"/>
          </w:tcPr>
          <w:p w:rsidR="00C43CFC" w:rsidRPr="00664FBF" w:rsidRDefault="00C43CFC" w:rsidP="00B46D58">
            <w:pPr>
              <w:widowControl w:val="0"/>
              <w:jc w:val="center"/>
              <w:rPr>
                <w:rFonts w:ascii="GHEA Grapalat" w:hAnsi="GHEA Grapalat"/>
                <w:sz w:val="16"/>
                <w:szCs w:val="16"/>
              </w:rPr>
            </w:pPr>
          </w:p>
        </w:tc>
        <w:tc>
          <w:tcPr>
            <w:tcW w:w="1007" w:type="dxa"/>
            <w:vAlign w:val="center"/>
          </w:tcPr>
          <w:p w:rsidR="00C43CFC" w:rsidRPr="00664FBF" w:rsidRDefault="00C43CFC" w:rsidP="00B46D58">
            <w:pPr>
              <w:widowControl w:val="0"/>
              <w:jc w:val="center"/>
              <w:rPr>
                <w:rFonts w:ascii="GHEA Grapalat" w:hAnsi="GHEA Grapalat"/>
                <w:sz w:val="16"/>
                <w:szCs w:val="16"/>
              </w:rPr>
            </w:pPr>
          </w:p>
        </w:tc>
        <w:tc>
          <w:tcPr>
            <w:tcW w:w="861" w:type="dxa"/>
            <w:vAlign w:val="center"/>
          </w:tcPr>
          <w:p w:rsidR="00C43CFC" w:rsidRPr="00664FBF" w:rsidRDefault="00C43CFC" w:rsidP="00B46D58">
            <w:pPr>
              <w:widowControl w:val="0"/>
              <w:jc w:val="center"/>
              <w:rPr>
                <w:rFonts w:ascii="GHEA Grapalat" w:hAnsi="GHEA Grapalat"/>
                <w:sz w:val="16"/>
                <w:szCs w:val="16"/>
              </w:rPr>
            </w:pPr>
          </w:p>
        </w:tc>
        <w:tc>
          <w:tcPr>
            <w:tcW w:w="821" w:type="dxa"/>
            <w:vAlign w:val="center"/>
          </w:tcPr>
          <w:p w:rsidR="00C43CFC" w:rsidRPr="00664FBF" w:rsidRDefault="00C43CFC" w:rsidP="00B46D58">
            <w:pPr>
              <w:widowControl w:val="0"/>
              <w:jc w:val="center"/>
              <w:rPr>
                <w:rFonts w:ascii="GHEA Grapalat" w:hAnsi="GHEA Grapalat"/>
                <w:sz w:val="16"/>
                <w:szCs w:val="16"/>
              </w:rPr>
            </w:pPr>
          </w:p>
        </w:tc>
      </w:tr>
    </w:tbl>
    <w:p w:rsidR="00071D1C" w:rsidRPr="00664FBF"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664FBF" w:rsidTr="00E22E51">
        <w:trPr>
          <w:jc w:val="center"/>
        </w:trPr>
        <w:tc>
          <w:tcPr>
            <w:tcW w:w="4536" w:type="dxa"/>
          </w:tcPr>
          <w:p w:rsidR="00071D1C" w:rsidRPr="00664FBF" w:rsidRDefault="00071D1C" w:rsidP="00B46D58">
            <w:pPr>
              <w:widowControl w:val="0"/>
              <w:spacing w:after="160"/>
              <w:jc w:val="center"/>
              <w:rPr>
                <w:rFonts w:ascii="GHEA Grapalat" w:hAnsi="GHEA Grapalat" w:cs="Sylfaen"/>
                <w:b/>
                <w:bCs/>
              </w:rPr>
            </w:pPr>
            <w:r w:rsidRPr="00664FBF">
              <w:rPr>
                <w:rFonts w:ascii="GHEA Grapalat" w:hAnsi="GHEA Grapalat"/>
                <w:b/>
              </w:rPr>
              <w:lastRenderedPageBreak/>
              <w:t>ПОКУПАТЕЛЬ</w:t>
            </w:r>
          </w:p>
          <w:p w:rsidR="00071D1C" w:rsidRPr="00664FBF" w:rsidRDefault="00AB4EAB" w:rsidP="00B46D58">
            <w:pPr>
              <w:widowControl w:val="0"/>
              <w:jc w:val="center"/>
              <w:rPr>
                <w:rFonts w:ascii="GHEA Grapalat" w:hAnsi="GHEA Grapalat"/>
                <w:lang w:val="en-US"/>
              </w:rPr>
            </w:pPr>
            <w:r w:rsidRPr="00664FBF">
              <w:rPr>
                <w:rFonts w:ascii="GHEA Grapalat" w:hAnsi="GHEA Grapalat"/>
                <w:lang w:val="en-US"/>
              </w:rPr>
              <w:t>______________________</w:t>
            </w:r>
          </w:p>
          <w:p w:rsidR="00071D1C" w:rsidRPr="00664FBF" w:rsidRDefault="00071D1C" w:rsidP="00B46D58">
            <w:pPr>
              <w:widowControl w:val="0"/>
              <w:spacing w:after="160"/>
              <w:jc w:val="center"/>
              <w:rPr>
                <w:rFonts w:ascii="GHEA Grapalat" w:hAnsi="GHEA Grapalat"/>
                <w:sz w:val="20"/>
                <w:szCs w:val="20"/>
              </w:rPr>
            </w:pPr>
            <w:r w:rsidRPr="00664FBF">
              <w:rPr>
                <w:rFonts w:ascii="GHEA Grapalat" w:hAnsi="GHEA Grapalat"/>
                <w:sz w:val="20"/>
                <w:szCs w:val="20"/>
              </w:rPr>
              <w:t>/подпись/</w:t>
            </w:r>
          </w:p>
          <w:p w:rsidR="00071D1C" w:rsidRPr="00664FBF" w:rsidRDefault="00071D1C" w:rsidP="00B46D58">
            <w:pPr>
              <w:widowControl w:val="0"/>
              <w:spacing w:after="160"/>
              <w:jc w:val="center"/>
              <w:rPr>
                <w:rFonts w:ascii="GHEA Grapalat" w:hAnsi="GHEA Grapalat"/>
              </w:rPr>
            </w:pPr>
            <w:r w:rsidRPr="00664FBF">
              <w:rPr>
                <w:rFonts w:ascii="GHEA Grapalat" w:hAnsi="GHEA Grapalat"/>
              </w:rPr>
              <w:t>М. П.</w:t>
            </w:r>
          </w:p>
        </w:tc>
        <w:tc>
          <w:tcPr>
            <w:tcW w:w="760" w:type="dxa"/>
          </w:tcPr>
          <w:p w:rsidR="00071D1C" w:rsidRPr="00664FBF" w:rsidRDefault="00071D1C" w:rsidP="00B46D58">
            <w:pPr>
              <w:widowControl w:val="0"/>
              <w:spacing w:after="160"/>
              <w:jc w:val="center"/>
              <w:rPr>
                <w:rFonts w:ascii="GHEA Grapalat" w:hAnsi="GHEA Grapalat"/>
              </w:rPr>
            </w:pPr>
          </w:p>
        </w:tc>
        <w:tc>
          <w:tcPr>
            <w:tcW w:w="4343" w:type="dxa"/>
          </w:tcPr>
          <w:p w:rsidR="00071D1C" w:rsidRPr="00664FBF" w:rsidRDefault="00071D1C" w:rsidP="00B46D58">
            <w:pPr>
              <w:widowControl w:val="0"/>
              <w:spacing w:after="160"/>
              <w:jc w:val="center"/>
              <w:rPr>
                <w:rFonts w:ascii="GHEA Grapalat" w:hAnsi="GHEA Grapalat" w:cs="Sylfaen"/>
                <w:b/>
                <w:bCs/>
              </w:rPr>
            </w:pPr>
            <w:r w:rsidRPr="00664FBF">
              <w:rPr>
                <w:rFonts w:ascii="GHEA Grapalat" w:hAnsi="GHEA Grapalat"/>
                <w:b/>
              </w:rPr>
              <w:t>ПРОДАВЕЦ</w:t>
            </w:r>
          </w:p>
          <w:p w:rsidR="00071D1C" w:rsidRPr="00664FBF" w:rsidRDefault="00AB4EAB" w:rsidP="00B46D58">
            <w:pPr>
              <w:widowControl w:val="0"/>
              <w:jc w:val="center"/>
              <w:rPr>
                <w:rFonts w:ascii="GHEA Grapalat" w:hAnsi="GHEA Grapalat"/>
                <w:lang w:val="en-US"/>
              </w:rPr>
            </w:pPr>
            <w:r w:rsidRPr="00664FBF">
              <w:rPr>
                <w:rFonts w:ascii="GHEA Grapalat" w:hAnsi="GHEA Grapalat"/>
                <w:lang w:val="en-US"/>
              </w:rPr>
              <w:t>______________________</w:t>
            </w:r>
          </w:p>
          <w:p w:rsidR="00071D1C" w:rsidRPr="00664FBF" w:rsidRDefault="00071D1C" w:rsidP="00B46D58">
            <w:pPr>
              <w:widowControl w:val="0"/>
              <w:spacing w:after="160"/>
              <w:jc w:val="center"/>
              <w:rPr>
                <w:rFonts w:ascii="GHEA Grapalat" w:hAnsi="GHEA Grapalat"/>
                <w:sz w:val="20"/>
                <w:szCs w:val="20"/>
              </w:rPr>
            </w:pPr>
            <w:r w:rsidRPr="00664FBF">
              <w:rPr>
                <w:rFonts w:ascii="GHEA Grapalat" w:hAnsi="GHEA Grapalat"/>
                <w:sz w:val="20"/>
                <w:szCs w:val="20"/>
              </w:rPr>
              <w:t>/подпись/</w:t>
            </w:r>
          </w:p>
          <w:p w:rsidR="00071D1C" w:rsidRPr="00664FBF" w:rsidRDefault="00071D1C" w:rsidP="00B46D58">
            <w:pPr>
              <w:widowControl w:val="0"/>
              <w:spacing w:after="160"/>
              <w:jc w:val="center"/>
              <w:rPr>
                <w:rFonts w:ascii="GHEA Grapalat" w:hAnsi="GHEA Grapalat"/>
              </w:rPr>
            </w:pPr>
            <w:r w:rsidRPr="00664FBF">
              <w:rPr>
                <w:rFonts w:ascii="GHEA Grapalat" w:hAnsi="GHEA Grapalat"/>
              </w:rPr>
              <w:t>М. П.</w:t>
            </w:r>
          </w:p>
        </w:tc>
      </w:tr>
    </w:tbl>
    <w:p w:rsidR="00071D1C" w:rsidRPr="00664FBF" w:rsidRDefault="00071D1C" w:rsidP="00B46D58">
      <w:pPr>
        <w:widowControl w:val="0"/>
        <w:spacing w:after="160"/>
        <w:rPr>
          <w:rFonts w:ascii="GHEA Grapalat" w:hAnsi="GHEA Grapalat"/>
        </w:rPr>
        <w:sectPr w:rsidR="00071D1C" w:rsidRPr="00664FBF" w:rsidSect="00E6288F">
          <w:footnotePr>
            <w:pos w:val="beneathText"/>
          </w:footnotePr>
          <w:pgSz w:w="16838" w:h="11906" w:orient="landscape" w:code="9"/>
          <w:pgMar w:top="1418" w:right="1418" w:bottom="1418" w:left="1418" w:header="561" w:footer="561" w:gutter="0"/>
          <w:cols w:space="720"/>
        </w:sectPr>
      </w:pPr>
    </w:p>
    <w:p w:rsidR="00071D1C" w:rsidRPr="00664FBF" w:rsidRDefault="00071D1C" w:rsidP="00B46D58">
      <w:pPr>
        <w:widowControl w:val="0"/>
        <w:spacing w:after="160"/>
        <w:jc w:val="right"/>
        <w:rPr>
          <w:rFonts w:ascii="GHEA Grapalat" w:hAnsi="GHEA Grapalat"/>
          <w:i/>
        </w:rPr>
      </w:pPr>
      <w:r w:rsidRPr="00664FBF">
        <w:rPr>
          <w:rFonts w:ascii="GHEA Grapalat" w:hAnsi="GHEA Grapalat"/>
          <w:i/>
        </w:rPr>
        <w:lastRenderedPageBreak/>
        <w:t>Приложение № 3</w:t>
      </w:r>
    </w:p>
    <w:p w:rsidR="00071D1C" w:rsidRPr="00664FBF" w:rsidRDefault="00071D1C" w:rsidP="00B46D58">
      <w:pPr>
        <w:widowControl w:val="0"/>
        <w:spacing w:after="160"/>
        <w:jc w:val="right"/>
        <w:rPr>
          <w:rFonts w:ascii="GHEA Grapalat" w:hAnsi="GHEA Grapalat"/>
          <w:i/>
        </w:rPr>
      </w:pPr>
      <w:r w:rsidRPr="00664FBF">
        <w:rPr>
          <w:rFonts w:ascii="GHEA Grapalat" w:hAnsi="GHEA Grapalat"/>
          <w:i/>
        </w:rPr>
        <w:t xml:space="preserve">к Договору под кодом </w:t>
      </w:r>
      <w:r w:rsidR="00E67FD5" w:rsidRPr="00664FBF">
        <w:rPr>
          <w:rFonts w:ascii="GHEA Grapalat" w:hAnsi="GHEA Grapalat"/>
          <w:i/>
        </w:rPr>
        <w:br/>
      </w:r>
      <w:r w:rsidRPr="00664FBF">
        <w:rPr>
          <w:rFonts w:ascii="GHEA Grapalat" w:hAnsi="GHEA Grapalat"/>
          <w:i/>
        </w:rPr>
        <w:t xml:space="preserve">заключенному </w:t>
      </w:r>
      <w:r w:rsidR="006132ED" w:rsidRPr="00664FBF">
        <w:rPr>
          <w:rFonts w:ascii="GHEA Grapalat" w:hAnsi="GHEA Grapalat"/>
          <w:i/>
        </w:rPr>
        <w:t>"</w:t>
      </w:r>
      <w:r w:rsidR="00D52566" w:rsidRPr="00664FBF">
        <w:rPr>
          <w:rFonts w:ascii="GHEA Grapalat" w:hAnsi="GHEA Grapalat"/>
          <w:i/>
        </w:rPr>
        <w:tab/>
      </w:r>
      <w:r w:rsidR="006132ED" w:rsidRPr="00664FBF">
        <w:rPr>
          <w:rFonts w:ascii="GHEA Grapalat" w:hAnsi="GHEA Grapalat"/>
          <w:i/>
        </w:rPr>
        <w:t>"</w:t>
      </w:r>
      <w:r w:rsidR="00D52566" w:rsidRPr="00664FBF">
        <w:rPr>
          <w:rFonts w:ascii="GHEA Grapalat" w:hAnsi="GHEA Grapalat"/>
          <w:i/>
        </w:rPr>
        <w:tab/>
      </w:r>
      <w:r w:rsidRPr="00664FBF">
        <w:rPr>
          <w:rFonts w:ascii="GHEA Grapalat" w:hAnsi="GHEA Grapalat"/>
          <w:i/>
        </w:rPr>
        <w:t>20</w:t>
      </w:r>
      <w:r w:rsidR="00D52566" w:rsidRPr="00664FBF">
        <w:rPr>
          <w:rFonts w:ascii="GHEA Grapalat" w:hAnsi="GHEA Grapalat"/>
          <w:i/>
        </w:rPr>
        <w:tab/>
      </w:r>
      <w:r w:rsidRPr="00664FBF">
        <w:rPr>
          <w:rFonts w:ascii="GHEA Grapalat" w:hAnsi="GHEA Grapalat"/>
          <w:i/>
        </w:rPr>
        <w:t>г.</w:t>
      </w:r>
    </w:p>
    <w:p w:rsidR="00071D1C" w:rsidRPr="00664FBF"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664FBF" w:rsidTr="007A2020">
        <w:trPr>
          <w:tblCellSpacing w:w="7" w:type="dxa"/>
          <w:jc w:val="center"/>
        </w:trPr>
        <w:tc>
          <w:tcPr>
            <w:tcW w:w="0" w:type="auto"/>
            <w:vAlign w:val="center"/>
          </w:tcPr>
          <w:p w:rsidR="0038400D" w:rsidRPr="00664FBF" w:rsidRDefault="00EB713D" w:rsidP="00B46D58">
            <w:pPr>
              <w:widowControl w:val="0"/>
              <w:spacing w:after="160"/>
              <w:jc w:val="center"/>
              <w:rPr>
                <w:rFonts w:ascii="GHEA Grapalat" w:hAnsi="GHEA Grapalat"/>
                <w:iCs/>
              </w:rPr>
            </w:pPr>
            <w:r w:rsidRPr="00664FBF">
              <w:rPr>
                <w:rFonts w:ascii="GHEA Grapalat" w:hAnsi="GHEA Grapalat"/>
              </w:rPr>
              <w:t xml:space="preserve">Сторона договора </w:t>
            </w:r>
          </w:p>
          <w:p w:rsidR="0038400D" w:rsidRPr="00664FBF" w:rsidRDefault="0038400D" w:rsidP="00B46D58">
            <w:pPr>
              <w:widowControl w:val="0"/>
              <w:spacing w:after="160"/>
              <w:jc w:val="center"/>
              <w:rPr>
                <w:rFonts w:ascii="GHEA Grapalat" w:hAnsi="GHEA Grapalat"/>
                <w:iCs/>
              </w:rPr>
            </w:pPr>
            <w:r w:rsidRPr="00664FBF">
              <w:rPr>
                <w:rFonts w:ascii="GHEA Grapalat" w:hAnsi="GHEA Grapalat"/>
              </w:rPr>
              <w:t>______________________</w:t>
            </w:r>
            <w:r w:rsidR="00E67FD5" w:rsidRPr="00664FBF">
              <w:rPr>
                <w:rFonts w:ascii="GHEA Grapalat" w:hAnsi="GHEA Grapalat"/>
              </w:rPr>
              <w:t>___</w:t>
            </w:r>
            <w:r w:rsidRPr="00664FBF">
              <w:rPr>
                <w:rFonts w:ascii="GHEA Grapalat" w:hAnsi="GHEA Grapalat"/>
              </w:rPr>
              <w:t>_</w:t>
            </w:r>
            <w:r w:rsidR="00E67FD5" w:rsidRPr="00664FBF">
              <w:rPr>
                <w:rFonts w:ascii="GHEA Grapalat" w:hAnsi="GHEA Grapalat"/>
              </w:rPr>
              <w:t>_</w:t>
            </w:r>
            <w:r w:rsidRPr="00664FBF">
              <w:rPr>
                <w:rFonts w:ascii="GHEA Grapalat" w:hAnsi="GHEA Grapalat"/>
              </w:rPr>
              <w:t>____</w:t>
            </w:r>
          </w:p>
          <w:p w:rsidR="0038400D" w:rsidRPr="00664FBF" w:rsidRDefault="0038400D" w:rsidP="00B46D58">
            <w:pPr>
              <w:widowControl w:val="0"/>
              <w:spacing w:after="160"/>
              <w:jc w:val="center"/>
              <w:rPr>
                <w:rFonts w:ascii="GHEA Grapalat" w:hAnsi="GHEA Grapalat"/>
                <w:iCs/>
              </w:rPr>
            </w:pPr>
            <w:r w:rsidRPr="00664FBF">
              <w:rPr>
                <w:rFonts w:ascii="GHEA Grapalat" w:hAnsi="GHEA Grapalat"/>
              </w:rPr>
              <w:t>_______________</w:t>
            </w:r>
            <w:r w:rsidR="00E67FD5" w:rsidRPr="00664FBF">
              <w:rPr>
                <w:rFonts w:ascii="GHEA Grapalat" w:hAnsi="GHEA Grapalat"/>
              </w:rPr>
              <w:t>__</w:t>
            </w:r>
            <w:r w:rsidRPr="00664FBF">
              <w:rPr>
                <w:rFonts w:ascii="GHEA Grapalat" w:hAnsi="GHEA Grapalat"/>
              </w:rPr>
              <w:t>_______</w:t>
            </w:r>
            <w:r w:rsidR="00E67FD5" w:rsidRPr="00664FBF">
              <w:rPr>
                <w:rFonts w:ascii="GHEA Grapalat" w:hAnsi="GHEA Grapalat"/>
              </w:rPr>
              <w:t>_</w:t>
            </w:r>
            <w:r w:rsidRPr="00664FBF">
              <w:rPr>
                <w:rFonts w:ascii="GHEA Grapalat" w:hAnsi="GHEA Grapalat"/>
              </w:rPr>
              <w:t>___</w:t>
            </w:r>
            <w:r w:rsidR="00E67FD5" w:rsidRPr="00664FBF">
              <w:rPr>
                <w:rFonts w:ascii="GHEA Grapalat" w:hAnsi="GHEA Grapalat"/>
              </w:rPr>
              <w:t>_</w:t>
            </w:r>
            <w:r w:rsidRPr="00664FBF">
              <w:rPr>
                <w:rFonts w:ascii="GHEA Grapalat" w:hAnsi="GHEA Grapalat"/>
              </w:rPr>
              <w:t>__</w:t>
            </w:r>
          </w:p>
          <w:p w:rsidR="0038400D" w:rsidRPr="00664FBF" w:rsidRDefault="0038400D" w:rsidP="00B46D58">
            <w:pPr>
              <w:widowControl w:val="0"/>
              <w:spacing w:after="160"/>
              <w:jc w:val="center"/>
              <w:rPr>
                <w:rFonts w:ascii="GHEA Grapalat" w:hAnsi="GHEA Grapalat"/>
                <w:iCs/>
              </w:rPr>
            </w:pPr>
            <w:r w:rsidRPr="00664FBF">
              <w:rPr>
                <w:rFonts w:ascii="GHEA Grapalat" w:hAnsi="GHEA Grapalat"/>
              </w:rPr>
              <w:t>место нахождения ____________</w:t>
            </w:r>
            <w:r w:rsidR="00E67FD5" w:rsidRPr="00664FBF">
              <w:rPr>
                <w:rFonts w:ascii="GHEA Grapalat" w:hAnsi="GHEA Grapalat"/>
              </w:rPr>
              <w:t>_</w:t>
            </w:r>
            <w:r w:rsidRPr="00664FBF">
              <w:rPr>
                <w:rFonts w:ascii="GHEA Grapalat" w:hAnsi="GHEA Grapalat"/>
              </w:rPr>
              <w:t>__</w:t>
            </w:r>
          </w:p>
          <w:p w:rsidR="0038400D" w:rsidRPr="00664FBF" w:rsidRDefault="00E67FD5" w:rsidP="00B46D58">
            <w:pPr>
              <w:widowControl w:val="0"/>
              <w:spacing w:after="160"/>
              <w:jc w:val="center"/>
              <w:rPr>
                <w:rFonts w:ascii="GHEA Grapalat" w:hAnsi="GHEA Grapalat"/>
                <w:iCs/>
              </w:rPr>
            </w:pPr>
            <w:r w:rsidRPr="00664FBF">
              <w:rPr>
                <w:rFonts w:ascii="GHEA Grapalat" w:hAnsi="GHEA Grapalat"/>
              </w:rPr>
              <w:t>Р/С____________________________</w:t>
            </w:r>
          </w:p>
          <w:p w:rsidR="0038400D" w:rsidRPr="00664FBF" w:rsidRDefault="0038400D" w:rsidP="00B46D58">
            <w:pPr>
              <w:widowControl w:val="0"/>
              <w:spacing w:after="160"/>
              <w:jc w:val="center"/>
              <w:rPr>
                <w:rFonts w:ascii="GHEA Grapalat" w:hAnsi="GHEA Grapalat"/>
                <w:iCs/>
              </w:rPr>
            </w:pPr>
            <w:r w:rsidRPr="00664FBF">
              <w:rPr>
                <w:rFonts w:ascii="GHEA Grapalat" w:hAnsi="GHEA Grapalat"/>
              </w:rPr>
              <w:t>УНН______________________</w:t>
            </w:r>
            <w:r w:rsidR="00E67FD5" w:rsidRPr="00664FBF">
              <w:rPr>
                <w:rFonts w:ascii="GHEA Grapalat" w:hAnsi="GHEA Grapalat"/>
              </w:rPr>
              <w:t>____</w:t>
            </w:r>
            <w:r w:rsidRPr="00664FBF">
              <w:rPr>
                <w:rFonts w:ascii="GHEA Grapalat" w:hAnsi="GHEA Grapalat"/>
              </w:rPr>
              <w:t>_</w:t>
            </w:r>
          </w:p>
        </w:tc>
        <w:tc>
          <w:tcPr>
            <w:tcW w:w="0" w:type="auto"/>
            <w:vAlign w:val="center"/>
          </w:tcPr>
          <w:p w:rsidR="0038400D" w:rsidRPr="00664FBF" w:rsidRDefault="00E67FD5" w:rsidP="00B46D58">
            <w:pPr>
              <w:widowControl w:val="0"/>
              <w:spacing w:after="160"/>
              <w:jc w:val="center"/>
              <w:rPr>
                <w:rFonts w:ascii="GHEA Grapalat" w:hAnsi="GHEA Grapalat"/>
                <w:iCs/>
              </w:rPr>
            </w:pPr>
            <w:r w:rsidRPr="00664FBF">
              <w:rPr>
                <w:rFonts w:ascii="GHEA Grapalat" w:hAnsi="GHEA Grapalat"/>
              </w:rPr>
              <w:t xml:space="preserve">Заказчик </w:t>
            </w:r>
          </w:p>
          <w:p w:rsidR="0038400D" w:rsidRPr="00664FBF" w:rsidRDefault="0038400D" w:rsidP="00B46D58">
            <w:pPr>
              <w:widowControl w:val="0"/>
              <w:spacing w:after="160"/>
              <w:jc w:val="center"/>
              <w:rPr>
                <w:rFonts w:ascii="GHEA Grapalat" w:hAnsi="GHEA Grapalat"/>
                <w:iCs/>
              </w:rPr>
            </w:pPr>
            <w:r w:rsidRPr="00664FBF">
              <w:rPr>
                <w:rFonts w:ascii="GHEA Grapalat" w:hAnsi="GHEA Grapalat"/>
              </w:rPr>
              <w:t>_____________________</w:t>
            </w:r>
            <w:r w:rsidR="00E67FD5" w:rsidRPr="00664FBF">
              <w:rPr>
                <w:rFonts w:ascii="GHEA Grapalat" w:hAnsi="GHEA Grapalat"/>
              </w:rPr>
              <w:t>_____</w:t>
            </w:r>
            <w:r w:rsidRPr="00664FBF">
              <w:rPr>
                <w:rFonts w:ascii="GHEA Grapalat" w:hAnsi="GHEA Grapalat"/>
              </w:rPr>
              <w:t>________</w:t>
            </w:r>
          </w:p>
          <w:p w:rsidR="0038400D" w:rsidRPr="00664FBF" w:rsidRDefault="0038400D" w:rsidP="00B46D58">
            <w:pPr>
              <w:widowControl w:val="0"/>
              <w:spacing w:after="160"/>
              <w:jc w:val="center"/>
              <w:rPr>
                <w:rFonts w:ascii="GHEA Grapalat" w:hAnsi="GHEA Grapalat"/>
                <w:iCs/>
              </w:rPr>
            </w:pPr>
            <w:r w:rsidRPr="00664FBF">
              <w:rPr>
                <w:rFonts w:ascii="GHEA Grapalat" w:hAnsi="GHEA Grapalat"/>
              </w:rPr>
              <w:t>_____________________</w:t>
            </w:r>
            <w:r w:rsidR="00E67FD5" w:rsidRPr="00664FBF">
              <w:rPr>
                <w:rFonts w:ascii="GHEA Grapalat" w:hAnsi="GHEA Grapalat"/>
              </w:rPr>
              <w:t>_____</w:t>
            </w:r>
            <w:r w:rsidRPr="00664FBF">
              <w:rPr>
                <w:rFonts w:ascii="GHEA Grapalat" w:hAnsi="GHEA Grapalat"/>
              </w:rPr>
              <w:t>________</w:t>
            </w:r>
          </w:p>
          <w:p w:rsidR="0038400D" w:rsidRPr="00664FBF" w:rsidRDefault="00E67FD5" w:rsidP="00B46D58">
            <w:pPr>
              <w:widowControl w:val="0"/>
              <w:spacing w:after="160"/>
              <w:jc w:val="center"/>
              <w:rPr>
                <w:rFonts w:ascii="GHEA Grapalat" w:hAnsi="GHEA Grapalat"/>
                <w:iCs/>
              </w:rPr>
            </w:pPr>
            <w:r w:rsidRPr="00664FBF">
              <w:rPr>
                <w:rFonts w:ascii="GHEA Grapalat" w:hAnsi="GHEA Grapalat"/>
              </w:rPr>
              <w:t xml:space="preserve">место нахождения </w:t>
            </w:r>
            <w:r w:rsidR="0038400D" w:rsidRPr="00664FBF">
              <w:rPr>
                <w:rFonts w:ascii="GHEA Grapalat" w:hAnsi="GHEA Grapalat"/>
              </w:rPr>
              <w:t>_________________</w:t>
            </w:r>
          </w:p>
          <w:p w:rsidR="0038400D" w:rsidRPr="00664FBF" w:rsidRDefault="0038400D" w:rsidP="00B46D58">
            <w:pPr>
              <w:widowControl w:val="0"/>
              <w:spacing w:after="160"/>
              <w:jc w:val="center"/>
              <w:rPr>
                <w:rFonts w:ascii="GHEA Grapalat" w:hAnsi="GHEA Grapalat"/>
                <w:iCs/>
              </w:rPr>
            </w:pPr>
            <w:r w:rsidRPr="00664FBF">
              <w:rPr>
                <w:rFonts w:ascii="GHEA Grapalat" w:hAnsi="GHEA Grapalat"/>
              </w:rPr>
              <w:t>Р/С________________________</w:t>
            </w:r>
            <w:r w:rsidR="00E67FD5" w:rsidRPr="00664FBF">
              <w:rPr>
                <w:rFonts w:ascii="GHEA Grapalat" w:hAnsi="GHEA Grapalat"/>
              </w:rPr>
              <w:t>___</w:t>
            </w:r>
            <w:r w:rsidRPr="00664FBF">
              <w:rPr>
                <w:rFonts w:ascii="GHEA Grapalat" w:hAnsi="GHEA Grapalat"/>
              </w:rPr>
              <w:t>____</w:t>
            </w:r>
          </w:p>
          <w:p w:rsidR="0038400D" w:rsidRPr="00664FBF" w:rsidRDefault="0038400D" w:rsidP="00B46D58">
            <w:pPr>
              <w:widowControl w:val="0"/>
              <w:spacing w:after="160"/>
              <w:jc w:val="center"/>
              <w:rPr>
                <w:rFonts w:ascii="GHEA Grapalat" w:hAnsi="GHEA Grapalat"/>
                <w:iCs/>
              </w:rPr>
            </w:pPr>
            <w:r w:rsidRPr="00664FBF">
              <w:rPr>
                <w:rFonts w:ascii="GHEA Grapalat" w:hAnsi="GHEA Grapalat"/>
              </w:rPr>
              <w:t>УНН______________________</w:t>
            </w:r>
            <w:r w:rsidR="00E67FD5" w:rsidRPr="00664FBF">
              <w:rPr>
                <w:rFonts w:ascii="GHEA Grapalat" w:hAnsi="GHEA Grapalat"/>
              </w:rPr>
              <w:t>___</w:t>
            </w:r>
            <w:r w:rsidRPr="00664FBF">
              <w:rPr>
                <w:rFonts w:ascii="GHEA Grapalat" w:hAnsi="GHEA Grapalat"/>
              </w:rPr>
              <w:t>_____</w:t>
            </w:r>
          </w:p>
        </w:tc>
      </w:tr>
    </w:tbl>
    <w:p w:rsidR="0038400D" w:rsidRPr="00664FBF" w:rsidRDefault="0038400D" w:rsidP="00B46D58">
      <w:pPr>
        <w:widowControl w:val="0"/>
        <w:spacing w:after="160"/>
        <w:ind w:firstLine="375"/>
        <w:rPr>
          <w:rFonts w:ascii="GHEA Grapalat" w:hAnsi="GHEA Grapalat"/>
          <w:iCs/>
        </w:rPr>
      </w:pPr>
    </w:p>
    <w:p w:rsidR="0038400D" w:rsidRPr="00664FBF" w:rsidRDefault="0038400D" w:rsidP="00B46D58">
      <w:pPr>
        <w:widowControl w:val="0"/>
        <w:spacing w:after="160"/>
        <w:ind w:left="567" w:right="467"/>
        <w:jc w:val="center"/>
        <w:rPr>
          <w:rFonts w:ascii="GHEA Grapalat" w:hAnsi="GHEA Grapalat"/>
          <w:iCs/>
        </w:rPr>
      </w:pPr>
      <w:r w:rsidRPr="00664FBF">
        <w:rPr>
          <w:rFonts w:ascii="GHEA Grapalat" w:hAnsi="GHEA Grapalat"/>
          <w:b/>
        </w:rPr>
        <w:t>АКТ №</w:t>
      </w:r>
    </w:p>
    <w:p w:rsidR="0038400D" w:rsidRPr="00664FBF" w:rsidRDefault="0038400D" w:rsidP="00B46D58">
      <w:pPr>
        <w:widowControl w:val="0"/>
        <w:spacing w:after="160"/>
        <w:ind w:left="567" w:right="467"/>
        <w:jc w:val="center"/>
        <w:rPr>
          <w:rFonts w:ascii="GHEA Grapalat" w:hAnsi="GHEA Grapalat"/>
          <w:b/>
          <w:bCs/>
          <w:iCs/>
        </w:rPr>
      </w:pPr>
      <w:r w:rsidRPr="00664FBF">
        <w:rPr>
          <w:rFonts w:ascii="GHEA Grapalat" w:hAnsi="GHEA Grapalat"/>
          <w:b/>
        </w:rPr>
        <w:t xml:space="preserve">ПРИЕМА-ПЕРЕДАЧИ РЕЗУЛЬТАТОВ </w:t>
      </w:r>
      <w:r w:rsidR="00AB4EAB" w:rsidRPr="00664FBF">
        <w:rPr>
          <w:rFonts w:ascii="GHEA Grapalat" w:hAnsi="GHEA Grapalat"/>
          <w:b/>
        </w:rPr>
        <w:br/>
      </w:r>
      <w:r w:rsidRPr="00664FBF">
        <w:rPr>
          <w:rFonts w:ascii="GHEA Grapalat" w:hAnsi="GHEA Grapalat"/>
          <w:b/>
        </w:rPr>
        <w:t>ИСПОЛНЕНИЯ ДОГОВОРАИЛИ ЕГО ЧАСТИ</w:t>
      </w:r>
    </w:p>
    <w:p w:rsidR="0038400D" w:rsidRPr="00664FBF"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664FBF"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664FBF">
        <w:rPr>
          <w:rFonts w:ascii="GHEA Grapalat" w:hAnsi="GHEA Grapalat"/>
          <w:sz w:val="24"/>
          <w:szCs w:val="24"/>
        </w:rPr>
        <w:t>"</w:t>
      </w:r>
      <w:r w:rsidR="00D52566" w:rsidRPr="00664FBF">
        <w:rPr>
          <w:rFonts w:ascii="GHEA Grapalat" w:hAnsi="GHEA Grapalat"/>
          <w:sz w:val="24"/>
          <w:szCs w:val="24"/>
        </w:rPr>
        <w:tab/>
      </w:r>
      <w:r w:rsidRPr="00664FBF">
        <w:rPr>
          <w:rFonts w:ascii="GHEA Grapalat" w:hAnsi="GHEA Grapalat"/>
          <w:sz w:val="24"/>
          <w:szCs w:val="24"/>
        </w:rPr>
        <w:t>" "</w:t>
      </w:r>
      <w:r w:rsidR="00D52566" w:rsidRPr="00664FBF">
        <w:rPr>
          <w:rFonts w:ascii="GHEA Grapalat" w:hAnsi="GHEA Grapalat"/>
          <w:sz w:val="24"/>
          <w:szCs w:val="24"/>
        </w:rPr>
        <w:tab/>
      </w:r>
      <w:r w:rsidRPr="00664FBF">
        <w:rPr>
          <w:rFonts w:ascii="GHEA Grapalat" w:hAnsi="GHEA Grapalat"/>
          <w:sz w:val="24"/>
          <w:szCs w:val="24"/>
        </w:rPr>
        <w:t>"</w:t>
      </w:r>
      <w:r w:rsidR="00AA7117" w:rsidRPr="00664FBF">
        <w:rPr>
          <w:rFonts w:ascii="GHEA Grapalat" w:hAnsi="GHEA Grapalat"/>
          <w:sz w:val="24"/>
          <w:szCs w:val="24"/>
        </w:rPr>
        <w:t xml:space="preserve"> </w:t>
      </w:r>
      <w:r w:rsidRPr="00664FBF">
        <w:rPr>
          <w:rFonts w:ascii="GHEA Grapalat" w:hAnsi="GHEA Grapalat"/>
          <w:sz w:val="24"/>
          <w:szCs w:val="24"/>
        </w:rPr>
        <w:t>20</w:t>
      </w:r>
      <w:r w:rsidR="00D52566" w:rsidRPr="00664FBF">
        <w:rPr>
          <w:rFonts w:ascii="GHEA Grapalat" w:hAnsi="GHEA Grapalat"/>
          <w:sz w:val="24"/>
          <w:szCs w:val="24"/>
        </w:rPr>
        <w:tab/>
      </w:r>
      <w:r w:rsidRPr="00664FBF">
        <w:rPr>
          <w:rFonts w:ascii="GHEA Grapalat" w:hAnsi="GHEA Grapalat"/>
          <w:sz w:val="24"/>
          <w:szCs w:val="24"/>
        </w:rPr>
        <w:t>г.</w:t>
      </w:r>
    </w:p>
    <w:p w:rsidR="0038400D" w:rsidRPr="00664FBF" w:rsidRDefault="0038400D" w:rsidP="00B46D58">
      <w:pPr>
        <w:pStyle w:val="NormalWeb"/>
        <w:widowControl w:val="0"/>
        <w:spacing w:before="0" w:beforeAutospacing="0" w:after="160" w:afterAutospacing="0"/>
        <w:rPr>
          <w:rFonts w:ascii="GHEA Grapalat" w:hAnsi="GHEA Grapalat"/>
        </w:rPr>
      </w:pPr>
      <w:r w:rsidRPr="00664FBF">
        <w:rPr>
          <w:rFonts w:ascii="GHEA Grapalat" w:hAnsi="GHEA Grapalat"/>
        </w:rPr>
        <w:t>Наименование договора (далее — Договор)</w:t>
      </w:r>
      <w:r w:rsidR="00F71F29" w:rsidRPr="00664FBF">
        <w:rPr>
          <w:rFonts w:ascii="GHEA Grapalat" w:hAnsi="GHEA Grapalat"/>
        </w:rPr>
        <w:t xml:space="preserve"> </w:t>
      </w:r>
      <w:r w:rsidR="00196F14" w:rsidRPr="00664FBF">
        <w:rPr>
          <w:rFonts w:ascii="GHEA Grapalat" w:hAnsi="GHEA Grapalat"/>
        </w:rPr>
        <w:t>_</w:t>
      </w:r>
      <w:r w:rsidR="00F71F29" w:rsidRPr="00664FBF">
        <w:rPr>
          <w:rFonts w:ascii="GHEA Grapalat" w:hAnsi="GHEA Grapalat"/>
        </w:rPr>
        <w:t>_______</w:t>
      </w:r>
      <w:r w:rsidR="00196F14" w:rsidRPr="00664FBF">
        <w:rPr>
          <w:rFonts w:ascii="GHEA Grapalat" w:hAnsi="GHEA Grapalat"/>
        </w:rPr>
        <w:t>_</w:t>
      </w:r>
      <w:r w:rsidR="00F71F29" w:rsidRPr="00664FBF">
        <w:rPr>
          <w:rFonts w:ascii="GHEA Grapalat" w:hAnsi="GHEA Grapalat"/>
        </w:rPr>
        <w:t>__</w:t>
      </w:r>
      <w:r w:rsidR="00196F14" w:rsidRPr="00664FBF">
        <w:rPr>
          <w:rFonts w:ascii="GHEA Grapalat" w:hAnsi="GHEA Grapalat"/>
        </w:rPr>
        <w:t>_____</w:t>
      </w:r>
      <w:r w:rsidRPr="00664FBF">
        <w:rPr>
          <w:rFonts w:ascii="GHEA Grapalat" w:hAnsi="GHEA Grapalat"/>
        </w:rPr>
        <w:t>__________________</w:t>
      </w:r>
    </w:p>
    <w:p w:rsidR="0038400D" w:rsidRPr="00664FBF" w:rsidRDefault="0038400D" w:rsidP="00B46D58">
      <w:pPr>
        <w:pStyle w:val="NormalWeb"/>
        <w:widowControl w:val="0"/>
        <w:spacing w:before="0" w:beforeAutospacing="0" w:after="160" w:afterAutospacing="0"/>
        <w:rPr>
          <w:rFonts w:ascii="GHEA Grapalat" w:hAnsi="GHEA Grapalat"/>
        </w:rPr>
      </w:pPr>
      <w:r w:rsidRPr="00664FBF">
        <w:rPr>
          <w:rFonts w:ascii="GHEA Grapalat" w:hAnsi="GHEA Grapalat"/>
        </w:rPr>
        <w:t>Дата заключения Договора "___</w:t>
      </w:r>
      <w:r w:rsidR="00196F14" w:rsidRPr="00664FBF">
        <w:rPr>
          <w:rFonts w:ascii="GHEA Grapalat" w:hAnsi="GHEA Grapalat"/>
        </w:rPr>
        <w:t>___</w:t>
      </w:r>
      <w:r w:rsidR="00F71F29" w:rsidRPr="00664FBF">
        <w:rPr>
          <w:rFonts w:ascii="GHEA Grapalat" w:hAnsi="GHEA Grapalat"/>
        </w:rPr>
        <w:t>___</w:t>
      </w:r>
      <w:r w:rsidRPr="00664FBF">
        <w:rPr>
          <w:rFonts w:ascii="GHEA Grapalat" w:hAnsi="GHEA Grapalat"/>
        </w:rPr>
        <w:t>_" "______</w:t>
      </w:r>
      <w:r w:rsidR="00196F14" w:rsidRPr="00664FBF">
        <w:rPr>
          <w:rFonts w:ascii="GHEA Grapalat" w:hAnsi="GHEA Grapalat"/>
        </w:rPr>
        <w:t>_______</w:t>
      </w:r>
      <w:r w:rsidRPr="00664FBF">
        <w:rPr>
          <w:rFonts w:ascii="GHEA Grapalat" w:hAnsi="GHEA Grapalat"/>
        </w:rPr>
        <w:t xml:space="preserve">__________" 20 </w:t>
      </w:r>
      <w:r w:rsidR="00196F14" w:rsidRPr="00664FBF">
        <w:rPr>
          <w:rFonts w:ascii="GHEA Grapalat" w:hAnsi="GHEA Grapalat"/>
        </w:rPr>
        <w:t>___</w:t>
      </w:r>
      <w:r w:rsidR="00F71F29" w:rsidRPr="00664FBF">
        <w:rPr>
          <w:rFonts w:ascii="GHEA Grapalat" w:hAnsi="GHEA Grapalat"/>
        </w:rPr>
        <w:t>___</w:t>
      </w:r>
      <w:r w:rsidRPr="00664FBF">
        <w:rPr>
          <w:rFonts w:ascii="GHEA Grapalat" w:hAnsi="GHEA Grapalat"/>
        </w:rPr>
        <w:t xml:space="preserve"> г.</w:t>
      </w:r>
    </w:p>
    <w:p w:rsidR="0038400D" w:rsidRPr="00664FBF" w:rsidRDefault="0038400D" w:rsidP="00B46D58">
      <w:pPr>
        <w:pStyle w:val="NormalWeb"/>
        <w:widowControl w:val="0"/>
        <w:spacing w:before="0" w:beforeAutospacing="0" w:after="160" w:afterAutospacing="0"/>
        <w:rPr>
          <w:rFonts w:ascii="GHEA Grapalat" w:hAnsi="GHEA Grapalat"/>
        </w:rPr>
      </w:pPr>
      <w:r w:rsidRPr="00664FBF">
        <w:rPr>
          <w:rFonts w:ascii="GHEA Grapalat" w:hAnsi="GHEA Grapalat"/>
        </w:rPr>
        <w:t>Номер Договора ____</w:t>
      </w:r>
      <w:r w:rsidR="00196F14" w:rsidRPr="00664FBF">
        <w:rPr>
          <w:rFonts w:ascii="GHEA Grapalat" w:hAnsi="GHEA Grapalat"/>
        </w:rPr>
        <w:t>_____________</w:t>
      </w:r>
      <w:r w:rsidR="00F71F29" w:rsidRPr="00664FBF">
        <w:rPr>
          <w:rFonts w:ascii="GHEA Grapalat" w:hAnsi="GHEA Grapalat"/>
        </w:rPr>
        <w:t>___________________________________</w:t>
      </w:r>
      <w:r w:rsidRPr="00664FBF">
        <w:rPr>
          <w:rFonts w:ascii="GHEA Grapalat" w:hAnsi="GHEA Grapalat"/>
        </w:rPr>
        <w:t>______</w:t>
      </w:r>
    </w:p>
    <w:p w:rsidR="00AB4EAB" w:rsidRPr="00664FBF" w:rsidRDefault="0038400D" w:rsidP="00B46D58">
      <w:pPr>
        <w:widowControl w:val="0"/>
        <w:tabs>
          <w:tab w:val="left" w:pos="5954"/>
          <w:tab w:val="left" w:pos="6663"/>
          <w:tab w:val="left" w:pos="7513"/>
        </w:tabs>
        <w:spacing w:after="160"/>
        <w:jc w:val="both"/>
        <w:rPr>
          <w:rFonts w:ascii="GHEA Grapalat" w:hAnsi="GHEA Grapalat"/>
        </w:rPr>
      </w:pPr>
      <w:r w:rsidRPr="00664FBF">
        <w:rPr>
          <w:rFonts w:ascii="GHEA Grapalat" w:hAnsi="GHEA Grapalat"/>
        </w:rPr>
        <w:t>Заказчик и сторона Договора, принимая за основание относящийся к исполнению договора счет-фактуру N __</w:t>
      </w:r>
      <w:r w:rsidR="00F71F29" w:rsidRPr="00664FBF">
        <w:rPr>
          <w:rFonts w:ascii="GHEA Grapalat" w:hAnsi="GHEA Grapalat"/>
        </w:rPr>
        <w:t>_____</w:t>
      </w:r>
      <w:r w:rsidRPr="00664FBF">
        <w:rPr>
          <w:rFonts w:ascii="GHEA Grapalat" w:hAnsi="GHEA Grapalat"/>
        </w:rPr>
        <w:t>_ , выписанный "</w:t>
      </w:r>
      <w:r w:rsidR="00D52566" w:rsidRPr="00664FBF">
        <w:rPr>
          <w:rFonts w:ascii="GHEA Grapalat" w:hAnsi="GHEA Grapalat"/>
        </w:rPr>
        <w:tab/>
      </w:r>
      <w:r w:rsidRPr="00664FBF">
        <w:rPr>
          <w:rFonts w:ascii="GHEA Grapalat" w:hAnsi="GHEA Grapalat"/>
        </w:rPr>
        <w:t>"</w:t>
      </w:r>
      <w:r w:rsidR="00AA7117" w:rsidRPr="00664FBF">
        <w:rPr>
          <w:rFonts w:ascii="GHEA Grapalat" w:hAnsi="GHEA Grapalat"/>
        </w:rPr>
        <w:t xml:space="preserve"> </w:t>
      </w:r>
      <w:r w:rsidRPr="00664FBF">
        <w:rPr>
          <w:rFonts w:ascii="GHEA Grapalat" w:hAnsi="GHEA Grapalat"/>
        </w:rPr>
        <w:t>"</w:t>
      </w:r>
      <w:r w:rsidR="00D52566" w:rsidRPr="00664FBF">
        <w:rPr>
          <w:rFonts w:ascii="GHEA Grapalat" w:hAnsi="GHEA Grapalat"/>
        </w:rPr>
        <w:tab/>
      </w:r>
      <w:r w:rsidR="00AB4EAB" w:rsidRPr="00664FBF">
        <w:rPr>
          <w:rFonts w:ascii="GHEA Grapalat" w:hAnsi="GHEA Grapalat"/>
        </w:rPr>
        <w:t>"</w:t>
      </w:r>
      <w:r w:rsidRPr="00664FBF">
        <w:rPr>
          <w:rFonts w:ascii="GHEA Grapalat" w:hAnsi="GHEA Grapalat"/>
        </w:rPr>
        <w:t xml:space="preserve"> 20</w:t>
      </w:r>
      <w:r w:rsidR="00D52566" w:rsidRPr="00664FBF">
        <w:rPr>
          <w:rFonts w:ascii="GHEA Grapalat" w:hAnsi="GHEA Grapalat"/>
        </w:rPr>
        <w:tab/>
      </w:r>
      <w:r w:rsidRPr="00664FBF">
        <w:rPr>
          <w:rFonts w:ascii="GHEA Grapalat" w:hAnsi="GHEA Grapalat"/>
        </w:rPr>
        <w:t>г., составили настоящий акт о следующем:</w:t>
      </w:r>
      <w:r w:rsidR="00AB4EAB" w:rsidRPr="00664FBF">
        <w:rPr>
          <w:rFonts w:ascii="GHEA Grapalat" w:hAnsi="GHEA Grapalat"/>
        </w:rPr>
        <w:br w:type="page"/>
      </w:r>
    </w:p>
    <w:p w:rsidR="0038400D" w:rsidRPr="00664FBF" w:rsidRDefault="0038400D" w:rsidP="00B46D58">
      <w:pPr>
        <w:widowControl w:val="0"/>
        <w:spacing w:after="160"/>
        <w:ind w:firstLine="567"/>
        <w:jc w:val="both"/>
        <w:rPr>
          <w:rFonts w:ascii="GHEA Grapalat" w:hAnsi="GHEA Grapalat"/>
          <w:iCs/>
        </w:rPr>
      </w:pPr>
      <w:r w:rsidRPr="00664FBF">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664FBF" w:rsidTr="00AB4EAB">
        <w:trPr>
          <w:jc w:val="center"/>
        </w:trPr>
        <w:tc>
          <w:tcPr>
            <w:tcW w:w="442" w:type="dxa"/>
            <w:vMerge w:val="restart"/>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r w:rsidRPr="00664FBF">
              <w:rPr>
                <w:rFonts w:ascii="GHEA Grapalat" w:hAnsi="GHEA Grapalat"/>
                <w:sz w:val="16"/>
                <w:szCs w:val="16"/>
              </w:rPr>
              <w:t>№</w:t>
            </w:r>
          </w:p>
        </w:tc>
        <w:tc>
          <w:tcPr>
            <w:tcW w:w="10263" w:type="dxa"/>
            <w:gridSpan w:val="8"/>
            <w:shd w:val="clear" w:color="auto" w:fill="auto"/>
            <w:vAlign w:val="center"/>
          </w:tcPr>
          <w:p w:rsidR="0038400D" w:rsidRPr="00664FBF"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664FBF">
              <w:rPr>
                <w:rFonts w:ascii="GHEA Grapalat" w:hAnsi="GHEA Grapalat"/>
                <w:sz w:val="16"/>
                <w:szCs w:val="16"/>
              </w:rPr>
              <w:t>Поставленные товары</w:t>
            </w:r>
          </w:p>
        </w:tc>
      </w:tr>
      <w:tr w:rsidR="00B138F3" w:rsidRPr="00664FBF" w:rsidTr="00AB4EAB">
        <w:trPr>
          <w:jc w:val="center"/>
        </w:trPr>
        <w:tc>
          <w:tcPr>
            <w:tcW w:w="442" w:type="dxa"/>
            <w:vMerge/>
            <w:shd w:val="clear" w:color="auto" w:fill="auto"/>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r w:rsidRPr="00664FBF">
              <w:rPr>
                <w:rFonts w:ascii="GHEA Grapalat" w:hAnsi="GHEA Grapalat"/>
                <w:sz w:val="16"/>
                <w:szCs w:val="16"/>
              </w:rPr>
              <w:t>наименование</w:t>
            </w:r>
          </w:p>
        </w:tc>
        <w:tc>
          <w:tcPr>
            <w:tcW w:w="1440" w:type="dxa"/>
            <w:vMerge w:val="restart"/>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r w:rsidRPr="00664FBF">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r w:rsidRPr="00664FBF">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r w:rsidRPr="00664FBF">
              <w:rPr>
                <w:rFonts w:ascii="GHEA Grapalat" w:hAnsi="GHEA Grapalat"/>
                <w:sz w:val="16"/>
                <w:szCs w:val="16"/>
              </w:rPr>
              <w:t>срок исполнения</w:t>
            </w:r>
          </w:p>
        </w:tc>
        <w:tc>
          <w:tcPr>
            <w:tcW w:w="1134" w:type="dxa"/>
            <w:vMerge w:val="restart"/>
            <w:shd w:val="clear" w:color="auto" w:fill="auto"/>
            <w:vAlign w:val="center"/>
          </w:tcPr>
          <w:p w:rsidR="0038400D" w:rsidRPr="00664FBF" w:rsidRDefault="00A20240" w:rsidP="00B46D58">
            <w:pPr>
              <w:pStyle w:val="NormalWeb"/>
              <w:widowControl w:val="0"/>
              <w:spacing w:before="0" w:beforeAutospacing="0" w:after="120" w:afterAutospacing="0"/>
              <w:jc w:val="center"/>
              <w:rPr>
                <w:rFonts w:ascii="GHEA Grapalat" w:hAnsi="GHEA Grapalat"/>
                <w:sz w:val="16"/>
                <w:szCs w:val="16"/>
              </w:rPr>
            </w:pPr>
            <w:r w:rsidRPr="00664FBF">
              <w:rPr>
                <w:rFonts w:ascii="GHEA Grapalat" w:hAnsi="GHEA Grapalat"/>
                <w:sz w:val="16"/>
                <w:szCs w:val="16"/>
              </w:rPr>
              <w:t>с</w:t>
            </w:r>
            <w:r w:rsidR="0038400D" w:rsidRPr="00664FBF">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664FBF" w:rsidRDefault="00A20240" w:rsidP="00B46D58">
            <w:pPr>
              <w:pStyle w:val="NormalWeb"/>
              <w:widowControl w:val="0"/>
              <w:spacing w:before="0" w:beforeAutospacing="0" w:after="120" w:afterAutospacing="0"/>
              <w:jc w:val="center"/>
              <w:rPr>
                <w:rFonts w:ascii="GHEA Grapalat" w:hAnsi="GHEA Grapalat"/>
                <w:sz w:val="16"/>
                <w:szCs w:val="16"/>
              </w:rPr>
            </w:pPr>
            <w:r w:rsidRPr="00664FBF">
              <w:rPr>
                <w:rFonts w:ascii="GHEA Grapalat" w:hAnsi="GHEA Grapalat"/>
                <w:sz w:val="16"/>
                <w:szCs w:val="16"/>
              </w:rPr>
              <w:t>с</w:t>
            </w:r>
            <w:r w:rsidR="0038400D" w:rsidRPr="00664FBF">
              <w:rPr>
                <w:rFonts w:ascii="GHEA Grapalat" w:hAnsi="GHEA Grapalat"/>
                <w:sz w:val="16"/>
                <w:szCs w:val="16"/>
              </w:rPr>
              <w:t>рок оплаты (по графику оплаты)</w:t>
            </w:r>
          </w:p>
        </w:tc>
      </w:tr>
      <w:tr w:rsidR="00B138F3" w:rsidRPr="00664FBF" w:rsidTr="00AB4EAB">
        <w:trPr>
          <w:trHeight w:val="1105"/>
          <w:jc w:val="center"/>
        </w:trPr>
        <w:tc>
          <w:tcPr>
            <w:tcW w:w="442" w:type="dxa"/>
            <w:vMerge/>
            <w:tcBorders>
              <w:bottom w:val="single" w:sz="4" w:space="0" w:color="auto"/>
            </w:tcBorders>
            <w:shd w:val="clear" w:color="auto" w:fill="auto"/>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r w:rsidRPr="00664FBF">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r w:rsidRPr="00664FBF">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r w:rsidRPr="00664FBF">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r w:rsidRPr="00664FBF">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664FBF" w:rsidTr="00AB4EAB">
        <w:trPr>
          <w:jc w:val="center"/>
        </w:trPr>
        <w:tc>
          <w:tcPr>
            <w:tcW w:w="442" w:type="dxa"/>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664FBF" w:rsidTr="00AB4EAB">
        <w:trPr>
          <w:jc w:val="center"/>
        </w:trPr>
        <w:tc>
          <w:tcPr>
            <w:tcW w:w="442" w:type="dxa"/>
            <w:shd w:val="clear" w:color="auto" w:fill="auto"/>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664FBF" w:rsidRDefault="0038400D" w:rsidP="00B46D58">
      <w:pPr>
        <w:widowControl w:val="0"/>
        <w:spacing w:after="160"/>
        <w:ind w:firstLine="375"/>
        <w:jc w:val="both"/>
        <w:rPr>
          <w:rFonts w:ascii="GHEA Grapalat" w:hAnsi="GHEA Grapalat" w:cs="Arial"/>
          <w:iCs/>
          <w:lang w:val="en-US"/>
        </w:rPr>
      </w:pPr>
    </w:p>
    <w:p w:rsidR="0038400D" w:rsidRPr="00664FBF" w:rsidRDefault="0038400D" w:rsidP="00B46D58">
      <w:pPr>
        <w:widowControl w:val="0"/>
        <w:spacing w:after="160"/>
        <w:ind w:firstLine="567"/>
        <w:jc w:val="both"/>
        <w:rPr>
          <w:rFonts w:ascii="GHEA Grapalat" w:hAnsi="GHEA Grapalat"/>
          <w:iCs/>
          <w:snapToGrid w:val="0"/>
        </w:rPr>
      </w:pPr>
      <w:r w:rsidRPr="00664FBF">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664FBF">
        <w:rPr>
          <w:rFonts w:ascii="GHEA Grapalat" w:hAnsi="GHEA Grapalat"/>
        </w:rPr>
        <w:t>являются составляющей частью настоящего Акта и прилагаются.</w:t>
      </w:r>
    </w:p>
    <w:p w:rsidR="0038400D" w:rsidRPr="00664FBF"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664FBF" w:rsidTr="007A2020">
        <w:trPr>
          <w:trHeight w:val="266"/>
          <w:tblCellSpacing w:w="7" w:type="dxa"/>
          <w:jc w:val="center"/>
        </w:trPr>
        <w:tc>
          <w:tcPr>
            <w:tcW w:w="0" w:type="auto"/>
            <w:vAlign w:val="center"/>
          </w:tcPr>
          <w:p w:rsidR="0038400D" w:rsidRPr="00664FBF" w:rsidRDefault="0038400D" w:rsidP="00B46D58">
            <w:pPr>
              <w:widowControl w:val="0"/>
              <w:spacing w:after="160"/>
              <w:jc w:val="center"/>
              <w:rPr>
                <w:rFonts w:ascii="GHEA Grapalat" w:hAnsi="GHEA Grapalat"/>
                <w:iCs/>
              </w:rPr>
            </w:pPr>
            <w:r w:rsidRPr="00664FBF">
              <w:rPr>
                <w:rFonts w:ascii="GHEA Grapalat" w:hAnsi="GHEA Grapalat"/>
              </w:rPr>
              <w:t xml:space="preserve">Товар передал </w:t>
            </w:r>
          </w:p>
        </w:tc>
        <w:tc>
          <w:tcPr>
            <w:tcW w:w="0" w:type="auto"/>
            <w:vAlign w:val="center"/>
          </w:tcPr>
          <w:p w:rsidR="0038400D" w:rsidRPr="00664FBF" w:rsidRDefault="0038400D" w:rsidP="00B46D58">
            <w:pPr>
              <w:widowControl w:val="0"/>
              <w:spacing w:after="160"/>
              <w:jc w:val="center"/>
              <w:rPr>
                <w:rFonts w:ascii="GHEA Grapalat" w:hAnsi="GHEA Grapalat"/>
                <w:iCs/>
              </w:rPr>
            </w:pPr>
            <w:r w:rsidRPr="00664FBF">
              <w:rPr>
                <w:rFonts w:ascii="GHEA Grapalat" w:hAnsi="GHEA Grapalat"/>
              </w:rPr>
              <w:t>Товар принят</w:t>
            </w:r>
          </w:p>
        </w:tc>
      </w:tr>
      <w:tr w:rsidR="00B138F3" w:rsidRPr="00664FBF" w:rsidTr="007A2020">
        <w:trPr>
          <w:trHeight w:val="473"/>
          <w:tblCellSpacing w:w="7" w:type="dxa"/>
          <w:jc w:val="center"/>
        </w:trPr>
        <w:tc>
          <w:tcPr>
            <w:tcW w:w="0" w:type="auto"/>
            <w:vAlign w:val="center"/>
          </w:tcPr>
          <w:p w:rsidR="0038400D" w:rsidRPr="00664FBF" w:rsidRDefault="0038400D" w:rsidP="00B46D58">
            <w:pPr>
              <w:widowControl w:val="0"/>
              <w:jc w:val="center"/>
              <w:rPr>
                <w:rFonts w:ascii="GHEA Grapalat" w:hAnsi="GHEA Grapalat"/>
                <w:iCs/>
              </w:rPr>
            </w:pPr>
            <w:r w:rsidRPr="00664FBF">
              <w:rPr>
                <w:rFonts w:ascii="GHEA Grapalat" w:hAnsi="GHEA Grapalat"/>
              </w:rPr>
              <w:t>____________</w:t>
            </w:r>
            <w:r w:rsidR="00196F14" w:rsidRPr="00664FBF">
              <w:rPr>
                <w:rFonts w:ascii="GHEA Grapalat" w:hAnsi="GHEA Grapalat"/>
              </w:rPr>
              <w:t>________</w:t>
            </w:r>
            <w:r w:rsidRPr="00664FBF">
              <w:rPr>
                <w:rFonts w:ascii="GHEA Grapalat" w:hAnsi="GHEA Grapalat"/>
              </w:rPr>
              <w:t xml:space="preserve">___ </w:t>
            </w:r>
          </w:p>
          <w:p w:rsidR="0038400D" w:rsidRPr="00664FBF" w:rsidRDefault="0038400D" w:rsidP="00B46D58">
            <w:pPr>
              <w:widowControl w:val="0"/>
              <w:spacing w:after="160"/>
              <w:jc w:val="center"/>
              <w:rPr>
                <w:rFonts w:ascii="GHEA Grapalat" w:hAnsi="GHEA Grapalat"/>
                <w:iCs/>
                <w:vertAlign w:val="superscript"/>
                <w:lang w:val="en-US"/>
              </w:rPr>
            </w:pPr>
            <w:r w:rsidRPr="00664FBF">
              <w:rPr>
                <w:rFonts w:ascii="GHEA Grapalat" w:hAnsi="GHEA Grapalat"/>
                <w:vertAlign w:val="superscript"/>
              </w:rPr>
              <w:t xml:space="preserve">подпись </w:t>
            </w:r>
          </w:p>
        </w:tc>
        <w:tc>
          <w:tcPr>
            <w:tcW w:w="0" w:type="auto"/>
            <w:vAlign w:val="center"/>
          </w:tcPr>
          <w:p w:rsidR="0038400D" w:rsidRPr="00664FBF" w:rsidRDefault="00196F14" w:rsidP="00B46D58">
            <w:pPr>
              <w:widowControl w:val="0"/>
              <w:jc w:val="center"/>
              <w:rPr>
                <w:rFonts w:ascii="GHEA Grapalat" w:hAnsi="GHEA Grapalat"/>
                <w:iCs/>
              </w:rPr>
            </w:pPr>
            <w:r w:rsidRPr="00664FBF">
              <w:rPr>
                <w:rFonts w:ascii="GHEA Grapalat" w:hAnsi="GHEA Grapalat"/>
              </w:rPr>
              <w:t>_____</w:t>
            </w:r>
            <w:r w:rsidR="0038400D" w:rsidRPr="00664FBF">
              <w:rPr>
                <w:rFonts w:ascii="GHEA Grapalat" w:hAnsi="GHEA Grapalat"/>
              </w:rPr>
              <w:t>__________________</w:t>
            </w:r>
          </w:p>
          <w:p w:rsidR="0038400D" w:rsidRPr="00664FBF" w:rsidRDefault="0038400D" w:rsidP="00B46D58">
            <w:pPr>
              <w:widowControl w:val="0"/>
              <w:spacing w:after="160"/>
              <w:jc w:val="center"/>
              <w:rPr>
                <w:rFonts w:ascii="GHEA Grapalat" w:hAnsi="GHEA Grapalat"/>
                <w:iCs/>
                <w:vertAlign w:val="superscript"/>
              </w:rPr>
            </w:pPr>
            <w:r w:rsidRPr="00664FBF">
              <w:rPr>
                <w:rFonts w:ascii="GHEA Grapalat" w:hAnsi="GHEA Grapalat"/>
                <w:vertAlign w:val="superscript"/>
              </w:rPr>
              <w:t xml:space="preserve">подпись </w:t>
            </w:r>
          </w:p>
        </w:tc>
      </w:tr>
      <w:tr w:rsidR="00B138F3" w:rsidRPr="00664FBF" w:rsidTr="007A2020">
        <w:trPr>
          <w:trHeight w:val="503"/>
          <w:tblCellSpacing w:w="7" w:type="dxa"/>
          <w:jc w:val="center"/>
        </w:trPr>
        <w:tc>
          <w:tcPr>
            <w:tcW w:w="0" w:type="auto"/>
            <w:vAlign w:val="center"/>
          </w:tcPr>
          <w:p w:rsidR="0038400D" w:rsidRPr="00664FBF" w:rsidRDefault="00196F14" w:rsidP="00B46D58">
            <w:pPr>
              <w:widowControl w:val="0"/>
              <w:jc w:val="center"/>
              <w:rPr>
                <w:rFonts w:ascii="GHEA Grapalat" w:hAnsi="GHEA Grapalat"/>
                <w:iCs/>
              </w:rPr>
            </w:pPr>
            <w:r w:rsidRPr="00664FBF">
              <w:rPr>
                <w:rFonts w:ascii="GHEA Grapalat" w:hAnsi="GHEA Grapalat"/>
              </w:rPr>
              <w:t>_____________________</w:t>
            </w:r>
            <w:r w:rsidR="0038400D" w:rsidRPr="00664FBF">
              <w:rPr>
                <w:rFonts w:ascii="GHEA Grapalat" w:hAnsi="GHEA Grapalat"/>
              </w:rPr>
              <w:t xml:space="preserve">_ </w:t>
            </w:r>
          </w:p>
          <w:p w:rsidR="0038400D" w:rsidRPr="00664FBF" w:rsidRDefault="0038400D" w:rsidP="00B46D58">
            <w:pPr>
              <w:widowControl w:val="0"/>
              <w:spacing w:after="160"/>
              <w:jc w:val="center"/>
              <w:rPr>
                <w:rFonts w:ascii="GHEA Grapalat" w:hAnsi="GHEA Grapalat"/>
                <w:iCs/>
                <w:vertAlign w:val="superscript"/>
                <w:lang w:val="en-US"/>
              </w:rPr>
            </w:pPr>
            <w:r w:rsidRPr="00664FBF">
              <w:rPr>
                <w:rFonts w:ascii="GHEA Grapalat" w:hAnsi="GHEA Grapalat"/>
                <w:vertAlign w:val="superscript"/>
              </w:rPr>
              <w:t>фамилия, имя</w:t>
            </w:r>
          </w:p>
        </w:tc>
        <w:tc>
          <w:tcPr>
            <w:tcW w:w="0" w:type="auto"/>
            <w:vAlign w:val="center"/>
          </w:tcPr>
          <w:p w:rsidR="0038400D" w:rsidRPr="00664FBF" w:rsidRDefault="00196F14" w:rsidP="00B46D58">
            <w:pPr>
              <w:widowControl w:val="0"/>
              <w:jc w:val="center"/>
              <w:rPr>
                <w:rFonts w:ascii="GHEA Grapalat" w:hAnsi="GHEA Grapalat"/>
                <w:iCs/>
              </w:rPr>
            </w:pPr>
            <w:r w:rsidRPr="00664FBF">
              <w:rPr>
                <w:rFonts w:ascii="GHEA Grapalat" w:hAnsi="GHEA Grapalat"/>
              </w:rPr>
              <w:t>____</w:t>
            </w:r>
            <w:r w:rsidR="0038400D" w:rsidRPr="00664FBF">
              <w:rPr>
                <w:rFonts w:ascii="GHEA Grapalat" w:hAnsi="GHEA Grapalat"/>
              </w:rPr>
              <w:t>___________________</w:t>
            </w:r>
          </w:p>
          <w:p w:rsidR="0038400D" w:rsidRPr="00664FBF" w:rsidRDefault="0038400D" w:rsidP="00B46D58">
            <w:pPr>
              <w:widowControl w:val="0"/>
              <w:spacing w:after="160"/>
              <w:jc w:val="center"/>
              <w:rPr>
                <w:rFonts w:ascii="GHEA Grapalat" w:hAnsi="GHEA Grapalat"/>
                <w:iCs/>
                <w:vertAlign w:val="superscript"/>
              </w:rPr>
            </w:pPr>
            <w:r w:rsidRPr="00664FBF">
              <w:rPr>
                <w:rFonts w:ascii="GHEA Grapalat" w:hAnsi="GHEA Grapalat"/>
                <w:vertAlign w:val="superscript"/>
              </w:rPr>
              <w:t>фамилия, имя</w:t>
            </w:r>
          </w:p>
        </w:tc>
      </w:tr>
      <w:tr w:rsidR="00B138F3" w:rsidRPr="00664FBF" w:rsidTr="007A2020">
        <w:trPr>
          <w:trHeight w:val="281"/>
          <w:tblCellSpacing w:w="7" w:type="dxa"/>
          <w:jc w:val="center"/>
        </w:trPr>
        <w:tc>
          <w:tcPr>
            <w:tcW w:w="0" w:type="auto"/>
            <w:vAlign w:val="center"/>
          </w:tcPr>
          <w:p w:rsidR="0038400D" w:rsidRPr="00664FBF" w:rsidRDefault="0038400D" w:rsidP="00B46D58">
            <w:pPr>
              <w:widowControl w:val="0"/>
              <w:spacing w:after="160"/>
              <w:jc w:val="center"/>
              <w:rPr>
                <w:rFonts w:ascii="GHEA Grapalat" w:hAnsi="GHEA Grapalat"/>
                <w:iCs/>
              </w:rPr>
            </w:pPr>
            <w:r w:rsidRPr="00664FBF">
              <w:rPr>
                <w:rFonts w:ascii="GHEA Grapalat" w:hAnsi="GHEA Grapalat"/>
              </w:rPr>
              <w:t>М. П.</w:t>
            </w:r>
          </w:p>
        </w:tc>
        <w:tc>
          <w:tcPr>
            <w:tcW w:w="0" w:type="auto"/>
            <w:vAlign w:val="center"/>
          </w:tcPr>
          <w:p w:rsidR="0038400D" w:rsidRPr="00664FBF" w:rsidRDefault="0038400D" w:rsidP="00B46D58">
            <w:pPr>
              <w:widowControl w:val="0"/>
              <w:spacing w:after="160"/>
              <w:jc w:val="center"/>
              <w:rPr>
                <w:rFonts w:ascii="GHEA Grapalat" w:hAnsi="GHEA Grapalat"/>
                <w:iCs/>
              </w:rPr>
            </w:pPr>
            <w:r w:rsidRPr="00664FBF">
              <w:rPr>
                <w:rFonts w:ascii="GHEA Grapalat" w:hAnsi="GHEA Grapalat"/>
              </w:rPr>
              <w:t>М. П.</w:t>
            </w:r>
          </w:p>
        </w:tc>
      </w:tr>
    </w:tbl>
    <w:p w:rsidR="00196F14" w:rsidRPr="00664FBF" w:rsidRDefault="00196F14" w:rsidP="00B46D58">
      <w:pPr>
        <w:widowControl w:val="0"/>
        <w:spacing w:after="160"/>
        <w:jc w:val="right"/>
        <w:rPr>
          <w:rFonts w:ascii="GHEA Grapalat" w:hAnsi="GHEA Grapalat" w:cs="Sylfaen"/>
          <w:b/>
        </w:rPr>
      </w:pPr>
    </w:p>
    <w:p w:rsidR="00196F14" w:rsidRPr="00664FBF" w:rsidRDefault="00196F14" w:rsidP="00B46D58">
      <w:pPr>
        <w:rPr>
          <w:rFonts w:ascii="GHEA Grapalat" w:hAnsi="GHEA Grapalat" w:cs="Sylfaen"/>
          <w:b/>
        </w:rPr>
      </w:pPr>
      <w:r w:rsidRPr="00664FBF">
        <w:rPr>
          <w:rFonts w:ascii="GHEA Grapalat" w:hAnsi="GHEA Grapalat" w:cs="Sylfaen"/>
          <w:b/>
        </w:rPr>
        <w:br w:type="page"/>
      </w:r>
    </w:p>
    <w:p w:rsidR="00071D1C" w:rsidRPr="00664FBF" w:rsidRDefault="00071D1C" w:rsidP="00B46D58">
      <w:pPr>
        <w:widowControl w:val="0"/>
        <w:spacing w:after="160"/>
        <w:jc w:val="right"/>
        <w:rPr>
          <w:rFonts w:ascii="GHEA Grapalat" w:hAnsi="GHEA Grapalat" w:cs="Sylfaen"/>
          <w:i/>
        </w:rPr>
      </w:pPr>
      <w:r w:rsidRPr="00664FBF">
        <w:rPr>
          <w:rFonts w:ascii="GHEA Grapalat" w:hAnsi="GHEA Grapalat"/>
          <w:i/>
        </w:rPr>
        <w:lastRenderedPageBreak/>
        <w:t>Приложение № 3.1</w:t>
      </w:r>
    </w:p>
    <w:p w:rsidR="00341A74" w:rsidRPr="00664FBF" w:rsidRDefault="00341A74" w:rsidP="00B46D58">
      <w:pPr>
        <w:widowControl w:val="0"/>
        <w:spacing w:after="160"/>
        <w:jc w:val="right"/>
        <w:rPr>
          <w:rFonts w:ascii="GHEA Grapalat" w:hAnsi="GHEA Grapalat" w:cs="Sylfaen"/>
          <w:i/>
        </w:rPr>
      </w:pPr>
      <w:r w:rsidRPr="00664FBF">
        <w:rPr>
          <w:rFonts w:ascii="GHEA Grapalat" w:hAnsi="GHEA Grapalat"/>
          <w:i/>
        </w:rPr>
        <w:t xml:space="preserve">к Договору под кодом </w:t>
      </w:r>
      <w:r w:rsidR="00196F14" w:rsidRPr="00664FBF">
        <w:rPr>
          <w:rFonts w:ascii="GHEA Grapalat" w:hAnsi="GHEA Grapalat" w:cs="Sylfaen"/>
          <w:i/>
        </w:rPr>
        <w:br/>
      </w:r>
      <w:r w:rsidRPr="00664FBF">
        <w:rPr>
          <w:rFonts w:ascii="GHEA Grapalat" w:hAnsi="GHEA Grapalat"/>
          <w:i/>
        </w:rPr>
        <w:t xml:space="preserve">заключенному </w:t>
      </w:r>
      <w:r w:rsidR="006132ED" w:rsidRPr="00664FBF">
        <w:rPr>
          <w:rFonts w:ascii="GHEA Grapalat" w:hAnsi="GHEA Grapalat"/>
          <w:i/>
        </w:rPr>
        <w:t>"</w:t>
      </w:r>
      <w:r w:rsidR="00D52566" w:rsidRPr="00664FBF">
        <w:rPr>
          <w:rFonts w:ascii="GHEA Grapalat" w:hAnsi="GHEA Grapalat"/>
          <w:i/>
        </w:rPr>
        <w:tab/>
      </w:r>
      <w:r w:rsidR="006132ED" w:rsidRPr="00664FBF">
        <w:rPr>
          <w:rFonts w:ascii="GHEA Grapalat" w:hAnsi="GHEA Grapalat"/>
          <w:i/>
        </w:rPr>
        <w:t>"</w:t>
      </w:r>
      <w:r w:rsidR="00AA7117" w:rsidRPr="00664FBF">
        <w:rPr>
          <w:rFonts w:ascii="GHEA Grapalat" w:hAnsi="GHEA Grapalat"/>
          <w:i/>
        </w:rPr>
        <w:t xml:space="preserve"> </w:t>
      </w:r>
      <w:r w:rsidR="00D52566" w:rsidRPr="00664FBF">
        <w:rPr>
          <w:rFonts w:ascii="GHEA Grapalat" w:hAnsi="GHEA Grapalat"/>
          <w:i/>
        </w:rPr>
        <w:tab/>
      </w:r>
      <w:r w:rsidRPr="00664FBF">
        <w:rPr>
          <w:rFonts w:ascii="GHEA Grapalat" w:hAnsi="GHEA Grapalat"/>
          <w:i/>
        </w:rPr>
        <w:t>20</w:t>
      </w:r>
      <w:r w:rsidR="00AA7117" w:rsidRPr="00664FBF">
        <w:rPr>
          <w:rFonts w:ascii="GHEA Grapalat" w:hAnsi="GHEA Grapalat"/>
          <w:i/>
        </w:rPr>
        <w:t xml:space="preserve"> </w:t>
      </w:r>
      <w:r w:rsidR="00D52566" w:rsidRPr="00664FBF">
        <w:rPr>
          <w:rFonts w:ascii="GHEA Grapalat" w:hAnsi="GHEA Grapalat"/>
          <w:i/>
        </w:rPr>
        <w:tab/>
      </w:r>
      <w:r w:rsidRPr="00664FBF">
        <w:rPr>
          <w:rFonts w:ascii="GHEA Grapalat" w:hAnsi="GHEA Grapalat"/>
          <w:i/>
        </w:rPr>
        <w:t>г.</w:t>
      </w:r>
    </w:p>
    <w:p w:rsidR="00071D1C" w:rsidRPr="00664FBF" w:rsidRDefault="00071D1C" w:rsidP="00B46D58">
      <w:pPr>
        <w:widowControl w:val="0"/>
        <w:tabs>
          <w:tab w:val="left" w:pos="360"/>
          <w:tab w:val="left" w:pos="540"/>
        </w:tabs>
        <w:spacing w:after="160"/>
        <w:jc w:val="center"/>
        <w:rPr>
          <w:rFonts w:ascii="GHEA Grapalat" w:hAnsi="GHEA Grapalat" w:cs="Sylfaen"/>
          <w:b/>
          <w:bCs/>
        </w:rPr>
      </w:pPr>
    </w:p>
    <w:p w:rsidR="00071D1C" w:rsidRPr="00664FBF" w:rsidRDefault="00196F14" w:rsidP="00B46D58">
      <w:pPr>
        <w:widowControl w:val="0"/>
        <w:spacing w:after="160"/>
        <w:jc w:val="center"/>
        <w:rPr>
          <w:rFonts w:ascii="GHEA Grapalat" w:hAnsi="GHEA Grapalat" w:cs="Sylfaen"/>
          <w:bCs/>
        </w:rPr>
      </w:pPr>
      <w:r w:rsidRPr="00664FBF">
        <w:rPr>
          <w:rFonts w:ascii="GHEA Grapalat" w:hAnsi="GHEA Grapalat"/>
        </w:rPr>
        <w:t>АКТ №———</w:t>
      </w:r>
    </w:p>
    <w:p w:rsidR="00071D1C" w:rsidRPr="00664FBF" w:rsidRDefault="00071D1C" w:rsidP="00B46D58">
      <w:pPr>
        <w:widowControl w:val="0"/>
        <w:spacing w:after="160"/>
        <w:jc w:val="center"/>
        <w:rPr>
          <w:rFonts w:ascii="GHEA Grapalat" w:hAnsi="GHEA Grapalat" w:cs="Sylfaen"/>
          <w:b/>
          <w:bCs/>
        </w:rPr>
      </w:pPr>
      <w:r w:rsidRPr="00664FBF">
        <w:rPr>
          <w:rFonts w:ascii="GHEA Grapalat" w:hAnsi="GHEA Grapalat"/>
        </w:rPr>
        <w:t xml:space="preserve">относительно фиксирования факта передачи Покупателю результата договора </w:t>
      </w:r>
    </w:p>
    <w:p w:rsidR="00071D1C" w:rsidRPr="00664FBF" w:rsidRDefault="00071D1C" w:rsidP="00B46D58">
      <w:pPr>
        <w:widowControl w:val="0"/>
        <w:tabs>
          <w:tab w:val="left" w:pos="360"/>
          <w:tab w:val="left" w:pos="540"/>
        </w:tabs>
        <w:spacing w:after="160"/>
        <w:jc w:val="center"/>
        <w:rPr>
          <w:rFonts w:ascii="GHEA Grapalat" w:hAnsi="GHEA Grapalat" w:cs="Sylfaen"/>
        </w:rPr>
      </w:pPr>
    </w:p>
    <w:p w:rsidR="006B3AE3" w:rsidRPr="00664FBF" w:rsidRDefault="006B3AE3" w:rsidP="00B46D58">
      <w:pPr>
        <w:widowControl w:val="0"/>
        <w:ind w:firstLine="567"/>
        <w:jc w:val="both"/>
        <w:rPr>
          <w:rFonts w:ascii="GHEA Grapalat" w:hAnsi="GHEA Grapalat"/>
        </w:rPr>
      </w:pPr>
      <w:r w:rsidRPr="00664FBF">
        <w:rPr>
          <w:rFonts w:ascii="GHEA Grapalat" w:hAnsi="GHEA Grapalat"/>
        </w:rPr>
        <w:t>Настоящим фиксируется, что в рамках договора закупки № ______________,</w:t>
      </w:r>
    </w:p>
    <w:p w:rsidR="006B3AE3" w:rsidRPr="00664FBF" w:rsidRDefault="006B3AE3" w:rsidP="00B46D58">
      <w:pPr>
        <w:widowControl w:val="0"/>
        <w:spacing w:after="120"/>
        <w:ind w:left="7371" w:hanging="141"/>
        <w:jc w:val="both"/>
        <w:rPr>
          <w:rFonts w:ascii="GHEA Grapalat" w:hAnsi="GHEA Grapalat"/>
          <w:sz w:val="16"/>
        </w:rPr>
      </w:pPr>
      <w:r w:rsidRPr="00664FBF">
        <w:rPr>
          <w:rFonts w:ascii="GHEA Grapalat" w:hAnsi="GHEA Grapalat"/>
          <w:sz w:val="16"/>
        </w:rPr>
        <w:t>номер договора</w:t>
      </w:r>
    </w:p>
    <w:p w:rsidR="006B3AE3" w:rsidRPr="00664FBF" w:rsidRDefault="006B3AE3" w:rsidP="00B46D58">
      <w:pPr>
        <w:widowControl w:val="0"/>
        <w:tabs>
          <w:tab w:val="left" w:pos="4480"/>
        </w:tabs>
        <w:jc w:val="both"/>
        <w:rPr>
          <w:rFonts w:ascii="GHEA Grapalat" w:hAnsi="GHEA Grapalat" w:cs="Sylfaen"/>
        </w:rPr>
      </w:pPr>
      <w:r w:rsidRPr="00664FBF">
        <w:rPr>
          <w:rFonts w:ascii="GHEA Grapalat" w:hAnsi="GHEA Grapalat"/>
        </w:rPr>
        <w:t>заключенного __________________ 20</w:t>
      </w:r>
      <w:r w:rsidRPr="00664FBF">
        <w:rPr>
          <w:rFonts w:ascii="GHEA Grapalat" w:hAnsi="GHEA Grapalat"/>
        </w:rPr>
        <w:tab/>
        <w:t>г. между _____________________________</w:t>
      </w:r>
    </w:p>
    <w:p w:rsidR="006B3AE3" w:rsidRPr="00664FBF" w:rsidRDefault="006B3AE3" w:rsidP="00B46D58">
      <w:pPr>
        <w:widowControl w:val="0"/>
        <w:tabs>
          <w:tab w:val="left" w:pos="6379"/>
        </w:tabs>
        <w:spacing w:after="120"/>
        <w:ind w:left="1701" w:right="-360"/>
        <w:jc w:val="both"/>
        <w:rPr>
          <w:rFonts w:ascii="GHEA Grapalat" w:hAnsi="GHEA Grapalat" w:cs="Sylfaen"/>
          <w:sz w:val="8"/>
        </w:rPr>
      </w:pPr>
      <w:r w:rsidRPr="00664FBF">
        <w:rPr>
          <w:rFonts w:ascii="GHEA Grapalat" w:hAnsi="GHEA Grapalat"/>
          <w:sz w:val="16"/>
        </w:rPr>
        <w:t xml:space="preserve">дата заключения договора </w:t>
      </w:r>
      <w:r w:rsidRPr="00664FBF">
        <w:rPr>
          <w:rFonts w:ascii="GHEA Grapalat" w:hAnsi="GHEA Grapalat"/>
          <w:sz w:val="16"/>
        </w:rPr>
        <w:tab/>
        <w:t>наименование Покупателя</w:t>
      </w:r>
    </w:p>
    <w:p w:rsidR="006B3AE3" w:rsidRPr="00664FBF" w:rsidRDefault="006B3AE3" w:rsidP="00B46D58">
      <w:pPr>
        <w:widowControl w:val="0"/>
        <w:tabs>
          <w:tab w:val="left" w:pos="360"/>
          <w:tab w:val="left" w:pos="540"/>
        </w:tabs>
        <w:ind w:right="-2"/>
        <w:jc w:val="both"/>
        <w:rPr>
          <w:rFonts w:ascii="GHEA Grapalat" w:hAnsi="GHEA Grapalat"/>
        </w:rPr>
      </w:pPr>
      <w:r w:rsidRPr="00664FBF">
        <w:rPr>
          <w:rFonts w:ascii="GHEA Grapalat" w:hAnsi="GHEA Grapalat"/>
        </w:rPr>
        <w:t xml:space="preserve">(далее — Покупатель) и ________________________________ (далее — Продавец), </w:t>
      </w:r>
    </w:p>
    <w:p w:rsidR="006B3AE3" w:rsidRPr="00664FBF" w:rsidRDefault="006B3AE3" w:rsidP="00B46D58">
      <w:pPr>
        <w:widowControl w:val="0"/>
        <w:spacing w:after="120"/>
        <w:ind w:left="3544" w:right="-360"/>
        <w:jc w:val="both"/>
        <w:rPr>
          <w:rFonts w:ascii="GHEA Grapalat" w:hAnsi="GHEA Grapalat"/>
          <w:sz w:val="16"/>
        </w:rPr>
      </w:pPr>
      <w:r w:rsidRPr="00664FBF">
        <w:rPr>
          <w:rFonts w:ascii="GHEA Grapalat" w:hAnsi="GHEA Grapalat"/>
          <w:sz w:val="16"/>
        </w:rPr>
        <w:t>наименование Продавца</w:t>
      </w:r>
    </w:p>
    <w:p w:rsidR="00071D1C" w:rsidRPr="00664FBF" w:rsidRDefault="006B3AE3" w:rsidP="00B46D58">
      <w:pPr>
        <w:widowControl w:val="0"/>
        <w:tabs>
          <w:tab w:val="left" w:pos="360"/>
          <w:tab w:val="left" w:pos="540"/>
        </w:tabs>
        <w:spacing w:after="160"/>
        <w:jc w:val="both"/>
        <w:rPr>
          <w:rFonts w:ascii="GHEA Grapalat" w:hAnsi="GHEA Grapalat" w:cs="Sylfaen"/>
        </w:rPr>
      </w:pPr>
      <w:r w:rsidRPr="00664FBF">
        <w:rPr>
          <w:rFonts w:ascii="GHEA Grapalat" w:hAnsi="GHEA Grapalat"/>
        </w:rPr>
        <w:t>Продавец _______ 20</w:t>
      </w:r>
      <w:r w:rsidRPr="00664FBF">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664FBF"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664FBF" w:rsidRDefault="00071D1C" w:rsidP="00B46D58">
            <w:pPr>
              <w:widowControl w:val="0"/>
              <w:spacing w:after="120"/>
              <w:jc w:val="center"/>
              <w:rPr>
                <w:rFonts w:ascii="GHEA Grapalat" w:hAnsi="GHEA Grapalat" w:cs="Sylfaen"/>
                <w:bCs/>
                <w:sz w:val="20"/>
                <w:szCs w:val="20"/>
              </w:rPr>
            </w:pPr>
            <w:r w:rsidRPr="00664FBF">
              <w:rPr>
                <w:rFonts w:ascii="GHEA Grapalat" w:hAnsi="GHEA Grapalat"/>
                <w:sz w:val="20"/>
                <w:szCs w:val="20"/>
              </w:rPr>
              <w:t>Товар</w:t>
            </w:r>
          </w:p>
        </w:tc>
      </w:tr>
      <w:tr w:rsidR="00B138F3" w:rsidRPr="00664FBF"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664FBF" w:rsidRDefault="0016519F" w:rsidP="00B46D58">
            <w:pPr>
              <w:widowControl w:val="0"/>
              <w:spacing w:after="120"/>
              <w:jc w:val="center"/>
              <w:rPr>
                <w:rFonts w:ascii="GHEA Grapalat" w:hAnsi="GHEA Grapalat"/>
                <w:sz w:val="20"/>
                <w:szCs w:val="20"/>
              </w:rPr>
            </w:pPr>
            <w:r w:rsidRPr="00664FBF">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664FBF" w:rsidRDefault="000F494F" w:rsidP="00B46D58">
            <w:pPr>
              <w:widowControl w:val="0"/>
              <w:spacing w:after="120"/>
              <w:jc w:val="center"/>
              <w:rPr>
                <w:rFonts w:ascii="GHEA Grapalat" w:hAnsi="GHEA Grapalat"/>
                <w:sz w:val="20"/>
                <w:szCs w:val="20"/>
              </w:rPr>
            </w:pPr>
            <w:r w:rsidRPr="00664FBF">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664FBF" w:rsidRDefault="000F494F" w:rsidP="00B46D58">
            <w:pPr>
              <w:widowControl w:val="0"/>
              <w:spacing w:after="120"/>
              <w:jc w:val="center"/>
              <w:rPr>
                <w:rFonts w:ascii="GHEA Grapalat" w:hAnsi="GHEA Grapalat"/>
                <w:sz w:val="20"/>
                <w:szCs w:val="20"/>
              </w:rPr>
            </w:pPr>
            <w:r w:rsidRPr="00664FBF">
              <w:rPr>
                <w:rFonts w:ascii="GHEA Grapalat" w:hAnsi="GHEA Grapalat"/>
                <w:sz w:val="20"/>
                <w:szCs w:val="20"/>
              </w:rPr>
              <w:t>объем (фактический)</w:t>
            </w:r>
          </w:p>
        </w:tc>
      </w:tr>
      <w:tr w:rsidR="00B138F3" w:rsidRPr="00664FBF"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664FBF"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664FBF"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664FBF" w:rsidRDefault="00071D1C" w:rsidP="00B46D58">
            <w:pPr>
              <w:widowControl w:val="0"/>
              <w:spacing w:after="120"/>
              <w:jc w:val="center"/>
              <w:rPr>
                <w:rFonts w:ascii="GHEA Grapalat" w:hAnsi="GHEA Grapalat" w:cs="Sylfaen"/>
                <w:sz w:val="20"/>
                <w:szCs w:val="20"/>
              </w:rPr>
            </w:pPr>
          </w:p>
        </w:tc>
      </w:tr>
      <w:tr w:rsidR="00071D1C" w:rsidRPr="00664FBF"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664FBF"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664FBF"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664FBF" w:rsidRDefault="00071D1C" w:rsidP="00B46D58">
            <w:pPr>
              <w:widowControl w:val="0"/>
              <w:spacing w:after="120"/>
              <w:jc w:val="center"/>
              <w:rPr>
                <w:rFonts w:ascii="GHEA Grapalat" w:hAnsi="GHEA Grapalat" w:cs="Sylfaen"/>
                <w:sz w:val="20"/>
                <w:szCs w:val="20"/>
              </w:rPr>
            </w:pPr>
          </w:p>
        </w:tc>
      </w:tr>
    </w:tbl>
    <w:p w:rsidR="00071D1C" w:rsidRPr="00664FBF" w:rsidRDefault="00071D1C" w:rsidP="00B46D58">
      <w:pPr>
        <w:widowControl w:val="0"/>
        <w:tabs>
          <w:tab w:val="left" w:pos="360"/>
          <w:tab w:val="left" w:pos="540"/>
        </w:tabs>
        <w:spacing w:after="160"/>
        <w:jc w:val="both"/>
        <w:rPr>
          <w:rFonts w:ascii="GHEA Grapalat" w:hAnsi="GHEA Grapalat" w:cs="Sylfaen"/>
        </w:rPr>
      </w:pPr>
    </w:p>
    <w:p w:rsidR="00071D1C" w:rsidRPr="00664FBF" w:rsidRDefault="00071D1C" w:rsidP="00B46D58">
      <w:pPr>
        <w:widowControl w:val="0"/>
        <w:spacing w:after="160"/>
        <w:ind w:firstLine="567"/>
        <w:jc w:val="both"/>
        <w:rPr>
          <w:rFonts w:ascii="GHEA Grapalat" w:hAnsi="GHEA Grapalat" w:cs="Sylfaen"/>
        </w:rPr>
      </w:pPr>
      <w:r w:rsidRPr="00664FBF">
        <w:rPr>
          <w:rFonts w:ascii="GHEA Grapalat" w:hAnsi="GHEA Grapalat"/>
        </w:rPr>
        <w:t>Настоящий акт составлен в 2 экземплярах, каждой из сторон предоставляется по одному экземпляру.</w:t>
      </w:r>
    </w:p>
    <w:p w:rsidR="00B138F3" w:rsidRPr="00664FBF" w:rsidRDefault="00B138F3" w:rsidP="00B138F3">
      <w:pPr>
        <w:rPr>
          <w:rFonts w:ascii="GHEA Grapalat" w:hAnsi="GHEA Grapalat"/>
        </w:rPr>
      </w:pPr>
      <w:r w:rsidRPr="00664FBF">
        <w:rPr>
          <w:rFonts w:ascii="GHEA Grapalat" w:hAnsi="GHEA Grapalat"/>
        </w:rPr>
        <w:t xml:space="preserve">                                                       </w:t>
      </w:r>
    </w:p>
    <w:p w:rsidR="00071D1C" w:rsidRPr="00664FBF" w:rsidRDefault="00B138F3" w:rsidP="00B138F3">
      <w:pPr>
        <w:rPr>
          <w:rFonts w:ascii="GHEA Grapalat" w:hAnsi="GHEA Grapalat"/>
          <w:lang w:val="en-US"/>
        </w:rPr>
      </w:pPr>
      <w:r w:rsidRPr="00664FBF">
        <w:rPr>
          <w:rFonts w:ascii="GHEA Grapalat" w:hAnsi="GHEA Grapalat"/>
        </w:rPr>
        <w:t xml:space="preserve">                                                          </w:t>
      </w:r>
      <w:r w:rsidR="00071D1C" w:rsidRPr="00664FBF">
        <w:rPr>
          <w:rFonts w:ascii="GHEA Grapalat" w:hAnsi="GHEA Grapalat"/>
        </w:rPr>
        <w:t>СТОРОНЫ</w:t>
      </w:r>
    </w:p>
    <w:p w:rsidR="007072C5" w:rsidRPr="00664FBF"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664FBF" w:rsidTr="007072C5">
        <w:tc>
          <w:tcPr>
            <w:tcW w:w="4450" w:type="dxa"/>
          </w:tcPr>
          <w:p w:rsidR="00071D1C" w:rsidRPr="00664FBF" w:rsidRDefault="00071D1C" w:rsidP="00B46D58">
            <w:pPr>
              <w:widowControl w:val="0"/>
              <w:tabs>
                <w:tab w:val="left" w:pos="360"/>
                <w:tab w:val="left" w:pos="540"/>
              </w:tabs>
              <w:spacing w:after="160"/>
              <w:jc w:val="center"/>
              <w:rPr>
                <w:rFonts w:ascii="GHEA Grapalat" w:hAnsi="GHEA Grapalat" w:cs="Sylfaen"/>
                <w:b/>
                <w:bCs/>
              </w:rPr>
            </w:pPr>
            <w:r w:rsidRPr="00664FBF">
              <w:rPr>
                <w:rFonts w:ascii="GHEA Grapalat" w:hAnsi="GHEA Grapalat"/>
                <w:b/>
              </w:rPr>
              <w:t>Передал</w:t>
            </w:r>
          </w:p>
        </w:tc>
        <w:tc>
          <w:tcPr>
            <w:tcW w:w="4836" w:type="dxa"/>
          </w:tcPr>
          <w:p w:rsidR="00071D1C" w:rsidRPr="00664FBF" w:rsidRDefault="00071D1C" w:rsidP="00B46D58">
            <w:pPr>
              <w:widowControl w:val="0"/>
              <w:tabs>
                <w:tab w:val="left" w:pos="360"/>
                <w:tab w:val="left" w:pos="540"/>
              </w:tabs>
              <w:spacing w:after="160"/>
              <w:jc w:val="center"/>
              <w:rPr>
                <w:rFonts w:ascii="GHEA Grapalat" w:hAnsi="GHEA Grapalat" w:cs="Sylfaen"/>
                <w:b/>
                <w:bCs/>
              </w:rPr>
            </w:pPr>
            <w:r w:rsidRPr="00664FBF">
              <w:rPr>
                <w:rFonts w:ascii="GHEA Grapalat" w:hAnsi="GHEA Grapalat"/>
                <w:b/>
              </w:rPr>
              <w:t>Принял</w:t>
            </w:r>
          </w:p>
        </w:tc>
      </w:tr>
    </w:tbl>
    <w:p w:rsidR="00071D1C" w:rsidRPr="00664FBF" w:rsidRDefault="00071D1C" w:rsidP="00B46D58">
      <w:pPr>
        <w:widowControl w:val="0"/>
        <w:tabs>
          <w:tab w:val="left" w:pos="360"/>
          <w:tab w:val="left" w:pos="540"/>
        </w:tabs>
        <w:spacing w:after="160"/>
        <w:jc w:val="right"/>
        <w:rPr>
          <w:rFonts w:ascii="GHEA Grapalat" w:hAnsi="GHEA Grapalat" w:cs="Sylfaen"/>
        </w:rPr>
      </w:pPr>
      <w:r w:rsidRPr="00664FBF">
        <w:rPr>
          <w:rFonts w:ascii="GHEA Grapalat" w:hAnsi="GHEA Grapalat"/>
        </w:rPr>
        <w:t>представитель, спроектировавший заявку:</w:t>
      </w:r>
    </w:p>
    <w:p w:rsidR="00071D1C" w:rsidRPr="00664FBF"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664FBF" w:rsidTr="00E22E51">
        <w:trPr>
          <w:tblCellSpacing w:w="7" w:type="dxa"/>
          <w:jc w:val="center"/>
        </w:trPr>
        <w:tc>
          <w:tcPr>
            <w:tcW w:w="0" w:type="auto"/>
            <w:vAlign w:val="center"/>
          </w:tcPr>
          <w:p w:rsidR="00071D1C" w:rsidRPr="00664FBF" w:rsidRDefault="00071D1C" w:rsidP="00B46D58">
            <w:pPr>
              <w:widowControl w:val="0"/>
              <w:jc w:val="center"/>
              <w:rPr>
                <w:rFonts w:ascii="GHEA Grapalat" w:hAnsi="GHEA Grapalat" w:cs="GHEA Grapalat"/>
              </w:rPr>
            </w:pPr>
            <w:r w:rsidRPr="00664FBF">
              <w:rPr>
                <w:rFonts w:ascii="GHEA Grapalat" w:hAnsi="GHEA Grapalat"/>
              </w:rPr>
              <w:t xml:space="preserve">___________________________ </w:t>
            </w:r>
          </w:p>
          <w:p w:rsidR="00071D1C" w:rsidRPr="00664FBF" w:rsidRDefault="00071D1C" w:rsidP="00B46D58">
            <w:pPr>
              <w:widowControl w:val="0"/>
              <w:spacing w:after="160"/>
              <w:jc w:val="center"/>
              <w:rPr>
                <w:rFonts w:ascii="GHEA Grapalat" w:hAnsi="GHEA Grapalat" w:cs="GHEA Grapalat"/>
                <w:vertAlign w:val="superscript"/>
              </w:rPr>
            </w:pPr>
            <w:r w:rsidRPr="00664FBF">
              <w:rPr>
                <w:rFonts w:ascii="GHEA Grapalat" w:hAnsi="GHEA Grapalat"/>
                <w:vertAlign w:val="superscript"/>
              </w:rPr>
              <w:t>фамилия, имя</w:t>
            </w:r>
          </w:p>
        </w:tc>
        <w:tc>
          <w:tcPr>
            <w:tcW w:w="0" w:type="auto"/>
            <w:vAlign w:val="center"/>
          </w:tcPr>
          <w:p w:rsidR="00071D1C" w:rsidRPr="00664FBF" w:rsidRDefault="00071D1C" w:rsidP="00B46D58">
            <w:pPr>
              <w:widowControl w:val="0"/>
              <w:jc w:val="center"/>
              <w:rPr>
                <w:rFonts w:ascii="GHEA Grapalat" w:hAnsi="GHEA Grapalat" w:cs="GHEA Grapalat"/>
              </w:rPr>
            </w:pPr>
            <w:r w:rsidRPr="00664FBF">
              <w:rPr>
                <w:rFonts w:ascii="GHEA Grapalat" w:hAnsi="GHEA Grapalat"/>
              </w:rPr>
              <w:t>___________________________</w:t>
            </w:r>
          </w:p>
          <w:p w:rsidR="00071D1C" w:rsidRPr="00664FBF" w:rsidRDefault="00071D1C" w:rsidP="00B46D58">
            <w:pPr>
              <w:widowControl w:val="0"/>
              <w:spacing w:after="160"/>
              <w:jc w:val="center"/>
              <w:rPr>
                <w:rFonts w:ascii="GHEA Grapalat" w:hAnsi="GHEA Grapalat" w:cs="GHEA Grapalat"/>
                <w:vertAlign w:val="superscript"/>
              </w:rPr>
            </w:pPr>
            <w:r w:rsidRPr="00664FBF">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664FBF" w:rsidRDefault="00071D1C" w:rsidP="00B46D58">
            <w:pPr>
              <w:widowControl w:val="0"/>
              <w:jc w:val="center"/>
              <w:rPr>
                <w:rFonts w:ascii="GHEA Grapalat" w:hAnsi="GHEA Grapalat" w:cs="GHEA Grapalat"/>
              </w:rPr>
            </w:pPr>
            <w:r w:rsidRPr="00664FBF">
              <w:rPr>
                <w:rFonts w:ascii="GHEA Grapalat" w:hAnsi="GHEA Grapalat"/>
              </w:rPr>
              <w:t xml:space="preserve">___________________________ </w:t>
            </w:r>
          </w:p>
          <w:p w:rsidR="00071D1C" w:rsidRPr="00664FBF" w:rsidRDefault="00071D1C" w:rsidP="00B46D58">
            <w:pPr>
              <w:widowControl w:val="0"/>
              <w:spacing w:after="160"/>
              <w:jc w:val="center"/>
              <w:rPr>
                <w:rFonts w:ascii="GHEA Grapalat" w:hAnsi="GHEA Grapalat" w:cs="GHEA Grapalat"/>
                <w:vertAlign w:val="superscript"/>
              </w:rPr>
            </w:pPr>
            <w:r w:rsidRPr="00664FBF">
              <w:rPr>
                <w:rFonts w:ascii="GHEA Grapalat" w:hAnsi="GHEA Grapalat"/>
                <w:vertAlign w:val="superscript"/>
              </w:rPr>
              <w:t>подпись</w:t>
            </w:r>
          </w:p>
        </w:tc>
        <w:tc>
          <w:tcPr>
            <w:tcW w:w="0" w:type="auto"/>
            <w:vAlign w:val="center"/>
          </w:tcPr>
          <w:p w:rsidR="00071D1C" w:rsidRPr="00664FBF" w:rsidRDefault="00071D1C" w:rsidP="00B46D58">
            <w:pPr>
              <w:widowControl w:val="0"/>
              <w:jc w:val="center"/>
              <w:rPr>
                <w:rFonts w:ascii="GHEA Grapalat" w:hAnsi="GHEA Grapalat" w:cs="GHEA Grapalat"/>
              </w:rPr>
            </w:pPr>
            <w:r w:rsidRPr="00664FBF">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664FBF">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672D" w:rsidRDefault="00E1672D">
      <w:r>
        <w:separator/>
      </w:r>
    </w:p>
  </w:endnote>
  <w:endnote w:type="continuationSeparator" w:id="0">
    <w:p w:rsidR="00E1672D" w:rsidRDefault="00E16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CE4B16" w:rsidRPr="00C861E9" w:rsidRDefault="00CE4B16">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664FBF">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672D" w:rsidRDefault="00E1672D">
      <w:r>
        <w:separator/>
      </w:r>
    </w:p>
  </w:footnote>
  <w:footnote w:type="continuationSeparator" w:id="0">
    <w:p w:rsidR="00E1672D" w:rsidRDefault="00E1672D">
      <w:r>
        <w:continuationSeparator/>
      </w:r>
    </w:p>
  </w:footnote>
  <w:footnote w:id="1">
    <w:p w:rsidR="00CE4B16" w:rsidRPr="008842CE" w:rsidRDefault="00CE4B16"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CE4B16" w:rsidRPr="000811C1" w:rsidRDefault="00CE4B16">
      <w:pPr>
        <w:pStyle w:val="FootnoteText"/>
        <w:rPr>
          <w:lang w:val="af-ZA"/>
        </w:rPr>
      </w:pPr>
    </w:p>
  </w:footnote>
  <w:footnote w:id="2">
    <w:p w:rsidR="00CE4B16" w:rsidRPr="008E4439" w:rsidRDefault="00CE4B16"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CE4B16" w:rsidRPr="000811C1" w:rsidRDefault="00CE4B16" w:rsidP="0027573B">
      <w:pPr>
        <w:pStyle w:val="FootnoteText"/>
        <w:rPr>
          <w:rFonts w:ascii="Sylfaen" w:hAnsi="Sylfaen"/>
          <w:sz w:val="18"/>
          <w:szCs w:val="18"/>
        </w:rPr>
      </w:pPr>
    </w:p>
  </w:footnote>
  <w:footnote w:id="3">
    <w:p w:rsidR="00CE4B16" w:rsidRPr="00A31673" w:rsidRDefault="00CE4B16">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4">
    <w:p w:rsidR="00CE4B16" w:rsidRPr="008416BA" w:rsidRDefault="00CE4B16"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CE4B16" w:rsidRDefault="00CE4B16" w:rsidP="006B3E56">
      <w:pPr>
        <w:jc w:val="both"/>
      </w:pPr>
    </w:p>
    <w:p w:rsidR="00CE4B16" w:rsidRPr="008B70EB" w:rsidRDefault="00CE4B16"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CE4B16" w:rsidRPr="008B70EB" w:rsidRDefault="00CE4B16"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CE4B16" w:rsidRPr="008B70EB" w:rsidRDefault="00CE4B16"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CE4B16" w:rsidRDefault="00CE4B16" w:rsidP="00637230">
      <w:pPr>
        <w:jc w:val="both"/>
        <w:rPr>
          <w:rFonts w:asciiTheme="minorHAnsi" w:hAnsiTheme="minorHAnsi"/>
          <w:lang w:val="af-ZA"/>
        </w:rPr>
      </w:pPr>
    </w:p>
  </w:footnote>
  <w:footnote w:id="5">
    <w:p w:rsidR="00CE4B16" w:rsidRPr="00DC619D" w:rsidRDefault="00CE4B16"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6">
    <w:p w:rsidR="00CE4B16" w:rsidRPr="00D3436F" w:rsidRDefault="00CE4B16"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CE4B16" w:rsidRPr="00D3436F" w:rsidRDefault="00CE4B16">
      <w:pPr>
        <w:pStyle w:val="FootnoteText"/>
        <w:rPr>
          <w:lang w:val="es-ES"/>
        </w:rPr>
      </w:pPr>
    </w:p>
  </w:footnote>
  <w:footnote w:id="7">
    <w:p w:rsidR="00CE4B16" w:rsidRPr="008842CE" w:rsidRDefault="00CE4B16"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CE4B16" w:rsidRPr="008842CE" w:rsidRDefault="00CE4B16" w:rsidP="003D2FE2">
      <w:pPr>
        <w:pStyle w:val="FootnoteText"/>
        <w:jc w:val="both"/>
        <w:rPr>
          <w:rFonts w:ascii="GHEA Grapalat" w:hAnsi="GHEA Grapalat"/>
        </w:rPr>
      </w:pPr>
    </w:p>
  </w:footnote>
  <w:footnote w:id="8">
    <w:p w:rsidR="00CE4B16" w:rsidRPr="008842CE" w:rsidRDefault="00CE4B16" w:rsidP="003D2FE2">
      <w:pPr>
        <w:pStyle w:val="FootnoteText"/>
        <w:jc w:val="both"/>
      </w:pPr>
    </w:p>
  </w:footnote>
  <w:footnote w:id="9">
    <w:p w:rsidR="00CE4B16" w:rsidRPr="008842CE" w:rsidRDefault="00CE4B16"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CE4B16" w:rsidRPr="008842CE" w:rsidRDefault="00CE4B16" w:rsidP="000A214C">
      <w:pPr>
        <w:pStyle w:val="FootnoteText"/>
        <w:jc w:val="both"/>
        <w:rPr>
          <w:rFonts w:ascii="GHEA Grapalat" w:hAnsi="GHEA Grapalat"/>
        </w:rPr>
      </w:pPr>
    </w:p>
  </w:footnote>
  <w:footnote w:id="10">
    <w:p w:rsidR="00CE4B16" w:rsidRPr="008842CE" w:rsidRDefault="00CE4B16" w:rsidP="000A214C">
      <w:pPr>
        <w:pStyle w:val="FootnoteText"/>
        <w:jc w:val="both"/>
      </w:pPr>
    </w:p>
  </w:footnote>
  <w:footnote w:id="11">
    <w:p w:rsidR="00CE4B16" w:rsidRPr="008842CE" w:rsidRDefault="00CE4B16"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2">
    <w:p w:rsidR="00CE4B16" w:rsidRPr="00D3436F" w:rsidRDefault="00CE4B16"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3">
    <w:p w:rsidR="00CE4B16" w:rsidRPr="008842CE" w:rsidRDefault="00CE4B16" w:rsidP="005E52ED">
      <w:pPr>
        <w:pStyle w:val="FootnoteText"/>
        <w:widowControl w:val="0"/>
        <w:jc w:val="both"/>
        <w:rPr>
          <w:rFonts w:ascii="GHEA Grapalat" w:hAnsi="GHEA Grapalat"/>
          <w:lang w:val="hy-AM"/>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CE4B16" w:rsidRPr="00D3436F" w:rsidRDefault="00CE4B16">
      <w:pPr>
        <w:pStyle w:val="FootnoteText"/>
        <w:rPr>
          <w:lang w:val="hy-AM"/>
        </w:rPr>
      </w:pPr>
    </w:p>
  </w:footnote>
  <w:footnote w:id="14">
    <w:p w:rsidR="00CE4B16" w:rsidRPr="008842CE" w:rsidRDefault="00CE4B16"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CE4B16" w:rsidRPr="00E85250" w:rsidRDefault="00CE4B16" w:rsidP="00D90640">
      <w:pPr>
        <w:widowControl w:val="0"/>
        <w:spacing w:after="160" w:line="360" w:lineRule="auto"/>
        <w:ind w:firstLine="709"/>
        <w:jc w:val="both"/>
        <w:rPr>
          <w:rFonts w:ascii="GHEA Grapalat" w:hAnsi="GHEA Grapalat"/>
          <w:lang w:val="hy-AM"/>
        </w:rPr>
      </w:pPr>
    </w:p>
    <w:p w:rsidR="00CE4B16" w:rsidRPr="00D3436F" w:rsidRDefault="00CE4B16">
      <w:pPr>
        <w:pStyle w:val="FootnoteText"/>
        <w:rPr>
          <w:lang w:val="hy-AM"/>
        </w:rPr>
      </w:pPr>
    </w:p>
  </w:footnote>
  <w:footnote w:id="15">
    <w:p w:rsidR="00CE4B16" w:rsidRPr="00402BC3" w:rsidRDefault="00CE4B16"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CE4B16" w:rsidRPr="00552088" w:rsidRDefault="00CE4B16"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CE4B16" w:rsidRPr="00D3436F" w:rsidRDefault="00CE4B16">
      <w:pPr>
        <w:pStyle w:val="FootnoteText"/>
        <w:rPr>
          <w:lang w:val="hy-AM"/>
        </w:rPr>
      </w:pPr>
    </w:p>
  </w:footnote>
  <w:footnote w:id="16">
    <w:p w:rsidR="00CE4B16" w:rsidRPr="008842CE" w:rsidRDefault="00CE4B16"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CE4B16" w:rsidRPr="00D3436F" w:rsidRDefault="00CE4B16">
      <w:pPr>
        <w:pStyle w:val="FootnoteText"/>
        <w:rPr>
          <w:lang w:val="hy-AM"/>
        </w:rPr>
      </w:pPr>
    </w:p>
  </w:footnote>
  <w:footnote w:id="17">
    <w:p w:rsidR="00CE4B16" w:rsidRPr="00D3436F" w:rsidRDefault="00CE4B16"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8">
    <w:p w:rsidR="00CE4B16" w:rsidRPr="008842CE" w:rsidRDefault="00CE4B16"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CE4B16" w:rsidRPr="00D3436F" w:rsidRDefault="00CE4B16">
      <w:pPr>
        <w:pStyle w:val="FootnoteText"/>
        <w:rPr>
          <w:lang w:val="hy-AM"/>
        </w:rPr>
      </w:pPr>
    </w:p>
  </w:footnote>
  <w:footnote w:id="19">
    <w:p w:rsidR="00CE4B16" w:rsidRPr="008842CE" w:rsidRDefault="00CE4B16" w:rsidP="0041339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третье </w:t>
      </w:r>
      <w:r w:rsidRPr="008842CE">
        <w:rPr>
          <w:rFonts w:ascii="GHEA Grapalat" w:hAnsi="GHEA Grapalat"/>
          <w:i/>
        </w:rPr>
        <w:t>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CE4B16" w:rsidRPr="008842CE" w:rsidRDefault="00CE4B16"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CE4B16" w:rsidRPr="00D3436F" w:rsidRDefault="00CE4B16">
      <w:pPr>
        <w:pStyle w:val="FootnoteText"/>
        <w:rPr>
          <w:lang w:val="hy-AM"/>
        </w:rPr>
      </w:pPr>
    </w:p>
  </w:footnote>
  <w:footnote w:id="20">
    <w:p w:rsidR="00CE4B16" w:rsidRPr="00E861BF" w:rsidRDefault="00CE4B16"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1">
    <w:p w:rsidR="00CE4B16" w:rsidRPr="00C84B20" w:rsidRDefault="00CE4B16" w:rsidP="00B64ECA">
      <w:pPr>
        <w:pStyle w:val="FootnoteText"/>
        <w:widowControl w:val="0"/>
        <w:jc w:val="both"/>
        <w:rPr>
          <w:rFonts w:ascii="GHEA Grapalat" w:hAnsi="GHEA Grapalat"/>
          <w:i/>
        </w:rPr>
      </w:pPr>
      <w:r w:rsidRPr="00C84B20">
        <w:rPr>
          <w:rFonts w:ascii="GHEA Grapalat" w:hAnsi="GHEA Grapalat"/>
          <w:i/>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rsidR="00CE4B16" w:rsidRDefault="00CE4B16" w:rsidP="00B64ECA">
      <w:pPr>
        <w:pStyle w:val="FootnoteText"/>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CE4B16" w:rsidRPr="00E861BF" w:rsidRDefault="00CE4B16"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2">
    <w:p w:rsidR="00CE4B16" w:rsidRPr="00E861BF" w:rsidRDefault="00CE4B16"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3">
    <w:p w:rsidR="00CE4B16" w:rsidRPr="008842CE" w:rsidRDefault="00CE4B16"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4">
    <w:p w:rsidR="00CE4B16" w:rsidRPr="008842CE" w:rsidRDefault="00CE4B16"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639"/>
    <w:rsid w:val="00037DDE"/>
    <w:rsid w:val="000408D8"/>
    <w:rsid w:val="00040F6C"/>
    <w:rsid w:val="000424BA"/>
    <w:rsid w:val="00042BD4"/>
    <w:rsid w:val="00043225"/>
    <w:rsid w:val="0004387F"/>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563C"/>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50073"/>
    <w:rsid w:val="00650458"/>
    <w:rsid w:val="006505D2"/>
    <w:rsid w:val="00650DCD"/>
    <w:rsid w:val="00651408"/>
    <w:rsid w:val="006519EF"/>
    <w:rsid w:val="00651E02"/>
    <w:rsid w:val="006521E5"/>
    <w:rsid w:val="00654ADD"/>
    <w:rsid w:val="00654B3F"/>
    <w:rsid w:val="00654E19"/>
    <w:rsid w:val="00655890"/>
    <w:rsid w:val="00655E71"/>
    <w:rsid w:val="00655EBD"/>
    <w:rsid w:val="006567DE"/>
    <w:rsid w:val="00660138"/>
    <w:rsid w:val="006607D5"/>
    <w:rsid w:val="006608AD"/>
    <w:rsid w:val="00661E7D"/>
    <w:rsid w:val="00662165"/>
    <w:rsid w:val="00662623"/>
    <w:rsid w:val="0066349B"/>
    <w:rsid w:val="00664FBF"/>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B37"/>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4126"/>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983"/>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0EB"/>
    <w:rsid w:val="008B73CD"/>
    <w:rsid w:val="008B7BE2"/>
    <w:rsid w:val="008C0D41"/>
    <w:rsid w:val="008C16C2"/>
    <w:rsid w:val="008C17DA"/>
    <w:rsid w:val="008C208B"/>
    <w:rsid w:val="008C343E"/>
    <w:rsid w:val="008C3509"/>
    <w:rsid w:val="008C353D"/>
    <w:rsid w:val="008C417C"/>
    <w:rsid w:val="008C5F2A"/>
    <w:rsid w:val="008C5FC1"/>
    <w:rsid w:val="008C66AE"/>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187"/>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56F"/>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397"/>
    <w:rsid w:val="00B325AF"/>
    <w:rsid w:val="00B32C46"/>
    <w:rsid w:val="00B333DF"/>
    <w:rsid w:val="00B34A8E"/>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FC"/>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F"/>
    <w:rsid w:val="00CE0D95"/>
    <w:rsid w:val="00CE10B2"/>
    <w:rsid w:val="00CE1E11"/>
    <w:rsid w:val="00CE2264"/>
    <w:rsid w:val="00CE35E7"/>
    <w:rsid w:val="00CE4B16"/>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8CA"/>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4310"/>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672D"/>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ACE"/>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83E93BE-739C-4253-8C74-E00ACB235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4333931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4626090">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0B09C-18A8-4CB2-B1A9-AA05C748D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1698</TotalTime>
  <Pages>110</Pages>
  <Words>23940</Words>
  <Characters>136460</Characters>
  <Application>Microsoft Office Word</Application>
  <DocSecurity>0</DocSecurity>
  <Lines>1137</Lines>
  <Paragraphs>320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160080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958</cp:revision>
  <cp:lastPrinted>2018-02-16T07:12:00Z</cp:lastPrinted>
  <dcterms:created xsi:type="dcterms:W3CDTF">2019-10-28T07:04:00Z</dcterms:created>
  <dcterms:modified xsi:type="dcterms:W3CDTF">2022-02-15T12:41:00Z</dcterms:modified>
</cp:coreProperties>
</file>